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77948" w14:textId="77777777" w:rsidR="00FD4552" w:rsidRDefault="00AF5BD8" w:rsidP="00AF5BD8">
      <w:pPr>
        <w:pStyle w:val="Otsikko"/>
        <w:tabs>
          <w:tab w:val="left" w:pos="6543"/>
          <w:tab w:val="center" w:pos="6977"/>
        </w:tabs>
        <w:jc w:val="left"/>
        <w:rPr>
          <w:bCs/>
        </w:rPr>
      </w:pPr>
      <w:r>
        <w:rPr>
          <w:bCs/>
        </w:rPr>
        <w:tab/>
      </w:r>
      <w:r>
        <w:rPr>
          <w:bCs/>
        </w:rPr>
        <w:tab/>
      </w:r>
      <w:r w:rsidR="00011005">
        <w:rPr>
          <w:bCs/>
        </w:rPr>
        <w:t xml:space="preserve">   </w:t>
      </w:r>
    </w:p>
    <w:p w14:paraId="075478A1" w14:textId="77777777" w:rsidR="003D7175" w:rsidRDefault="003D7175">
      <w:pPr>
        <w:pStyle w:val="Alaotsikko"/>
      </w:pPr>
      <w:bookmarkStart w:id="0" w:name="_Toc58995697"/>
    </w:p>
    <w:p w14:paraId="4EA4782D" w14:textId="77777777" w:rsidR="003D7175" w:rsidRDefault="003D7175">
      <w:pPr>
        <w:pStyle w:val="Alaotsikko"/>
      </w:pPr>
    </w:p>
    <w:p w14:paraId="16A33F53" w14:textId="77777777" w:rsidR="003D7175" w:rsidRDefault="003D7175">
      <w:pPr>
        <w:pStyle w:val="Alaotsikko"/>
      </w:pPr>
    </w:p>
    <w:p w14:paraId="0FC118FD" w14:textId="77777777" w:rsidR="003D7175" w:rsidRDefault="003D7175">
      <w:pPr>
        <w:pStyle w:val="Alaotsikko"/>
      </w:pPr>
    </w:p>
    <w:p w14:paraId="7DE86079" w14:textId="77777777" w:rsidR="003D7175" w:rsidRDefault="003D7175">
      <w:pPr>
        <w:pStyle w:val="Alaotsikko"/>
        <w:rPr>
          <w:sz w:val="36"/>
          <w:szCs w:val="36"/>
        </w:rPr>
      </w:pPr>
    </w:p>
    <w:p w14:paraId="56C9F57F" w14:textId="77777777" w:rsidR="003D7175" w:rsidRDefault="003D7175">
      <w:pPr>
        <w:pStyle w:val="Alaotsikko"/>
        <w:rPr>
          <w:sz w:val="36"/>
          <w:szCs w:val="36"/>
        </w:rPr>
      </w:pPr>
    </w:p>
    <w:p w14:paraId="1CDBE693" w14:textId="77777777" w:rsidR="003D7175" w:rsidRDefault="003D7175">
      <w:pPr>
        <w:pStyle w:val="Alaotsikko"/>
        <w:rPr>
          <w:sz w:val="36"/>
          <w:szCs w:val="36"/>
        </w:rPr>
      </w:pPr>
    </w:p>
    <w:p w14:paraId="3B295C49" w14:textId="77777777" w:rsidR="00FD4552" w:rsidRPr="003D7175" w:rsidRDefault="000921BA">
      <w:pPr>
        <w:pStyle w:val="Alaotsikko"/>
        <w:rPr>
          <w:sz w:val="36"/>
          <w:szCs w:val="36"/>
        </w:rPr>
      </w:pPr>
      <w:r w:rsidRPr="003D7175">
        <w:rPr>
          <w:sz w:val="36"/>
          <w:szCs w:val="36"/>
        </w:rPr>
        <w:t xml:space="preserve">Lääkityksen merkintöjen </w:t>
      </w:r>
      <w:r w:rsidR="00FD4552" w:rsidRPr="003D7175">
        <w:rPr>
          <w:sz w:val="36"/>
          <w:szCs w:val="36"/>
        </w:rPr>
        <w:t>CDA R2-rakenne</w:t>
      </w:r>
      <w:bookmarkEnd w:id="0"/>
    </w:p>
    <w:p w14:paraId="3CC62FEA" w14:textId="77777777" w:rsidR="00FD4552" w:rsidRDefault="00FD4552">
      <w:pPr>
        <w:pStyle w:val="Otsikko"/>
      </w:pPr>
    </w:p>
    <w:p w14:paraId="1A290438" w14:textId="77777777" w:rsidR="00FD4552" w:rsidRDefault="00FD4552">
      <w:pPr>
        <w:rPr>
          <w:sz w:val="40"/>
        </w:rPr>
      </w:pPr>
    </w:p>
    <w:p w14:paraId="32939483" w14:textId="77777777" w:rsidR="00FD4552" w:rsidRDefault="00FD4552">
      <w:pPr>
        <w:rPr>
          <w:sz w:val="40"/>
        </w:rPr>
      </w:pPr>
    </w:p>
    <w:p w14:paraId="62B539F5" w14:textId="77777777" w:rsidR="00FD4552" w:rsidRDefault="00FD4552">
      <w:pPr>
        <w:jc w:val="center"/>
        <w:rPr>
          <w:sz w:val="40"/>
        </w:rPr>
      </w:pPr>
    </w:p>
    <w:p w14:paraId="5D7D5A12" w14:textId="77777777" w:rsidR="00FD4552" w:rsidRPr="003D7175" w:rsidRDefault="00FD4552">
      <w:pPr>
        <w:jc w:val="center"/>
        <w:outlineLvl w:val="0"/>
        <w:rPr>
          <w:sz w:val="28"/>
          <w:szCs w:val="28"/>
        </w:rPr>
      </w:pPr>
      <w:r w:rsidRPr="003D7175">
        <w:rPr>
          <w:sz w:val="28"/>
          <w:szCs w:val="28"/>
        </w:rPr>
        <w:t xml:space="preserve">Versio </w:t>
      </w:r>
      <w:r w:rsidR="00B16F36">
        <w:rPr>
          <w:sz w:val="28"/>
          <w:szCs w:val="28"/>
        </w:rPr>
        <w:t>4.</w:t>
      </w:r>
      <w:ins w:id="1" w:author="Tuomainen Mika" w:date="2020-11-13T10:18:00Z">
        <w:r w:rsidR="00CE046A">
          <w:rPr>
            <w:sz w:val="28"/>
            <w:szCs w:val="28"/>
          </w:rPr>
          <w:t>4</w:t>
        </w:r>
      </w:ins>
      <w:del w:id="2" w:author="Tuomainen Mika" w:date="2020-11-13T10:18:00Z">
        <w:r w:rsidR="00EC3CB3" w:rsidDel="00CE046A">
          <w:rPr>
            <w:sz w:val="28"/>
            <w:szCs w:val="28"/>
          </w:rPr>
          <w:delText>3</w:delText>
        </w:r>
        <w:r w:rsidR="00526551" w:rsidDel="00CE046A">
          <w:rPr>
            <w:sz w:val="28"/>
            <w:szCs w:val="28"/>
          </w:rPr>
          <w:delText>1</w:delText>
        </w:r>
      </w:del>
    </w:p>
    <w:p w14:paraId="2CF55E39" w14:textId="77777777" w:rsidR="00FD4552" w:rsidRPr="003D7175" w:rsidRDefault="001C2D68" w:rsidP="001C2D68">
      <w:pPr>
        <w:tabs>
          <w:tab w:val="left" w:pos="5009"/>
          <w:tab w:val="center" w:pos="6977"/>
        </w:tabs>
        <w:outlineLvl w:val="0"/>
        <w:rPr>
          <w:sz w:val="28"/>
          <w:szCs w:val="28"/>
        </w:rPr>
      </w:pPr>
      <w:r>
        <w:rPr>
          <w:sz w:val="28"/>
          <w:szCs w:val="28"/>
        </w:rPr>
        <w:tab/>
      </w:r>
      <w:r>
        <w:rPr>
          <w:sz w:val="28"/>
          <w:szCs w:val="28"/>
        </w:rPr>
        <w:tab/>
      </w:r>
      <w:del w:id="3" w:author="Tuomainen Mika" w:date="2020-11-13T10:18:00Z">
        <w:r w:rsidR="00526551" w:rsidDel="00CE046A">
          <w:rPr>
            <w:sz w:val="28"/>
            <w:szCs w:val="28"/>
          </w:rPr>
          <w:delText>8</w:delText>
        </w:r>
        <w:r w:rsidR="005C1914" w:rsidDel="00CE046A">
          <w:rPr>
            <w:sz w:val="28"/>
            <w:szCs w:val="28"/>
          </w:rPr>
          <w:delText>.</w:delText>
        </w:r>
        <w:r w:rsidR="00526551" w:rsidDel="00CE046A">
          <w:rPr>
            <w:sz w:val="28"/>
            <w:szCs w:val="28"/>
          </w:rPr>
          <w:delText>4</w:delText>
        </w:r>
        <w:r w:rsidR="00EC3CB3" w:rsidDel="00CE046A">
          <w:rPr>
            <w:sz w:val="28"/>
            <w:szCs w:val="28"/>
          </w:rPr>
          <w:delText>.201</w:delText>
        </w:r>
        <w:r w:rsidR="00526551" w:rsidDel="00CE046A">
          <w:rPr>
            <w:sz w:val="28"/>
            <w:szCs w:val="28"/>
          </w:rPr>
          <w:delText>4</w:delText>
        </w:r>
      </w:del>
      <w:ins w:id="4" w:author="Tuomainen Mika" w:date="2020-11-13T10:18:00Z">
        <w:r w:rsidR="00CE046A">
          <w:rPr>
            <w:sz w:val="28"/>
            <w:szCs w:val="28"/>
          </w:rPr>
          <w:t>13.11.2020</w:t>
        </w:r>
      </w:ins>
    </w:p>
    <w:p w14:paraId="5C2C89F2" w14:textId="77777777" w:rsidR="00FD4552" w:rsidRPr="003D7175" w:rsidRDefault="00FD4552">
      <w:pPr>
        <w:jc w:val="center"/>
        <w:outlineLvl w:val="0"/>
        <w:rPr>
          <w:sz w:val="28"/>
          <w:szCs w:val="28"/>
        </w:rPr>
      </w:pPr>
    </w:p>
    <w:p w14:paraId="33B4EF91" w14:textId="77777777" w:rsidR="00FD4552" w:rsidRPr="003D7175" w:rsidRDefault="00FD4552">
      <w:pPr>
        <w:jc w:val="center"/>
        <w:outlineLvl w:val="0"/>
        <w:rPr>
          <w:sz w:val="28"/>
          <w:szCs w:val="28"/>
        </w:rPr>
      </w:pPr>
    </w:p>
    <w:p w14:paraId="3F5761AC" w14:textId="77777777" w:rsidR="00FD4552" w:rsidRPr="003D7175" w:rsidRDefault="00FD4552">
      <w:pPr>
        <w:jc w:val="center"/>
        <w:outlineLvl w:val="0"/>
        <w:rPr>
          <w:sz w:val="28"/>
          <w:szCs w:val="28"/>
        </w:rPr>
      </w:pPr>
    </w:p>
    <w:p w14:paraId="164ACEB7" w14:textId="77777777" w:rsidR="00FD4552" w:rsidRPr="003D7175" w:rsidRDefault="003A0C85">
      <w:pPr>
        <w:jc w:val="center"/>
        <w:outlineLvl w:val="0"/>
        <w:rPr>
          <w:sz w:val="28"/>
          <w:szCs w:val="28"/>
        </w:rPr>
      </w:pPr>
      <w:commentRangeStart w:id="5"/>
      <w:r>
        <w:rPr>
          <w:sz w:val="28"/>
          <w:szCs w:val="28"/>
        </w:rPr>
        <w:t>OID: 1.2.246.777.11.201</w:t>
      </w:r>
      <w:r w:rsidR="00526551">
        <w:rPr>
          <w:sz w:val="28"/>
          <w:szCs w:val="28"/>
        </w:rPr>
        <w:t>4</w:t>
      </w:r>
      <w:r w:rsidR="00FD4552" w:rsidRPr="003D7175">
        <w:rPr>
          <w:sz w:val="28"/>
          <w:szCs w:val="28"/>
        </w:rPr>
        <w:t>.</w:t>
      </w:r>
      <w:r w:rsidR="00526551">
        <w:rPr>
          <w:sz w:val="28"/>
          <w:szCs w:val="28"/>
        </w:rPr>
        <w:t>11</w:t>
      </w:r>
      <w:commentRangeEnd w:id="5"/>
      <w:r w:rsidR="00CE046A">
        <w:rPr>
          <w:rStyle w:val="Kommentinviite"/>
        </w:rPr>
        <w:commentReference w:id="5"/>
      </w:r>
    </w:p>
    <w:p w14:paraId="4EE9040B" w14:textId="77777777" w:rsidR="00FD4552" w:rsidRDefault="00FD4552">
      <w:pPr>
        <w:jc w:val="center"/>
        <w:outlineLvl w:val="0"/>
        <w:rPr>
          <w:sz w:val="40"/>
        </w:rPr>
      </w:pPr>
    </w:p>
    <w:p w14:paraId="5C4CF15C" w14:textId="77777777" w:rsidR="00FD4552" w:rsidRDefault="00FD4552">
      <w:pPr>
        <w:pStyle w:val="Sisluet1"/>
      </w:pPr>
      <w:r>
        <w:br w:type="page"/>
      </w:r>
      <w:r>
        <w:lastRenderedPageBreak/>
        <w:t>Sisällysluettelo</w:t>
      </w:r>
    </w:p>
    <w:p w14:paraId="0ED44EAF" w14:textId="77777777" w:rsidR="00362FA0" w:rsidRDefault="00362FA0">
      <w:pPr>
        <w:pStyle w:val="Sisluet1"/>
        <w:tabs>
          <w:tab w:val="left" w:pos="600"/>
          <w:tab w:val="right" w:leader="dot" w:pos="13944"/>
        </w:tabs>
        <w:rPr>
          <w:rFonts w:ascii="Calibri" w:hAnsi="Calibri"/>
          <w:b w:val="0"/>
          <w:i w:val="0"/>
          <w:noProof/>
          <w:sz w:val="22"/>
          <w:szCs w:val="22"/>
        </w:rPr>
      </w:pPr>
      <w:r>
        <w:rPr>
          <w:b w:val="0"/>
          <w:i w:val="0"/>
        </w:rPr>
        <w:fldChar w:fldCharType="begin"/>
      </w:r>
      <w:r>
        <w:rPr>
          <w:b w:val="0"/>
          <w:i w:val="0"/>
        </w:rPr>
        <w:instrText xml:space="preserve"> TOC \o "1-3" </w:instrText>
      </w:r>
      <w:r>
        <w:rPr>
          <w:b w:val="0"/>
          <w:i w:val="0"/>
        </w:rPr>
        <w:fldChar w:fldCharType="separate"/>
      </w:r>
      <w:r w:rsidRPr="0000193A">
        <w:rPr>
          <w:noProof/>
        </w:rPr>
        <w:t>1.</w:t>
      </w:r>
      <w:r>
        <w:rPr>
          <w:rFonts w:ascii="Calibri" w:hAnsi="Calibri"/>
          <w:b w:val="0"/>
          <w:i w:val="0"/>
          <w:noProof/>
          <w:sz w:val="22"/>
          <w:szCs w:val="22"/>
        </w:rPr>
        <w:tab/>
      </w:r>
      <w:r>
        <w:rPr>
          <w:noProof/>
        </w:rPr>
        <w:t>Tiedon eri muodot</w:t>
      </w:r>
      <w:r>
        <w:rPr>
          <w:noProof/>
        </w:rPr>
        <w:tab/>
      </w:r>
      <w:r>
        <w:rPr>
          <w:noProof/>
        </w:rPr>
        <w:fldChar w:fldCharType="begin"/>
      </w:r>
      <w:r>
        <w:rPr>
          <w:noProof/>
        </w:rPr>
        <w:instrText xml:space="preserve"> PAGEREF _Toc254091276 \h </w:instrText>
      </w:r>
      <w:r>
        <w:rPr>
          <w:noProof/>
        </w:rPr>
      </w:r>
      <w:r>
        <w:rPr>
          <w:noProof/>
        </w:rPr>
        <w:fldChar w:fldCharType="separate"/>
      </w:r>
      <w:r>
        <w:rPr>
          <w:noProof/>
        </w:rPr>
        <w:t>8</w:t>
      </w:r>
      <w:r>
        <w:rPr>
          <w:noProof/>
        </w:rPr>
        <w:fldChar w:fldCharType="end"/>
      </w:r>
    </w:p>
    <w:p w14:paraId="01DB5782" w14:textId="77777777" w:rsidR="00362FA0" w:rsidRDefault="00362FA0">
      <w:pPr>
        <w:pStyle w:val="Sisluet2"/>
        <w:tabs>
          <w:tab w:val="left" w:pos="800"/>
          <w:tab w:val="right" w:leader="dot" w:pos="13944"/>
        </w:tabs>
        <w:rPr>
          <w:rFonts w:ascii="Calibri" w:hAnsi="Calibri"/>
          <w:b w:val="0"/>
          <w:noProof/>
          <w:szCs w:val="22"/>
        </w:rPr>
      </w:pPr>
      <w:r>
        <w:rPr>
          <w:noProof/>
        </w:rPr>
        <w:t>1.1</w:t>
      </w:r>
      <w:r>
        <w:rPr>
          <w:rFonts w:ascii="Calibri" w:hAnsi="Calibri"/>
          <w:b w:val="0"/>
          <w:noProof/>
          <w:szCs w:val="22"/>
        </w:rPr>
        <w:tab/>
      </w:r>
      <w:r>
        <w:rPr>
          <w:noProof/>
        </w:rPr>
        <w:t>Johdanto</w:t>
      </w:r>
      <w:r>
        <w:rPr>
          <w:noProof/>
        </w:rPr>
        <w:tab/>
      </w:r>
      <w:r>
        <w:rPr>
          <w:noProof/>
        </w:rPr>
        <w:fldChar w:fldCharType="begin"/>
      </w:r>
      <w:r>
        <w:rPr>
          <w:noProof/>
        </w:rPr>
        <w:instrText xml:space="preserve"> PAGEREF _Toc254091277 \h </w:instrText>
      </w:r>
      <w:r>
        <w:rPr>
          <w:noProof/>
        </w:rPr>
      </w:r>
      <w:r>
        <w:rPr>
          <w:noProof/>
        </w:rPr>
        <w:fldChar w:fldCharType="separate"/>
      </w:r>
      <w:r>
        <w:rPr>
          <w:noProof/>
        </w:rPr>
        <w:t>8</w:t>
      </w:r>
      <w:r>
        <w:rPr>
          <w:noProof/>
        </w:rPr>
        <w:fldChar w:fldCharType="end"/>
      </w:r>
    </w:p>
    <w:p w14:paraId="56B8D816" w14:textId="77777777" w:rsidR="00362FA0" w:rsidRDefault="00362FA0">
      <w:pPr>
        <w:pStyle w:val="Sisluet2"/>
        <w:tabs>
          <w:tab w:val="left" w:pos="800"/>
          <w:tab w:val="right" w:leader="dot" w:pos="13944"/>
        </w:tabs>
        <w:rPr>
          <w:rFonts w:ascii="Calibri" w:hAnsi="Calibri"/>
          <w:b w:val="0"/>
          <w:noProof/>
          <w:szCs w:val="22"/>
        </w:rPr>
      </w:pPr>
      <w:r w:rsidRPr="0000193A">
        <w:rPr>
          <w:bCs/>
          <w:noProof/>
        </w:rPr>
        <w:t>1.2</w:t>
      </w:r>
      <w:r>
        <w:rPr>
          <w:rFonts w:ascii="Calibri" w:hAnsi="Calibri"/>
          <w:b w:val="0"/>
          <w:noProof/>
          <w:szCs w:val="22"/>
        </w:rPr>
        <w:tab/>
      </w:r>
      <w:r w:rsidRPr="0000193A">
        <w:rPr>
          <w:bCs/>
          <w:noProof/>
        </w:rPr>
        <w:t>Lähdeasiakirjat</w:t>
      </w:r>
      <w:r>
        <w:rPr>
          <w:noProof/>
        </w:rPr>
        <w:tab/>
      </w:r>
      <w:r>
        <w:rPr>
          <w:noProof/>
        </w:rPr>
        <w:fldChar w:fldCharType="begin"/>
      </w:r>
      <w:r>
        <w:rPr>
          <w:noProof/>
        </w:rPr>
        <w:instrText xml:space="preserve"> PAGEREF _Toc254091278 \h </w:instrText>
      </w:r>
      <w:r>
        <w:rPr>
          <w:noProof/>
        </w:rPr>
      </w:r>
      <w:r>
        <w:rPr>
          <w:noProof/>
        </w:rPr>
        <w:fldChar w:fldCharType="separate"/>
      </w:r>
      <w:r>
        <w:rPr>
          <w:noProof/>
        </w:rPr>
        <w:t>9</w:t>
      </w:r>
      <w:r>
        <w:rPr>
          <w:noProof/>
        </w:rPr>
        <w:fldChar w:fldCharType="end"/>
      </w:r>
    </w:p>
    <w:p w14:paraId="0C46B73D" w14:textId="77777777" w:rsidR="00362FA0" w:rsidRDefault="00362FA0">
      <w:pPr>
        <w:pStyle w:val="Sisluet2"/>
        <w:tabs>
          <w:tab w:val="left" w:pos="800"/>
          <w:tab w:val="right" w:leader="dot" w:pos="13944"/>
        </w:tabs>
        <w:rPr>
          <w:rFonts w:ascii="Calibri" w:hAnsi="Calibri"/>
          <w:b w:val="0"/>
          <w:noProof/>
          <w:szCs w:val="22"/>
        </w:rPr>
      </w:pPr>
      <w:r>
        <w:rPr>
          <w:noProof/>
        </w:rPr>
        <w:t>1.3</w:t>
      </w:r>
      <w:r>
        <w:rPr>
          <w:rFonts w:ascii="Calibri" w:hAnsi="Calibri"/>
          <w:b w:val="0"/>
          <w:noProof/>
          <w:szCs w:val="22"/>
        </w:rPr>
        <w:tab/>
      </w:r>
      <w:r w:rsidRPr="0000193A">
        <w:rPr>
          <w:bCs/>
          <w:noProof/>
        </w:rPr>
        <w:t>Määritysten tarkennukset</w:t>
      </w:r>
      <w:r>
        <w:rPr>
          <w:noProof/>
        </w:rPr>
        <w:tab/>
      </w:r>
      <w:r>
        <w:rPr>
          <w:noProof/>
        </w:rPr>
        <w:fldChar w:fldCharType="begin"/>
      </w:r>
      <w:r>
        <w:rPr>
          <w:noProof/>
        </w:rPr>
        <w:instrText xml:space="preserve"> PAGEREF _Toc254091279 \h </w:instrText>
      </w:r>
      <w:r>
        <w:rPr>
          <w:noProof/>
        </w:rPr>
      </w:r>
      <w:r>
        <w:rPr>
          <w:noProof/>
        </w:rPr>
        <w:fldChar w:fldCharType="separate"/>
      </w:r>
      <w:r>
        <w:rPr>
          <w:noProof/>
        </w:rPr>
        <w:t>10</w:t>
      </w:r>
      <w:r>
        <w:rPr>
          <w:noProof/>
        </w:rPr>
        <w:fldChar w:fldCharType="end"/>
      </w:r>
    </w:p>
    <w:p w14:paraId="0FF05137" w14:textId="77777777" w:rsidR="00362FA0" w:rsidRDefault="00362FA0">
      <w:pPr>
        <w:pStyle w:val="Sisluet2"/>
        <w:tabs>
          <w:tab w:val="left" w:pos="800"/>
          <w:tab w:val="right" w:leader="dot" w:pos="13944"/>
        </w:tabs>
        <w:rPr>
          <w:rFonts w:ascii="Calibri" w:hAnsi="Calibri"/>
          <w:b w:val="0"/>
          <w:noProof/>
          <w:szCs w:val="22"/>
        </w:rPr>
      </w:pPr>
      <w:r>
        <w:rPr>
          <w:noProof/>
        </w:rPr>
        <w:t>1.4</w:t>
      </w:r>
      <w:r>
        <w:rPr>
          <w:rFonts w:ascii="Calibri" w:hAnsi="Calibri"/>
          <w:b w:val="0"/>
          <w:noProof/>
          <w:szCs w:val="22"/>
        </w:rPr>
        <w:tab/>
      </w:r>
      <w:r>
        <w:rPr>
          <w:noProof/>
        </w:rPr>
        <w:t>Määritelmät</w:t>
      </w:r>
      <w:r>
        <w:rPr>
          <w:noProof/>
        </w:rPr>
        <w:tab/>
      </w:r>
      <w:r>
        <w:rPr>
          <w:noProof/>
        </w:rPr>
        <w:fldChar w:fldCharType="begin"/>
      </w:r>
      <w:r>
        <w:rPr>
          <w:noProof/>
        </w:rPr>
        <w:instrText xml:space="preserve"> PAGEREF _Toc254091280 \h </w:instrText>
      </w:r>
      <w:r>
        <w:rPr>
          <w:noProof/>
        </w:rPr>
      </w:r>
      <w:r>
        <w:rPr>
          <w:noProof/>
        </w:rPr>
        <w:fldChar w:fldCharType="separate"/>
      </w:r>
      <w:r>
        <w:rPr>
          <w:noProof/>
        </w:rPr>
        <w:t>12</w:t>
      </w:r>
      <w:r>
        <w:rPr>
          <w:noProof/>
        </w:rPr>
        <w:fldChar w:fldCharType="end"/>
      </w:r>
    </w:p>
    <w:p w14:paraId="11686B59" w14:textId="77777777" w:rsidR="00362FA0" w:rsidRDefault="00362FA0">
      <w:pPr>
        <w:pStyle w:val="Sisluet2"/>
        <w:tabs>
          <w:tab w:val="left" w:pos="800"/>
          <w:tab w:val="right" w:leader="dot" w:pos="13944"/>
        </w:tabs>
        <w:rPr>
          <w:rFonts w:ascii="Calibri" w:hAnsi="Calibri"/>
          <w:b w:val="0"/>
          <w:noProof/>
          <w:szCs w:val="22"/>
        </w:rPr>
      </w:pPr>
      <w:r>
        <w:rPr>
          <w:noProof/>
        </w:rPr>
        <w:t>1.5</w:t>
      </w:r>
      <w:r>
        <w:rPr>
          <w:rFonts w:ascii="Calibri" w:hAnsi="Calibri"/>
          <w:b w:val="0"/>
          <w:noProof/>
          <w:szCs w:val="22"/>
        </w:rPr>
        <w:tab/>
      </w:r>
      <w:r>
        <w:rPr>
          <w:noProof/>
        </w:rPr>
        <w:t>Lääkitysmerkintöjen näyttömuoto (narrative) sovitettuna sairauskertomusrakenteeseen</w:t>
      </w:r>
      <w:r>
        <w:rPr>
          <w:noProof/>
        </w:rPr>
        <w:tab/>
      </w:r>
      <w:r>
        <w:rPr>
          <w:noProof/>
        </w:rPr>
        <w:fldChar w:fldCharType="begin"/>
      </w:r>
      <w:r>
        <w:rPr>
          <w:noProof/>
        </w:rPr>
        <w:instrText xml:space="preserve"> PAGEREF _Toc254091281 \h </w:instrText>
      </w:r>
      <w:r>
        <w:rPr>
          <w:noProof/>
        </w:rPr>
      </w:r>
      <w:r>
        <w:rPr>
          <w:noProof/>
        </w:rPr>
        <w:fldChar w:fldCharType="separate"/>
      </w:r>
      <w:r>
        <w:rPr>
          <w:noProof/>
        </w:rPr>
        <w:t>13</w:t>
      </w:r>
      <w:r>
        <w:rPr>
          <w:noProof/>
        </w:rPr>
        <w:fldChar w:fldCharType="end"/>
      </w:r>
    </w:p>
    <w:p w14:paraId="6DEAE9EE" w14:textId="77777777" w:rsidR="00362FA0" w:rsidRDefault="00362FA0">
      <w:pPr>
        <w:pStyle w:val="Sisluet3"/>
        <w:tabs>
          <w:tab w:val="left" w:pos="1200"/>
          <w:tab w:val="right" w:leader="dot" w:pos="13944"/>
        </w:tabs>
        <w:rPr>
          <w:rFonts w:ascii="Calibri" w:hAnsi="Calibri"/>
          <w:noProof/>
          <w:sz w:val="22"/>
          <w:szCs w:val="22"/>
        </w:rPr>
      </w:pPr>
      <w:r>
        <w:rPr>
          <w:noProof/>
        </w:rPr>
        <w:t>1.5.1</w:t>
      </w:r>
      <w:r>
        <w:rPr>
          <w:rFonts w:ascii="Calibri" w:hAnsi="Calibri"/>
          <w:noProof/>
          <w:sz w:val="22"/>
          <w:szCs w:val="22"/>
        </w:rPr>
        <w:tab/>
      </w:r>
      <w:r>
        <w:rPr>
          <w:noProof/>
        </w:rPr>
        <w:t>tulotilanteen lääkitysmerkintä</w:t>
      </w:r>
      <w:r>
        <w:rPr>
          <w:noProof/>
        </w:rPr>
        <w:tab/>
      </w:r>
      <w:r>
        <w:rPr>
          <w:noProof/>
        </w:rPr>
        <w:fldChar w:fldCharType="begin"/>
      </w:r>
      <w:r>
        <w:rPr>
          <w:noProof/>
        </w:rPr>
        <w:instrText xml:space="preserve"> PAGEREF _Toc254091282 \h </w:instrText>
      </w:r>
      <w:r>
        <w:rPr>
          <w:noProof/>
        </w:rPr>
      </w:r>
      <w:r>
        <w:rPr>
          <w:noProof/>
        </w:rPr>
        <w:fldChar w:fldCharType="separate"/>
      </w:r>
      <w:r>
        <w:rPr>
          <w:noProof/>
        </w:rPr>
        <w:t>14</w:t>
      </w:r>
      <w:r>
        <w:rPr>
          <w:noProof/>
        </w:rPr>
        <w:fldChar w:fldCharType="end"/>
      </w:r>
    </w:p>
    <w:p w14:paraId="681D3CEE" w14:textId="77777777" w:rsidR="00362FA0" w:rsidRDefault="00362FA0">
      <w:pPr>
        <w:pStyle w:val="Sisluet3"/>
        <w:tabs>
          <w:tab w:val="left" w:pos="1200"/>
          <w:tab w:val="right" w:leader="dot" w:pos="13944"/>
        </w:tabs>
        <w:rPr>
          <w:rFonts w:ascii="Calibri" w:hAnsi="Calibri"/>
          <w:noProof/>
          <w:sz w:val="22"/>
          <w:szCs w:val="22"/>
        </w:rPr>
      </w:pPr>
      <w:r>
        <w:rPr>
          <w:noProof/>
        </w:rPr>
        <w:t>1.5.2</w:t>
      </w:r>
      <w:r>
        <w:rPr>
          <w:rFonts w:ascii="Calibri" w:hAnsi="Calibri"/>
          <w:noProof/>
          <w:sz w:val="22"/>
          <w:szCs w:val="22"/>
        </w:rPr>
        <w:tab/>
      </w:r>
      <w:r>
        <w:rPr>
          <w:noProof/>
        </w:rPr>
        <w:t>avohoitopotilaan ja osastohoitopotilaan lääkemääräysmerkintä</w:t>
      </w:r>
      <w:r>
        <w:rPr>
          <w:noProof/>
        </w:rPr>
        <w:tab/>
      </w:r>
      <w:r>
        <w:rPr>
          <w:noProof/>
        </w:rPr>
        <w:fldChar w:fldCharType="begin"/>
      </w:r>
      <w:r>
        <w:rPr>
          <w:noProof/>
        </w:rPr>
        <w:instrText xml:space="preserve"> PAGEREF _Toc254091283 \h </w:instrText>
      </w:r>
      <w:r>
        <w:rPr>
          <w:noProof/>
        </w:rPr>
      </w:r>
      <w:r>
        <w:rPr>
          <w:noProof/>
        </w:rPr>
        <w:fldChar w:fldCharType="separate"/>
      </w:r>
      <w:r>
        <w:rPr>
          <w:noProof/>
        </w:rPr>
        <w:t>15</w:t>
      </w:r>
      <w:r>
        <w:rPr>
          <w:noProof/>
        </w:rPr>
        <w:fldChar w:fldCharType="end"/>
      </w:r>
    </w:p>
    <w:p w14:paraId="44B75ED6" w14:textId="77777777" w:rsidR="00362FA0" w:rsidRDefault="00362FA0">
      <w:pPr>
        <w:pStyle w:val="Sisluet3"/>
        <w:tabs>
          <w:tab w:val="left" w:pos="1200"/>
          <w:tab w:val="right" w:leader="dot" w:pos="13944"/>
        </w:tabs>
        <w:rPr>
          <w:rFonts w:ascii="Calibri" w:hAnsi="Calibri"/>
          <w:noProof/>
          <w:sz w:val="22"/>
          <w:szCs w:val="22"/>
        </w:rPr>
      </w:pPr>
      <w:r>
        <w:rPr>
          <w:noProof/>
        </w:rPr>
        <w:t>1.5.3</w:t>
      </w:r>
      <w:r>
        <w:rPr>
          <w:rFonts w:ascii="Calibri" w:hAnsi="Calibri"/>
          <w:noProof/>
          <w:sz w:val="22"/>
          <w:szCs w:val="22"/>
        </w:rPr>
        <w:tab/>
      </w:r>
      <w:r>
        <w:rPr>
          <w:noProof/>
        </w:rPr>
        <w:t>lääkejakelulistan mukainen lääkkeen antokirjausmerkintä</w:t>
      </w:r>
      <w:r>
        <w:rPr>
          <w:noProof/>
        </w:rPr>
        <w:tab/>
      </w:r>
      <w:r>
        <w:rPr>
          <w:noProof/>
        </w:rPr>
        <w:fldChar w:fldCharType="begin"/>
      </w:r>
      <w:r>
        <w:rPr>
          <w:noProof/>
        </w:rPr>
        <w:instrText xml:space="preserve"> PAGEREF _Toc254091284 \h </w:instrText>
      </w:r>
      <w:r>
        <w:rPr>
          <w:noProof/>
        </w:rPr>
      </w:r>
      <w:r>
        <w:rPr>
          <w:noProof/>
        </w:rPr>
        <w:fldChar w:fldCharType="separate"/>
      </w:r>
      <w:r>
        <w:rPr>
          <w:noProof/>
        </w:rPr>
        <w:t>17</w:t>
      </w:r>
      <w:r>
        <w:rPr>
          <w:noProof/>
        </w:rPr>
        <w:fldChar w:fldCharType="end"/>
      </w:r>
    </w:p>
    <w:p w14:paraId="49BE128E" w14:textId="77777777" w:rsidR="00362FA0" w:rsidRDefault="00362FA0">
      <w:pPr>
        <w:pStyle w:val="Sisluet3"/>
        <w:tabs>
          <w:tab w:val="left" w:pos="1200"/>
          <w:tab w:val="right" w:leader="dot" w:pos="13944"/>
        </w:tabs>
        <w:rPr>
          <w:rFonts w:ascii="Calibri" w:hAnsi="Calibri"/>
          <w:noProof/>
          <w:sz w:val="22"/>
          <w:szCs w:val="22"/>
        </w:rPr>
      </w:pPr>
      <w:r>
        <w:rPr>
          <w:noProof/>
        </w:rPr>
        <w:t>1.5.4</w:t>
      </w:r>
      <w:r>
        <w:rPr>
          <w:rFonts w:ascii="Calibri" w:hAnsi="Calibri"/>
          <w:noProof/>
          <w:sz w:val="22"/>
          <w:szCs w:val="22"/>
        </w:rPr>
        <w:tab/>
      </w:r>
      <w:r>
        <w:rPr>
          <w:noProof/>
        </w:rPr>
        <w:t>antokertakohtainen lääkkeen antokirjausmerkintä</w:t>
      </w:r>
      <w:r>
        <w:rPr>
          <w:noProof/>
        </w:rPr>
        <w:tab/>
      </w:r>
      <w:r>
        <w:rPr>
          <w:noProof/>
        </w:rPr>
        <w:fldChar w:fldCharType="begin"/>
      </w:r>
      <w:r>
        <w:rPr>
          <w:noProof/>
        </w:rPr>
        <w:instrText xml:space="preserve"> PAGEREF _Toc254091285 \h </w:instrText>
      </w:r>
      <w:r>
        <w:rPr>
          <w:noProof/>
        </w:rPr>
      </w:r>
      <w:r>
        <w:rPr>
          <w:noProof/>
        </w:rPr>
        <w:fldChar w:fldCharType="separate"/>
      </w:r>
      <w:r>
        <w:rPr>
          <w:noProof/>
        </w:rPr>
        <w:t>18</w:t>
      </w:r>
      <w:r>
        <w:rPr>
          <w:noProof/>
        </w:rPr>
        <w:fldChar w:fldCharType="end"/>
      </w:r>
    </w:p>
    <w:p w14:paraId="1BDAB11F" w14:textId="77777777" w:rsidR="00362FA0" w:rsidRDefault="00362FA0">
      <w:pPr>
        <w:pStyle w:val="Sisluet3"/>
        <w:tabs>
          <w:tab w:val="left" w:pos="1200"/>
          <w:tab w:val="right" w:leader="dot" w:pos="13944"/>
        </w:tabs>
        <w:rPr>
          <w:rFonts w:ascii="Calibri" w:hAnsi="Calibri"/>
          <w:noProof/>
          <w:sz w:val="22"/>
          <w:szCs w:val="22"/>
        </w:rPr>
      </w:pPr>
      <w:r>
        <w:rPr>
          <w:noProof/>
        </w:rPr>
        <w:t>1.5.5</w:t>
      </w:r>
      <w:r>
        <w:rPr>
          <w:rFonts w:ascii="Calibri" w:hAnsi="Calibri"/>
          <w:noProof/>
          <w:sz w:val="22"/>
          <w:szCs w:val="22"/>
        </w:rPr>
        <w:tab/>
      </w:r>
      <w:r>
        <w:rPr>
          <w:noProof/>
        </w:rPr>
        <w:t>voimassaoleva lääkehoitomerkintä</w:t>
      </w:r>
      <w:r>
        <w:rPr>
          <w:noProof/>
        </w:rPr>
        <w:tab/>
      </w:r>
      <w:r>
        <w:rPr>
          <w:noProof/>
        </w:rPr>
        <w:fldChar w:fldCharType="begin"/>
      </w:r>
      <w:r>
        <w:rPr>
          <w:noProof/>
        </w:rPr>
        <w:instrText xml:space="preserve"> PAGEREF _Toc254091286 \h </w:instrText>
      </w:r>
      <w:r>
        <w:rPr>
          <w:noProof/>
        </w:rPr>
      </w:r>
      <w:r>
        <w:rPr>
          <w:noProof/>
        </w:rPr>
        <w:fldChar w:fldCharType="separate"/>
      </w:r>
      <w:r>
        <w:rPr>
          <w:noProof/>
        </w:rPr>
        <w:t>19</w:t>
      </w:r>
      <w:r>
        <w:rPr>
          <w:noProof/>
        </w:rPr>
        <w:fldChar w:fldCharType="end"/>
      </w:r>
    </w:p>
    <w:p w14:paraId="2FC9BC71"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2.</w:t>
      </w:r>
      <w:r>
        <w:rPr>
          <w:rFonts w:ascii="Calibri" w:hAnsi="Calibri"/>
          <w:b w:val="0"/>
          <w:i w:val="0"/>
          <w:noProof/>
          <w:sz w:val="22"/>
          <w:szCs w:val="22"/>
        </w:rPr>
        <w:tab/>
      </w:r>
      <w:r>
        <w:rPr>
          <w:noProof/>
        </w:rPr>
        <w:t>Koodistot</w:t>
      </w:r>
      <w:r>
        <w:rPr>
          <w:noProof/>
        </w:rPr>
        <w:tab/>
      </w:r>
      <w:r>
        <w:rPr>
          <w:noProof/>
        </w:rPr>
        <w:fldChar w:fldCharType="begin"/>
      </w:r>
      <w:r>
        <w:rPr>
          <w:noProof/>
        </w:rPr>
        <w:instrText xml:space="preserve"> PAGEREF _Toc254091287 \h </w:instrText>
      </w:r>
      <w:r>
        <w:rPr>
          <w:noProof/>
        </w:rPr>
      </w:r>
      <w:r>
        <w:rPr>
          <w:noProof/>
        </w:rPr>
        <w:fldChar w:fldCharType="separate"/>
      </w:r>
      <w:r>
        <w:rPr>
          <w:noProof/>
        </w:rPr>
        <w:t>22</w:t>
      </w:r>
      <w:r>
        <w:rPr>
          <w:noProof/>
        </w:rPr>
        <w:fldChar w:fldCharType="end"/>
      </w:r>
    </w:p>
    <w:p w14:paraId="694F0E25"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3.</w:t>
      </w:r>
      <w:r>
        <w:rPr>
          <w:rFonts w:ascii="Calibri" w:hAnsi="Calibri"/>
          <w:b w:val="0"/>
          <w:i w:val="0"/>
          <w:noProof/>
          <w:sz w:val="22"/>
          <w:szCs w:val="22"/>
        </w:rPr>
        <w:tab/>
      </w:r>
      <w:r>
        <w:rPr>
          <w:noProof/>
        </w:rPr>
        <w:t>Lääkityslistan rakenteinen muoto (tietokonetta varten)</w:t>
      </w:r>
      <w:r>
        <w:rPr>
          <w:noProof/>
        </w:rPr>
        <w:tab/>
      </w:r>
      <w:r>
        <w:rPr>
          <w:noProof/>
        </w:rPr>
        <w:fldChar w:fldCharType="begin"/>
      </w:r>
      <w:r>
        <w:rPr>
          <w:noProof/>
        </w:rPr>
        <w:instrText xml:space="preserve"> PAGEREF _Toc254091288 \h </w:instrText>
      </w:r>
      <w:r>
        <w:rPr>
          <w:noProof/>
        </w:rPr>
      </w:r>
      <w:r>
        <w:rPr>
          <w:noProof/>
        </w:rPr>
        <w:fldChar w:fldCharType="separate"/>
      </w:r>
      <w:r>
        <w:rPr>
          <w:noProof/>
        </w:rPr>
        <w:t>23</w:t>
      </w:r>
      <w:r>
        <w:rPr>
          <w:noProof/>
        </w:rPr>
        <w:fldChar w:fldCharType="end"/>
      </w:r>
    </w:p>
    <w:p w14:paraId="18DE8C24" w14:textId="77777777" w:rsidR="00362FA0" w:rsidRDefault="00362FA0">
      <w:pPr>
        <w:pStyle w:val="Sisluet2"/>
        <w:tabs>
          <w:tab w:val="left" w:pos="800"/>
          <w:tab w:val="right" w:leader="dot" w:pos="13944"/>
        </w:tabs>
        <w:rPr>
          <w:rFonts w:ascii="Calibri" w:hAnsi="Calibri"/>
          <w:b w:val="0"/>
          <w:noProof/>
          <w:szCs w:val="22"/>
        </w:rPr>
      </w:pPr>
      <w:r>
        <w:rPr>
          <w:noProof/>
        </w:rPr>
        <w:t>3.1</w:t>
      </w:r>
      <w:r>
        <w:rPr>
          <w:rFonts w:ascii="Calibri" w:hAnsi="Calibri"/>
          <w:b w:val="0"/>
          <w:noProof/>
          <w:szCs w:val="22"/>
        </w:rPr>
        <w:tab/>
      </w:r>
      <w:r>
        <w:rPr>
          <w:noProof/>
        </w:rPr>
        <w:t>Merkinnän yleistiedot</w:t>
      </w:r>
      <w:r>
        <w:rPr>
          <w:noProof/>
        </w:rPr>
        <w:tab/>
      </w:r>
      <w:r>
        <w:rPr>
          <w:noProof/>
        </w:rPr>
        <w:fldChar w:fldCharType="begin"/>
      </w:r>
      <w:r>
        <w:rPr>
          <w:noProof/>
        </w:rPr>
        <w:instrText xml:space="preserve"> PAGEREF _Toc254091289 \h </w:instrText>
      </w:r>
      <w:r>
        <w:rPr>
          <w:noProof/>
        </w:rPr>
      </w:r>
      <w:r>
        <w:rPr>
          <w:noProof/>
        </w:rPr>
        <w:fldChar w:fldCharType="separate"/>
      </w:r>
      <w:r>
        <w:rPr>
          <w:noProof/>
        </w:rPr>
        <w:t>23</w:t>
      </w:r>
      <w:r>
        <w:rPr>
          <w:noProof/>
        </w:rPr>
        <w:fldChar w:fldCharType="end"/>
      </w:r>
    </w:p>
    <w:p w14:paraId="2CB30DBB"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3.1.1</w:t>
      </w:r>
      <w:r>
        <w:rPr>
          <w:rFonts w:ascii="Calibri" w:hAnsi="Calibri"/>
          <w:noProof/>
          <w:sz w:val="22"/>
          <w:szCs w:val="22"/>
        </w:rPr>
        <w:tab/>
      </w:r>
      <w:r w:rsidRPr="0000193A">
        <w:rPr>
          <w:bCs/>
          <w:noProof/>
        </w:rPr>
        <w:t>Tulotilanteen lääkitysmerkintä</w:t>
      </w:r>
      <w:r>
        <w:rPr>
          <w:noProof/>
        </w:rPr>
        <w:tab/>
      </w:r>
      <w:r>
        <w:rPr>
          <w:noProof/>
        </w:rPr>
        <w:fldChar w:fldCharType="begin"/>
      </w:r>
      <w:r>
        <w:rPr>
          <w:noProof/>
        </w:rPr>
        <w:instrText xml:space="preserve"> PAGEREF _Toc254091290 \h </w:instrText>
      </w:r>
      <w:r>
        <w:rPr>
          <w:noProof/>
        </w:rPr>
      </w:r>
      <w:r>
        <w:rPr>
          <w:noProof/>
        </w:rPr>
        <w:fldChar w:fldCharType="separate"/>
      </w:r>
      <w:r>
        <w:rPr>
          <w:noProof/>
        </w:rPr>
        <w:t>24</w:t>
      </w:r>
      <w:r>
        <w:rPr>
          <w:noProof/>
        </w:rPr>
        <w:fldChar w:fldCharType="end"/>
      </w:r>
    </w:p>
    <w:p w14:paraId="6C2291CD"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3.1.2</w:t>
      </w:r>
      <w:r>
        <w:rPr>
          <w:rFonts w:ascii="Calibri" w:hAnsi="Calibri"/>
          <w:noProof/>
          <w:sz w:val="22"/>
          <w:szCs w:val="22"/>
        </w:rPr>
        <w:tab/>
      </w:r>
      <w:r w:rsidRPr="0000193A">
        <w:rPr>
          <w:bCs/>
          <w:noProof/>
        </w:rPr>
        <w:t>Osastohoitopotilaan lääkemääräysmerkintä</w:t>
      </w:r>
      <w:r>
        <w:rPr>
          <w:noProof/>
        </w:rPr>
        <w:tab/>
      </w:r>
      <w:r>
        <w:rPr>
          <w:noProof/>
        </w:rPr>
        <w:fldChar w:fldCharType="begin"/>
      </w:r>
      <w:r>
        <w:rPr>
          <w:noProof/>
        </w:rPr>
        <w:instrText xml:space="preserve"> PAGEREF _Toc254091291 \h </w:instrText>
      </w:r>
      <w:r>
        <w:rPr>
          <w:noProof/>
        </w:rPr>
      </w:r>
      <w:r>
        <w:rPr>
          <w:noProof/>
        </w:rPr>
        <w:fldChar w:fldCharType="separate"/>
      </w:r>
      <w:r>
        <w:rPr>
          <w:noProof/>
        </w:rPr>
        <w:t>24</w:t>
      </w:r>
      <w:r>
        <w:rPr>
          <w:noProof/>
        </w:rPr>
        <w:fldChar w:fldCharType="end"/>
      </w:r>
    </w:p>
    <w:p w14:paraId="054061A2"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3.1.3</w:t>
      </w:r>
      <w:r>
        <w:rPr>
          <w:rFonts w:ascii="Calibri" w:hAnsi="Calibri"/>
          <w:noProof/>
          <w:sz w:val="22"/>
          <w:szCs w:val="22"/>
        </w:rPr>
        <w:tab/>
      </w:r>
      <w:r w:rsidRPr="0000193A">
        <w:rPr>
          <w:bCs/>
          <w:noProof/>
        </w:rPr>
        <w:t>Avohoitopotilaan lääkemääräysmerkintä</w:t>
      </w:r>
      <w:r>
        <w:rPr>
          <w:noProof/>
        </w:rPr>
        <w:tab/>
      </w:r>
      <w:r>
        <w:rPr>
          <w:noProof/>
        </w:rPr>
        <w:fldChar w:fldCharType="begin"/>
      </w:r>
      <w:r>
        <w:rPr>
          <w:noProof/>
        </w:rPr>
        <w:instrText xml:space="preserve"> PAGEREF _Toc254091292 \h </w:instrText>
      </w:r>
      <w:r>
        <w:rPr>
          <w:noProof/>
        </w:rPr>
      </w:r>
      <w:r>
        <w:rPr>
          <w:noProof/>
        </w:rPr>
        <w:fldChar w:fldCharType="separate"/>
      </w:r>
      <w:r>
        <w:rPr>
          <w:noProof/>
        </w:rPr>
        <w:t>24</w:t>
      </w:r>
      <w:r>
        <w:rPr>
          <w:noProof/>
        </w:rPr>
        <w:fldChar w:fldCharType="end"/>
      </w:r>
    </w:p>
    <w:p w14:paraId="11EE3695"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3.1.4</w:t>
      </w:r>
      <w:r>
        <w:rPr>
          <w:rFonts w:ascii="Calibri" w:hAnsi="Calibri"/>
          <w:noProof/>
          <w:sz w:val="22"/>
          <w:szCs w:val="22"/>
        </w:rPr>
        <w:tab/>
      </w:r>
      <w:r w:rsidRPr="0000193A">
        <w:rPr>
          <w:bCs/>
          <w:noProof/>
        </w:rPr>
        <w:t>Lääkejakelulistan mukainen lääkkeen antokirjausmerkintä</w:t>
      </w:r>
      <w:r>
        <w:rPr>
          <w:noProof/>
        </w:rPr>
        <w:tab/>
      </w:r>
      <w:r>
        <w:rPr>
          <w:noProof/>
        </w:rPr>
        <w:fldChar w:fldCharType="begin"/>
      </w:r>
      <w:r>
        <w:rPr>
          <w:noProof/>
        </w:rPr>
        <w:instrText xml:space="preserve"> PAGEREF _Toc254091293 \h </w:instrText>
      </w:r>
      <w:r>
        <w:rPr>
          <w:noProof/>
        </w:rPr>
      </w:r>
      <w:r>
        <w:rPr>
          <w:noProof/>
        </w:rPr>
        <w:fldChar w:fldCharType="separate"/>
      </w:r>
      <w:r>
        <w:rPr>
          <w:noProof/>
        </w:rPr>
        <w:t>24</w:t>
      </w:r>
      <w:r>
        <w:rPr>
          <w:noProof/>
        </w:rPr>
        <w:fldChar w:fldCharType="end"/>
      </w:r>
    </w:p>
    <w:p w14:paraId="7AB0A47A"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3.1.5</w:t>
      </w:r>
      <w:r>
        <w:rPr>
          <w:rFonts w:ascii="Calibri" w:hAnsi="Calibri"/>
          <w:noProof/>
          <w:sz w:val="22"/>
          <w:szCs w:val="22"/>
        </w:rPr>
        <w:tab/>
      </w:r>
      <w:r w:rsidRPr="0000193A">
        <w:rPr>
          <w:bCs/>
          <w:noProof/>
        </w:rPr>
        <w:t>Antokertakohtainen lääkkeen antokirjausmerkintä</w:t>
      </w:r>
      <w:r>
        <w:rPr>
          <w:noProof/>
        </w:rPr>
        <w:tab/>
      </w:r>
      <w:r>
        <w:rPr>
          <w:noProof/>
        </w:rPr>
        <w:fldChar w:fldCharType="begin"/>
      </w:r>
      <w:r>
        <w:rPr>
          <w:noProof/>
        </w:rPr>
        <w:instrText xml:space="preserve"> PAGEREF _Toc254091294 \h </w:instrText>
      </w:r>
      <w:r>
        <w:rPr>
          <w:noProof/>
        </w:rPr>
      </w:r>
      <w:r>
        <w:rPr>
          <w:noProof/>
        </w:rPr>
        <w:fldChar w:fldCharType="separate"/>
      </w:r>
      <w:r>
        <w:rPr>
          <w:noProof/>
        </w:rPr>
        <w:t>25</w:t>
      </w:r>
      <w:r>
        <w:rPr>
          <w:noProof/>
        </w:rPr>
        <w:fldChar w:fldCharType="end"/>
      </w:r>
    </w:p>
    <w:p w14:paraId="65A2DEEB"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3.1.6</w:t>
      </w:r>
      <w:r>
        <w:rPr>
          <w:rFonts w:ascii="Calibri" w:hAnsi="Calibri"/>
          <w:noProof/>
          <w:sz w:val="22"/>
          <w:szCs w:val="22"/>
        </w:rPr>
        <w:tab/>
      </w:r>
      <w:r w:rsidRPr="0000193A">
        <w:rPr>
          <w:bCs/>
          <w:noProof/>
        </w:rPr>
        <w:t>Voimassaoleva lääkehoitomerkintä</w:t>
      </w:r>
      <w:r>
        <w:rPr>
          <w:noProof/>
        </w:rPr>
        <w:tab/>
      </w:r>
      <w:r>
        <w:rPr>
          <w:noProof/>
        </w:rPr>
        <w:fldChar w:fldCharType="begin"/>
      </w:r>
      <w:r>
        <w:rPr>
          <w:noProof/>
        </w:rPr>
        <w:instrText xml:space="preserve"> PAGEREF _Toc254091295 \h </w:instrText>
      </w:r>
      <w:r>
        <w:rPr>
          <w:noProof/>
        </w:rPr>
      </w:r>
      <w:r>
        <w:rPr>
          <w:noProof/>
        </w:rPr>
        <w:fldChar w:fldCharType="separate"/>
      </w:r>
      <w:r>
        <w:rPr>
          <w:noProof/>
        </w:rPr>
        <w:t>25</w:t>
      </w:r>
      <w:r>
        <w:rPr>
          <w:noProof/>
        </w:rPr>
        <w:fldChar w:fldCharType="end"/>
      </w:r>
    </w:p>
    <w:p w14:paraId="344ECE4A" w14:textId="77777777" w:rsidR="00362FA0" w:rsidRDefault="00362FA0">
      <w:pPr>
        <w:pStyle w:val="Sisluet2"/>
        <w:tabs>
          <w:tab w:val="left" w:pos="800"/>
          <w:tab w:val="right" w:leader="dot" w:pos="13944"/>
        </w:tabs>
        <w:rPr>
          <w:rFonts w:ascii="Calibri" w:hAnsi="Calibri"/>
          <w:b w:val="0"/>
          <w:noProof/>
          <w:szCs w:val="22"/>
        </w:rPr>
      </w:pPr>
      <w:r>
        <w:rPr>
          <w:noProof/>
        </w:rPr>
        <w:t>3.2</w:t>
      </w:r>
      <w:r>
        <w:rPr>
          <w:rFonts w:ascii="Calibri" w:hAnsi="Calibri"/>
          <w:b w:val="0"/>
          <w:noProof/>
          <w:szCs w:val="22"/>
        </w:rPr>
        <w:tab/>
      </w:r>
      <w:r>
        <w:rPr>
          <w:noProof/>
        </w:rPr>
        <w:t>Entry</w:t>
      </w:r>
      <w:r>
        <w:rPr>
          <w:noProof/>
        </w:rPr>
        <w:tab/>
      </w:r>
      <w:r>
        <w:rPr>
          <w:noProof/>
        </w:rPr>
        <w:fldChar w:fldCharType="begin"/>
      </w:r>
      <w:r>
        <w:rPr>
          <w:noProof/>
        </w:rPr>
        <w:instrText xml:space="preserve"> PAGEREF _Toc254091296 \h </w:instrText>
      </w:r>
      <w:r>
        <w:rPr>
          <w:noProof/>
        </w:rPr>
      </w:r>
      <w:r>
        <w:rPr>
          <w:noProof/>
        </w:rPr>
        <w:fldChar w:fldCharType="separate"/>
      </w:r>
      <w:r>
        <w:rPr>
          <w:noProof/>
        </w:rPr>
        <w:t>25</w:t>
      </w:r>
      <w:r>
        <w:rPr>
          <w:noProof/>
        </w:rPr>
        <w:fldChar w:fldCharType="end"/>
      </w:r>
    </w:p>
    <w:p w14:paraId="4E4CBC75"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3.2.1</w:t>
      </w:r>
      <w:r>
        <w:rPr>
          <w:rFonts w:ascii="Calibri" w:hAnsi="Calibri"/>
          <w:noProof/>
          <w:sz w:val="22"/>
          <w:szCs w:val="22"/>
        </w:rPr>
        <w:tab/>
      </w:r>
      <w:r w:rsidRPr="0000193A">
        <w:rPr>
          <w:bCs/>
          <w:noProof/>
        </w:rPr>
        <w:t>Entryn rakenne</w:t>
      </w:r>
      <w:r>
        <w:rPr>
          <w:noProof/>
        </w:rPr>
        <w:tab/>
      </w:r>
      <w:r>
        <w:rPr>
          <w:noProof/>
        </w:rPr>
        <w:fldChar w:fldCharType="begin"/>
      </w:r>
      <w:r>
        <w:rPr>
          <w:noProof/>
        </w:rPr>
        <w:instrText xml:space="preserve"> PAGEREF _Toc254091297 \h </w:instrText>
      </w:r>
      <w:r>
        <w:rPr>
          <w:noProof/>
        </w:rPr>
      </w:r>
      <w:r>
        <w:rPr>
          <w:noProof/>
        </w:rPr>
        <w:fldChar w:fldCharType="separate"/>
      </w:r>
      <w:r>
        <w:rPr>
          <w:noProof/>
        </w:rPr>
        <w:t>26</w:t>
      </w:r>
      <w:r>
        <w:rPr>
          <w:noProof/>
        </w:rPr>
        <w:fldChar w:fldCharType="end"/>
      </w:r>
    </w:p>
    <w:p w14:paraId="70E6AA98" w14:textId="77777777" w:rsidR="00362FA0" w:rsidRDefault="00362FA0">
      <w:pPr>
        <w:pStyle w:val="Sisluet3"/>
        <w:tabs>
          <w:tab w:val="left" w:pos="1200"/>
          <w:tab w:val="right" w:leader="dot" w:pos="13944"/>
        </w:tabs>
        <w:rPr>
          <w:rFonts w:ascii="Calibri" w:hAnsi="Calibri"/>
          <w:noProof/>
          <w:sz w:val="22"/>
          <w:szCs w:val="22"/>
        </w:rPr>
      </w:pPr>
      <w:r w:rsidRPr="0000193A">
        <w:rPr>
          <w:bCs/>
          <w:noProof/>
        </w:rPr>
        <w:t>3.2.2</w:t>
      </w:r>
      <w:r>
        <w:rPr>
          <w:rFonts w:ascii="Calibri" w:hAnsi="Calibri"/>
          <w:noProof/>
          <w:sz w:val="22"/>
          <w:szCs w:val="22"/>
        </w:rPr>
        <w:tab/>
      </w:r>
      <w:r w:rsidRPr="0000193A">
        <w:rPr>
          <w:bCs/>
          <w:noProof/>
        </w:rPr>
        <w:t>Rakenteisen tiedon yksilöinti</w:t>
      </w:r>
      <w:r>
        <w:rPr>
          <w:noProof/>
        </w:rPr>
        <w:tab/>
      </w:r>
      <w:r>
        <w:rPr>
          <w:noProof/>
        </w:rPr>
        <w:fldChar w:fldCharType="begin"/>
      </w:r>
      <w:r>
        <w:rPr>
          <w:noProof/>
        </w:rPr>
        <w:instrText xml:space="preserve"> PAGEREF _Toc254091298 \h </w:instrText>
      </w:r>
      <w:r>
        <w:rPr>
          <w:noProof/>
        </w:rPr>
      </w:r>
      <w:r>
        <w:rPr>
          <w:noProof/>
        </w:rPr>
        <w:fldChar w:fldCharType="separate"/>
      </w:r>
      <w:r>
        <w:rPr>
          <w:noProof/>
        </w:rPr>
        <w:t>28</w:t>
      </w:r>
      <w:r>
        <w:rPr>
          <w:noProof/>
        </w:rPr>
        <w:fldChar w:fldCharType="end"/>
      </w:r>
    </w:p>
    <w:p w14:paraId="5C2B7E1B" w14:textId="77777777" w:rsidR="00362FA0" w:rsidRDefault="00362FA0">
      <w:pPr>
        <w:pStyle w:val="Sisluet3"/>
        <w:tabs>
          <w:tab w:val="left" w:pos="1200"/>
          <w:tab w:val="right" w:leader="dot" w:pos="13944"/>
        </w:tabs>
        <w:rPr>
          <w:rFonts w:ascii="Calibri" w:hAnsi="Calibri"/>
          <w:noProof/>
          <w:sz w:val="22"/>
          <w:szCs w:val="22"/>
        </w:rPr>
      </w:pPr>
      <w:r>
        <w:rPr>
          <w:noProof/>
        </w:rPr>
        <w:t>3.2.3</w:t>
      </w:r>
      <w:r>
        <w:rPr>
          <w:rFonts w:ascii="Calibri" w:hAnsi="Calibri"/>
          <w:noProof/>
          <w:sz w:val="22"/>
          <w:szCs w:val="22"/>
        </w:rPr>
        <w:tab/>
      </w:r>
      <w:r>
        <w:rPr>
          <w:noProof/>
        </w:rPr>
        <w:t>Lääkitysmerkinnän rakenteen tunnistus</w:t>
      </w:r>
      <w:r>
        <w:rPr>
          <w:noProof/>
        </w:rPr>
        <w:tab/>
      </w:r>
      <w:r>
        <w:rPr>
          <w:noProof/>
        </w:rPr>
        <w:fldChar w:fldCharType="begin"/>
      </w:r>
      <w:r>
        <w:rPr>
          <w:noProof/>
        </w:rPr>
        <w:instrText xml:space="preserve"> PAGEREF _Toc254091299 \h </w:instrText>
      </w:r>
      <w:r>
        <w:rPr>
          <w:noProof/>
        </w:rPr>
      </w:r>
      <w:r>
        <w:rPr>
          <w:noProof/>
        </w:rPr>
        <w:fldChar w:fldCharType="separate"/>
      </w:r>
      <w:r>
        <w:rPr>
          <w:noProof/>
        </w:rPr>
        <w:t>28</w:t>
      </w:r>
      <w:r>
        <w:rPr>
          <w:noProof/>
        </w:rPr>
        <w:fldChar w:fldCharType="end"/>
      </w:r>
    </w:p>
    <w:p w14:paraId="0B91B970" w14:textId="77777777" w:rsidR="00362FA0" w:rsidRDefault="00362FA0">
      <w:pPr>
        <w:pStyle w:val="Sisluet3"/>
        <w:tabs>
          <w:tab w:val="left" w:pos="1200"/>
          <w:tab w:val="right" w:leader="dot" w:pos="13944"/>
        </w:tabs>
        <w:rPr>
          <w:rFonts w:ascii="Calibri" w:hAnsi="Calibri"/>
          <w:noProof/>
          <w:sz w:val="22"/>
          <w:szCs w:val="22"/>
        </w:rPr>
      </w:pPr>
      <w:r>
        <w:rPr>
          <w:noProof/>
        </w:rPr>
        <w:t>3.2.4</w:t>
      </w:r>
      <w:r>
        <w:rPr>
          <w:rFonts w:ascii="Calibri" w:hAnsi="Calibri"/>
          <w:noProof/>
          <w:sz w:val="22"/>
          <w:szCs w:val="22"/>
        </w:rPr>
        <w:tab/>
      </w:r>
      <w:r>
        <w:rPr>
          <w:noProof/>
        </w:rPr>
        <w:t>Lääkitysmerkinnän rakenteen osiot ja niiden tunnistus</w:t>
      </w:r>
      <w:r>
        <w:rPr>
          <w:noProof/>
        </w:rPr>
        <w:tab/>
      </w:r>
      <w:r>
        <w:rPr>
          <w:noProof/>
        </w:rPr>
        <w:fldChar w:fldCharType="begin"/>
      </w:r>
      <w:r>
        <w:rPr>
          <w:noProof/>
        </w:rPr>
        <w:instrText xml:space="preserve"> PAGEREF _Toc254091300 \h </w:instrText>
      </w:r>
      <w:r>
        <w:rPr>
          <w:noProof/>
        </w:rPr>
      </w:r>
      <w:r>
        <w:rPr>
          <w:noProof/>
        </w:rPr>
        <w:fldChar w:fldCharType="separate"/>
      </w:r>
      <w:r>
        <w:rPr>
          <w:noProof/>
        </w:rPr>
        <w:t>28</w:t>
      </w:r>
      <w:r>
        <w:rPr>
          <w:noProof/>
        </w:rPr>
        <w:fldChar w:fldCharType="end"/>
      </w:r>
    </w:p>
    <w:p w14:paraId="7083B92E" w14:textId="77777777" w:rsidR="00362FA0" w:rsidRDefault="00362FA0">
      <w:pPr>
        <w:pStyle w:val="Sisluet2"/>
        <w:tabs>
          <w:tab w:val="left" w:pos="800"/>
          <w:tab w:val="right" w:leader="dot" w:pos="13944"/>
        </w:tabs>
        <w:rPr>
          <w:rFonts w:ascii="Calibri" w:hAnsi="Calibri"/>
          <w:b w:val="0"/>
          <w:noProof/>
          <w:szCs w:val="22"/>
        </w:rPr>
      </w:pPr>
      <w:r>
        <w:rPr>
          <w:noProof/>
        </w:rPr>
        <w:t>3.3</w:t>
      </w:r>
      <w:r>
        <w:rPr>
          <w:rFonts w:ascii="Calibri" w:hAnsi="Calibri"/>
          <w:b w:val="0"/>
          <w:noProof/>
          <w:szCs w:val="22"/>
        </w:rPr>
        <w:tab/>
      </w:r>
      <w:r>
        <w:rPr>
          <w:noProof/>
        </w:rPr>
        <w:t>Esimerkki CDA R2 rakenteesta</w:t>
      </w:r>
      <w:r>
        <w:rPr>
          <w:noProof/>
        </w:rPr>
        <w:tab/>
      </w:r>
      <w:r>
        <w:rPr>
          <w:noProof/>
        </w:rPr>
        <w:fldChar w:fldCharType="begin"/>
      </w:r>
      <w:r>
        <w:rPr>
          <w:noProof/>
        </w:rPr>
        <w:instrText xml:space="preserve"> PAGEREF _Toc254091301 \h </w:instrText>
      </w:r>
      <w:r>
        <w:rPr>
          <w:noProof/>
        </w:rPr>
      </w:r>
      <w:r>
        <w:rPr>
          <w:noProof/>
        </w:rPr>
        <w:fldChar w:fldCharType="separate"/>
      </w:r>
      <w:r>
        <w:rPr>
          <w:noProof/>
        </w:rPr>
        <w:t>40</w:t>
      </w:r>
      <w:r>
        <w:rPr>
          <w:noProof/>
        </w:rPr>
        <w:fldChar w:fldCharType="end"/>
      </w:r>
    </w:p>
    <w:p w14:paraId="0863FC18" w14:textId="77777777" w:rsidR="00362FA0" w:rsidRDefault="00362FA0">
      <w:pPr>
        <w:pStyle w:val="Sisluet2"/>
        <w:tabs>
          <w:tab w:val="left" w:pos="800"/>
          <w:tab w:val="right" w:leader="dot" w:pos="13944"/>
        </w:tabs>
        <w:rPr>
          <w:rFonts w:ascii="Calibri" w:hAnsi="Calibri"/>
          <w:b w:val="0"/>
          <w:noProof/>
          <w:szCs w:val="22"/>
        </w:rPr>
      </w:pPr>
      <w:r>
        <w:rPr>
          <w:noProof/>
        </w:rPr>
        <w:lastRenderedPageBreak/>
        <w:t>3.4</w:t>
      </w:r>
      <w:r>
        <w:rPr>
          <w:rFonts w:ascii="Calibri" w:hAnsi="Calibri"/>
          <w:b w:val="0"/>
          <w:noProof/>
          <w:szCs w:val="22"/>
        </w:rPr>
        <w:tab/>
      </w:r>
      <w:r>
        <w:rPr>
          <w:noProof/>
        </w:rPr>
        <w:t>Sarakkeiden selitykset</w:t>
      </w:r>
      <w:r>
        <w:rPr>
          <w:noProof/>
        </w:rPr>
        <w:tab/>
      </w:r>
      <w:r>
        <w:rPr>
          <w:noProof/>
        </w:rPr>
        <w:fldChar w:fldCharType="begin"/>
      </w:r>
      <w:r>
        <w:rPr>
          <w:noProof/>
        </w:rPr>
        <w:instrText xml:space="preserve"> PAGEREF _Toc254091302 \h </w:instrText>
      </w:r>
      <w:r>
        <w:rPr>
          <w:noProof/>
        </w:rPr>
      </w:r>
      <w:r>
        <w:rPr>
          <w:noProof/>
        </w:rPr>
        <w:fldChar w:fldCharType="separate"/>
      </w:r>
      <w:r>
        <w:rPr>
          <w:noProof/>
        </w:rPr>
        <w:t>49</w:t>
      </w:r>
      <w:r>
        <w:rPr>
          <w:noProof/>
        </w:rPr>
        <w:fldChar w:fldCharType="end"/>
      </w:r>
    </w:p>
    <w:p w14:paraId="7ECAEB39" w14:textId="77777777" w:rsidR="00362FA0" w:rsidRDefault="00362FA0">
      <w:pPr>
        <w:pStyle w:val="Sisluet3"/>
        <w:tabs>
          <w:tab w:val="left" w:pos="1200"/>
          <w:tab w:val="right" w:leader="dot" w:pos="13944"/>
        </w:tabs>
        <w:rPr>
          <w:rFonts w:ascii="Calibri" w:hAnsi="Calibri"/>
          <w:noProof/>
          <w:sz w:val="22"/>
          <w:szCs w:val="22"/>
        </w:rPr>
      </w:pPr>
      <w:r>
        <w:rPr>
          <w:noProof/>
        </w:rPr>
        <w:t>3.4.1</w:t>
      </w:r>
      <w:r>
        <w:rPr>
          <w:rFonts w:ascii="Calibri" w:hAnsi="Calibri"/>
          <w:noProof/>
          <w:sz w:val="22"/>
          <w:szCs w:val="22"/>
        </w:rPr>
        <w:tab/>
      </w:r>
      <w:r>
        <w:rPr>
          <w:noProof/>
        </w:rPr>
        <w:t>Kenttäkoodi</w:t>
      </w:r>
      <w:r>
        <w:rPr>
          <w:noProof/>
        </w:rPr>
        <w:tab/>
      </w:r>
      <w:r>
        <w:rPr>
          <w:noProof/>
        </w:rPr>
        <w:fldChar w:fldCharType="begin"/>
      </w:r>
      <w:r>
        <w:rPr>
          <w:noProof/>
        </w:rPr>
        <w:instrText xml:space="preserve"> PAGEREF _Toc254091303 \h </w:instrText>
      </w:r>
      <w:r>
        <w:rPr>
          <w:noProof/>
        </w:rPr>
      </w:r>
      <w:r>
        <w:rPr>
          <w:noProof/>
        </w:rPr>
        <w:fldChar w:fldCharType="separate"/>
      </w:r>
      <w:r>
        <w:rPr>
          <w:noProof/>
        </w:rPr>
        <w:t>49</w:t>
      </w:r>
      <w:r>
        <w:rPr>
          <w:noProof/>
        </w:rPr>
        <w:fldChar w:fldCharType="end"/>
      </w:r>
    </w:p>
    <w:p w14:paraId="49AEE6FD" w14:textId="77777777" w:rsidR="00362FA0" w:rsidRDefault="00362FA0">
      <w:pPr>
        <w:pStyle w:val="Sisluet3"/>
        <w:tabs>
          <w:tab w:val="left" w:pos="1200"/>
          <w:tab w:val="right" w:leader="dot" w:pos="13944"/>
        </w:tabs>
        <w:rPr>
          <w:rFonts w:ascii="Calibri" w:hAnsi="Calibri"/>
          <w:noProof/>
          <w:sz w:val="22"/>
          <w:szCs w:val="22"/>
        </w:rPr>
      </w:pPr>
      <w:r>
        <w:rPr>
          <w:noProof/>
        </w:rPr>
        <w:t>3.4.2</w:t>
      </w:r>
      <w:r>
        <w:rPr>
          <w:rFonts w:ascii="Calibri" w:hAnsi="Calibri"/>
          <w:noProof/>
          <w:sz w:val="22"/>
          <w:szCs w:val="22"/>
        </w:rPr>
        <w:tab/>
      </w:r>
      <w:r>
        <w:rPr>
          <w:noProof/>
        </w:rPr>
        <w:t>Tieto</w:t>
      </w:r>
      <w:r>
        <w:rPr>
          <w:noProof/>
        </w:rPr>
        <w:tab/>
      </w:r>
      <w:r>
        <w:rPr>
          <w:noProof/>
        </w:rPr>
        <w:fldChar w:fldCharType="begin"/>
      </w:r>
      <w:r>
        <w:rPr>
          <w:noProof/>
        </w:rPr>
        <w:instrText xml:space="preserve"> PAGEREF _Toc254091304 \h </w:instrText>
      </w:r>
      <w:r>
        <w:rPr>
          <w:noProof/>
        </w:rPr>
      </w:r>
      <w:r>
        <w:rPr>
          <w:noProof/>
        </w:rPr>
        <w:fldChar w:fldCharType="separate"/>
      </w:r>
      <w:r>
        <w:rPr>
          <w:noProof/>
        </w:rPr>
        <w:t>50</w:t>
      </w:r>
      <w:r>
        <w:rPr>
          <w:noProof/>
        </w:rPr>
        <w:fldChar w:fldCharType="end"/>
      </w:r>
    </w:p>
    <w:p w14:paraId="55E0465C" w14:textId="77777777" w:rsidR="00362FA0" w:rsidRDefault="00362FA0">
      <w:pPr>
        <w:pStyle w:val="Sisluet3"/>
        <w:tabs>
          <w:tab w:val="left" w:pos="1200"/>
          <w:tab w:val="right" w:leader="dot" w:pos="13944"/>
        </w:tabs>
        <w:rPr>
          <w:rFonts w:ascii="Calibri" w:hAnsi="Calibri"/>
          <w:noProof/>
          <w:sz w:val="22"/>
          <w:szCs w:val="22"/>
        </w:rPr>
      </w:pPr>
      <w:r>
        <w:rPr>
          <w:noProof/>
        </w:rPr>
        <w:t>3.4.3</w:t>
      </w:r>
      <w:r>
        <w:rPr>
          <w:rFonts w:ascii="Calibri" w:hAnsi="Calibri"/>
          <w:noProof/>
          <w:sz w:val="22"/>
          <w:szCs w:val="22"/>
        </w:rPr>
        <w:tab/>
      </w:r>
      <w:r>
        <w:rPr>
          <w:noProof/>
        </w:rPr>
        <w:t>Pakollisuus</w:t>
      </w:r>
      <w:r>
        <w:rPr>
          <w:noProof/>
        </w:rPr>
        <w:tab/>
      </w:r>
      <w:r>
        <w:rPr>
          <w:noProof/>
        </w:rPr>
        <w:fldChar w:fldCharType="begin"/>
      </w:r>
      <w:r>
        <w:rPr>
          <w:noProof/>
        </w:rPr>
        <w:instrText xml:space="preserve"> PAGEREF _Toc254091305 \h </w:instrText>
      </w:r>
      <w:r>
        <w:rPr>
          <w:noProof/>
        </w:rPr>
      </w:r>
      <w:r>
        <w:rPr>
          <w:noProof/>
        </w:rPr>
        <w:fldChar w:fldCharType="separate"/>
      </w:r>
      <w:r>
        <w:rPr>
          <w:noProof/>
        </w:rPr>
        <w:t>50</w:t>
      </w:r>
      <w:r>
        <w:rPr>
          <w:noProof/>
        </w:rPr>
        <w:fldChar w:fldCharType="end"/>
      </w:r>
    </w:p>
    <w:p w14:paraId="17F81815" w14:textId="77777777" w:rsidR="00362FA0" w:rsidRDefault="00362FA0">
      <w:pPr>
        <w:pStyle w:val="Sisluet3"/>
        <w:tabs>
          <w:tab w:val="left" w:pos="1200"/>
          <w:tab w:val="right" w:leader="dot" w:pos="13944"/>
        </w:tabs>
        <w:rPr>
          <w:rFonts w:ascii="Calibri" w:hAnsi="Calibri"/>
          <w:noProof/>
          <w:sz w:val="22"/>
          <w:szCs w:val="22"/>
        </w:rPr>
      </w:pPr>
      <w:r>
        <w:rPr>
          <w:noProof/>
        </w:rPr>
        <w:t>3.4.4</w:t>
      </w:r>
      <w:r>
        <w:rPr>
          <w:rFonts w:ascii="Calibri" w:hAnsi="Calibri"/>
          <w:noProof/>
          <w:sz w:val="22"/>
          <w:szCs w:val="22"/>
        </w:rPr>
        <w:tab/>
      </w:r>
      <w:r>
        <w:rPr>
          <w:noProof/>
        </w:rPr>
        <w:t>Toistuu</w:t>
      </w:r>
      <w:r>
        <w:rPr>
          <w:noProof/>
        </w:rPr>
        <w:tab/>
      </w:r>
      <w:r>
        <w:rPr>
          <w:noProof/>
        </w:rPr>
        <w:fldChar w:fldCharType="begin"/>
      </w:r>
      <w:r>
        <w:rPr>
          <w:noProof/>
        </w:rPr>
        <w:instrText xml:space="preserve"> PAGEREF _Toc254091306 \h </w:instrText>
      </w:r>
      <w:r>
        <w:rPr>
          <w:noProof/>
        </w:rPr>
      </w:r>
      <w:r>
        <w:rPr>
          <w:noProof/>
        </w:rPr>
        <w:fldChar w:fldCharType="separate"/>
      </w:r>
      <w:r>
        <w:rPr>
          <w:noProof/>
        </w:rPr>
        <w:t>50</w:t>
      </w:r>
      <w:r>
        <w:rPr>
          <w:noProof/>
        </w:rPr>
        <w:fldChar w:fldCharType="end"/>
      </w:r>
    </w:p>
    <w:p w14:paraId="23C09D3F" w14:textId="77777777" w:rsidR="00362FA0" w:rsidRDefault="00362FA0">
      <w:pPr>
        <w:pStyle w:val="Sisluet3"/>
        <w:tabs>
          <w:tab w:val="left" w:pos="1200"/>
          <w:tab w:val="right" w:leader="dot" w:pos="13944"/>
        </w:tabs>
        <w:rPr>
          <w:rFonts w:ascii="Calibri" w:hAnsi="Calibri"/>
          <w:noProof/>
          <w:sz w:val="22"/>
          <w:szCs w:val="22"/>
        </w:rPr>
      </w:pPr>
      <w:r>
        <w:rPr>
          <w:noProof/>
        </w:rPr>
        <w:t>3.4.5</w:t>
      </w:r>
      <w:r>
        <w:rPr>
          <w:rFonts w:ascii="Calibri" w:hAnsi="Calibri"/>
          <w:noProof/>
          <w:sz w:val="22"/>
          <w:szCs w:val="22"/>
        </w:rPr>
        <w:tab/>
      </w:r>
      <w:r>
        <w:rPr>
          <w:noProof/>
        </w:rPr>
        <w:t>Tiedon arvoalue, rajoitukset, maksimipituus</w:t>
      </w:r>
      <w:r>
        <w:rPr>
          <w:noProof/>
        </w:rPr>
        <w:tab/>
      </w:r>
      <w:r>
        <w:rPr>
          <w:noProof/>
        </w:rPr>
        <w:fldChar w:fldCharType="begin"/>
      </w:r>
      <w:r>
        <w:rPr>
          <w:noProof/>
        </w:rPr>
        <w:instrText xml:space="preserve"> PAGEREF _Toc254091307 \h </w:instrText>
      </w:r>
      <w:r>
        <w:rPr>
          <w:noProof/>
        </w:rPr>
      </w:r>
      <w:r>
        <w:rPr>
          <w:noProof/>
        </w:rPr>
        <w:fldChar w:fldCharType="separate"/>
      </w:r>
      <w:r>
        <w:rPr>
          <w:noProof/>
        </w:rPr>
        <w:t>50</w:t>
      </w:r>
      <w:r>
        <w:rPr>
          <w:noProof/>
        </w:rPr>
        <w:fldChar w:fldCharType="end"/>
      </w:r>
    </w:p>
    <w:p w14:paraId="2F5D3588" w14:textId="77777777" w:rsidR="00362FA0" w:rsidRDefault="00362FA0">
      <w:pPr>
        <w:pStyle w:val="Sisluet3"/>
        <w:tabs>
          <w:tab w:val="left" w:pos="1200"/>
          <w:tab w:val="right" w:leader="dot" w:pos="13944"/>
        </w:tabs>
        <w:rPr>
          <w:rFonts w:ascii="Calibri" w:hAnsi="Calibri"/>
          <w:noProof/>
          <w:sz w:val="22"/>
          <w:szCs w:val="22"/>
        </w:rPr>
      </w:pPr>
      <w:r>
        <w:rPr>
          <w:noProof/>
        </w:rPr>
        <w:t>3.4.6</w:t>
      </w:r>
      <w:r>
        <w:rPr>
          <w:rFonts w:ascii="Calibri" w:hAnsi="Calibri"/>
          <w:noProof/>
          <w:sz w:val="22"/>
          <w:szCs w:val="22"/>
        </w:rPr>
        <w:tab/>
      </w:r>
      <w:r>
        <w:rPr>
          <w:noProof/>
        </w:rPr>
        <w:t>HL7-tietotyyppi</w:t>
      </w:r>
      <w:r>
        <w:rPr>
          <w:noProof/>
        </w:rPr>
        <w:tab/>
      </w:r>
      <w:r>
        <w:rPr>
          <w:noProof/>
        </w:rPr>
        <w:fldChar w:fldCharType="begin"/>
      </w:r>
      <w:r>
        <w:rPr>
          <w:noProof/>
        </w:rPr>
        <w:instrText xml:space="preserve"> PAGEREF _Toc254091308 \h </w:instrText>
      </w:r>
      <w:r>
        <w:rPr>
          <w:noProof/>
        </w:rPr>
      </w:r>
      <w:r>
        <w:rPr>
          <w:noProof/>
        </w:rPr>
        <w:fldChar w:fldCharType="separate"/>
      </w:r>
      <w:r>
        <w:rPr>
          <w:noProof/>
        </w:rPr>
        <w:t>50</w:t>
      </w:r>
      <w:r>
        <w:rPr>
          <w:noProof/>
        </w:rPr>
        <w:fldChar w:fldCharType="end"/>
      </w:r>
    </w:p>
    <w:p w14:paraId="25DB6C5D" w14:textId="77777777" w:rsidR="00362FA0" w:rsidRDefault="00362FA0">
      <w:pPr>
        <w:pStyle w:val="Sisluet3"/>
        <w:tabs>
          <w:tab w:val="left" w:pos="1200"/>
          <w:tab w:val="right" w:leader="dot" w:pos="13944"/>
        </w:tabs>
        <w:rPr>
          <w:rFonts w:ascii="Calibri" w:hAnsi="Calibri"/>
          <w:noProof/>
          <w:sz w:val="22"/>
          <w:szCs w:val="22"/>
        </w:rPr>
      </w:pPr>
      <w:r>
        <w:rPr>
          <w:noProof/>
        </w:rPr>
        <w:t>3.4.7</w:t>
      </w:r>
      <w:r>
        <w:rPr>
          <w:rFonts w:ascii="Calibri" w:hAnsi="Calibri"/>
          <w:noProof/>
          <w:sz w:val="22"/>
          <w:szCs w:val="22"/>
        </w:rPr>
        <w:tab/>
      </w:r>
      <w:r>
        <w:rPr>
          <w:noProof/>
        </w:rPr>
        <w:t>Kenttäkoodin sijainti</w:t>
      </w:r>
      <w:r>
        <w:rPr>
          <w:noProof/>
        </w:rPr>
        <w:tab/>
      </w:r>
      <w:r>
        <w:rPr>
          <w:noProof/>
        </w:rPr>
        <w:fldChar w:fldCharType="begin"/>
      </w:r>
      <w:r>
        <w:rPr>
          <w:noProof/>
        </w:rPr>
        <w:instrText xml:space="preserve"> PAGEREF _Toc254091309 \h </w:instrText>
      </w:r>
      <w:r>
        <w:rPr>
          <w:noProof/>
        </w:rPr>
      </w:r>
      <w:r>
        <w:rPr>
          <w:noProof/>
        </w:rPr>
        <w:fldChar w:fldCharType="separate"/>
      </w:r>
      <w:r>
        <w:rPr>
          <w:noProof/>
        </w:rPr>
        <w:t>51</w:t>
      </w:r>
      <w:r>
        <w:rPr>
          <w:noProof/>
        </w:rPr>
        <w:fldChar w:fldCharType="end"/>
      </w:r>
    </w:p>
    <w:p w14:paraId="6DD8E9F9" w14:textId="77777777" w:rsidR="00362FA0" w:rsidRDefault="00362FA0">
      <w:pPr>
        <w:pStyle w:val="Sisluet3"/>
        <w:tabs>
          <w:tab w:val="left" w:pos="1200"/>
          <w:tab w:val="right" w:leader="dot" w:pos="13944"/>
        </w:tabs>
        <w:rPr>
          <w:rFonts w:ascii="Calibri" w:hAnsi="Calibri"/>
          <w:noProof/>
          <w:sz w:val="22"/>
          <w:szCs w:val="22"/>
        </w:rPr>
      </w:pPr>
      <w:r>
        <w:rPr>
          <w:noProof/>
        </w:rPr>
        <w:t>3.4.8</w:t>
      </w:r>
      <w:r>
        <w:rPr>
          <w:rFonts w:ascii="Calibri" w:hAnsi="Calibri"/>
          <w:noProof/>
          <w:sz w:val="22"/>
          <w:szCs w:val="22"/>
        </w:rPr>
        <w:tab/>
      </w:r>
      <w:r>
        <w:rPr>
          <w:noProof/>
        </w:rPr>
        <w:t>Polku</w:t>
      </w:r>
      <w:r>
        <w:rPr>
          <w:noProof/>
        </w:rPr>
        <w:tab/>
      </w:r>
      <w:r>
        <w:rPr>
          <w:noProof/>
        </w:rPr>
        <w:fldChar w:fldCharType="begin"/>
      </w:r>
      <w:r>
        <w:rPr>
          <w:noProof/>
        </w:rPr>
        <w:instrText xml:space="preserve"> PAGEREF _Toc254091310 \h </w:instrText>
      </w:r>
      <w:r>
        <w:rPr>
          <w:noProof/>
        </w:rPr>
      </w:r>
      <w:r>
        <w:rPr>
          <w:noProof/>
        </w:rPr>
        <w:fldChar w:fldCharType="separate"/>
      </w:r>
      <w:r>
        <w:rPr>
          <w:noProof/>
        </w:rPr>
        <w:t>51</w:t>
      </w:r>
      <w:r>
        <w:rPr>
          <w:noProof/>
        </w:rPr>
        <w:fldChar w:fldCharType="end"/>
      </w:r>
    </w:p>
    <w:p w14:paraId="3594EC85" w14:textId="77777777" w:rsidR="00362FA0" w:rsidRDefault="00362FA0">
      <w:pPr>
        <w:pStyle w:val="Sisluet3"/>
        <w:tabs>
          <w:tab w:val="left" w:pos="1200"/>
          <w:tab w:val="right" w:leader="dot" w:pos="13944"/>
        </w:tabs>
        <w:rPr>
          <w:rFonts w:ascii="Calibri" w:hAnsi="Calibri"/>
          <w:noProof/>
          <w:sz w:val="22"/>
          <w:szCs w:val="22"/>
        </w:rPr>
      </w:pPr>
      <w:r>
        <w:rPr>
          <w:noProof/>
        </w:rPr>
        <w:t>3.4.9</w:t>
      </w:r>
      <w:r>
        <w:rPr>
          <w:rFonts w:ascii="Calibri" w:hAnsi="Calibri"/>
          <w:noProof/>
          <w:sz w:val="22"/>
          <w:szCs w:val="22"/>
        </w:rPr>
        <w:tab/>
      </w:r>
      <w:r>
        <w:rPr>
          <w:noProof/>
        </w:rPr>
        <w:t>Muut merkinnät</w:t>
      </w:r>
      <w:r>
        <w:rPr>
          <w:noProof/>
        </w:rPr>
        <w:tab/>
      </w:r>
      <w:r>
        <w:rPr>
          <w:noProof/>
        </w:rPr>
        <w:fldChar w:fldCharType="begin"/>
      </w:r>
      <w:r>
        <w:rPr>
          <w:noProof/>
        </w:rPr>
        <w:instrText xml:space="preserve"> PAGEREF _Toc254091311 \h </w:instrText>
      </w:r>
      <w:r>
        <w:rPr>
          <w:noProof/>
        </w:rPr>
      </w:r>
      <w:r>
        <w:rPr>
          <w:noProof/>
        </w:rPr>
        <w:fldChar w:fldCharType="separate"/>
      </w:r>
      <w:r>
        <w:rPr>
          <w:noProof/>
        </w:rPr>
        <w:t>52</w:t>
      </w:r>
      <w:r>
        <w:rPr>
          <w:noProof/>
        </w:rPr>
        <w:fldChar w:fldCharType="end"/>
      </w:r>
    </w:p>
    <w:p w14:paraId="2D4275EC" w14:textId="77777777" w:rsidR="00362FA0" w:rsidRDefault="00362FA0">
      <w:pPr>
        <w:pStyle w:val="Sisluet2"/>
        <w:tabs>
          <w:tab w:val="left" w:pos="800"/>
          <w:tab w:val="right" w:leader="dot" w:pos="13944"/>
        </w:tabs>
        <w:rPr>
          <w:rFonts w:ascii="Calibri" w:hAnsi="Calibri"/>
          <w:b w:val="0"/>
          <w:noProof/>
          <w:szCs w:val="22"/>
        </w:rPr>
      </w:pPr>
      <w:r>
        <w:rPr>
          <w:noProof/>
        </w:rPr>
        <w:t>3.5</w:t>
      </w:r>
      <w:r>
        <w:rPr>
          <w:rFonts w:ascii="Calibri" w:hAnsi="Calibri"/>
          <w:b w:val="0"/>
          <w:noProof/>
          <w:szCs w:val="22"/>
        </w:rPr>
        <w:tab/>
      </w:r>
      <w:r>
        <w:rPr>
          <w:noProof/>
        </w:rPr>
        <w:t>Lääkityslistan rakenteisen  muodon kuvaustaulukko</w:t>
      </w:r>
      <w:r>
        <w:rPr>
          <w:noProof/>
        </w:rPr>
        <w:tab/>
      </w:r>
      <w:r>
        <w:rPr>
          <w:noProof/>
        </w:rPr>
        <w:fldChar w:fldCharType="begin"/>
      </w:r>
      <w:r>
        <w:rPr>
          <w:noProof/>
        </w:rPr>
        <w:instrText xml:space="preserve"> PAGEREF _Toc254091312 \h </w:instrText>
      </w:r>
      <w:r>
        <w:rPr>
          <w:noProof/>
        </w:rPr>
      </w:r>
      <w:r>
        <w:rPr>
          <w:noProof/>
        </w:rPr>
        <w:fldChar w:fldCharType="separate"/>
      </w:r>
      <w:r>
        <w:rPr>
          <w:noProof/>
        </w:rPr>
        <w:t>52</w:t>
      </w:r>
      <w:r>
        <w:rPr>
          <w:noProof/>
        </w:rPr>
        <w:fldChar w:fldCharType="end"/>
      </w:r>
    </w:p>
    <w:p w14:paraId="69B29CC6" w14:textId="77777777" w:rsidR="00362FA0" w:rsidRDefault="00362FA0">
      <w:pPr>
        <w:pStyle w:val="Sisluet2"/>
        <w:tabs>
          <w:tab w:val="left" w:pos="800"/>
          <w:tab w:val="right" w:leader="dot" w:pos="13944"/>
        </w:tabs>
        <w:rPr>
          <w:rFonts w:ascii="Calibri" w:hAnsi="Calibri"/>
          <w:b w:val="0"/>
          <w:noProof/>
          <w:szCs w:val="22"/>
        </w:rPr>
      </w:pPr>
      <w:r>
        <w:rPr>
          <w:noProof/>
        </w:rPr>
        <w:t>3.6</w:t>
      </w:r>
      <w:r>
        <w:rPr>
          <w:rFonts w:ascii="Calibri" w:hAnsi="Calibri"/>
          <w:b w:val="0"/>
          <w:noProof/>
          <w:szCs w:val="22"/>
        </w:rPr>
        <w:tab/>
      </w:r>
      <w:r>
        <w:rPr>
          <w:noProof/>
        </w:rPr>
        <w:t>Lisäohjeet</w:t>
      </w:r>
      <w:r>
        <w:rPr>
          <w:noProof/>
        </w:rPr>
        <w:tab/>
      </w:r>
      <w:r>
        <w:rPr>
          <w:noProof/>
        </w:rPr>
        <w:fldChar w:fldCharType="begin"/>
      </w:r>
      <w:r>
        <w:rPr>
          <w:noProof/>
        </w:rPr>
        <w:instrText xml:space="preserve"> PAGEREF _Toc254091313 \h </w:instrText>
      </w:r>
      <w:r>
        <w:rPr>
          <w:noProof/>
        </w:rPr>
      </w:r>
      <w:r>
        <w:rPr>
          <w:noProof/>
        </w:rPr>
        <w:fldChar w:fldCharType="separate"/>
      </w:r>
      <w:r>
        <w:rPr>
          <w:noProof/>
        </w:rPr>
        <w:t>80</w:t>
      </w:r>
      <w:r>
        <w:rPr>
          <w:noProof/>
        </w:rPr>
        <w:fldChar w:fldCharType="end"/>
      </w:r>
    </w:p>
    <w:p w14:paraId="0435410F" w14:textId="77777777" w:rsidR="00362FA0" w:rsidRDefault="00362FA0">
      <w:pPr>
        <w:pStyle w:val="Sisluet3"/>
        <w:tabs>
          <w:tab w:val="left" w:pos="1200"/>
          <w:tab w:val="right" w:leader="dot" w:pos="13944"/>
        </w:tabs>
        <w:rPr>
          <w:rFonts w:ascii="Calibri" w:hAnsi="Calibri"/>
          <w:noProof/>
          <w:sz w:val="22"/>
          <w:szCs w:val="22"/>
        </w:rPr>
      </w:pPr>
      <w:r>
        <w:rPr>
          <w:noProof/>
        </w:rPr>
        <w:t>3.6.1</w:t>
      </w:r>
      <w:r>
        <w:rPr>
          <w:rFonts w:ascii="Calibri" w:hAnsi="Calibri"/>
          <w:noProof/>
          <w:sz w:val="22"/>
          <w:szCs w:val="22"/>
        </w:rPr>
        <w:tab/>
      </w:r>
      <w:r>
        <w:rPr>
          <w:noProof/>
        </w:rPr>
        <w:t>Syöttökoodi</w:t>
      </w:r>
      <w:r>
        <w:rPr>
          <w:noProof/>
        </w:rPr>
        <w:tab/>
      </w:r>
      <w:r>
        <w:rPr>
          <w:noProof/>
        </w:rPr>
        <w:fldChar w:fldCharType="begin"/>
      </w:r>
      <w:r>
        <w:rPr>
          <w:noProof/>
        </w:rPr>
        <w:instrText xml:space="preserve"> PAGEREF _Toc254091314 \h </w:instrText>
      </w:r>
      <w:r>
        <w:rPr>
          <w:noProof/>
        </w:rPr>
      </w:r>
      <w:r>
        <w:rPr>
          <w:noProof/>
        </w:rPr>
        <w:fldChar w:fldCharType="separate"/>
      </w:r>
      <w:r>
        <w:rPr>
          <w:noProof/>
        </w:rPr>
        <w:t>81</w:t>
      </w:r>
      <w:r>
        <w:rPr>
          <w:noProof/>
        </w:rPr>
        <w:fldChar w:fldCharType="end"/>
      </w:r>
    </w:p>
    <w:p w14:paraId="0A0D89DC" w14:textId="77777777" w:rsidR="00362FA0" w:rsidRDefault="00362FA0">
      <w:pPr>
        <w:pStyle w:val="Sisluet3"/>
        <w:tabs>
          <w:tab w:val="left" w:pos="1200"/>
          <w:tab w:val="right" w:leader="dot" w:pos="13944"/>
        </w:tabs>
        <w:rPr>
          <w:rFonts w:ascii="Calibri" w:hAnsi="Calibri"/>
          <w:noProof/>
          <w:sz w:val="22"/>
          <w:szCs w:val="22"/>
        </w:rPr>
      </w:pPr>
      <w:r>
        <w:rPr>
          <w:noProof/>
        </w:rPr>
        <w:t>3.6.2</w:t>
      </w:r>
      <w:r>
        <w:rPr>
          <w:rFonts w:ascii="Calibri" w:hAnsi="Calibri"/>
          <w:noProof/>
          <w:sz w:val="22"/>
          <w:szCs w:val="22"/>
        </w:rPr>
        <w:tab/>
      </w:r>
      <w:r>
        <w:rPr>
          <w:noProof/>
        </w:rPr>
        <w:t>Objektien tunnistaminen</w:t>
      </w:r>
      <w:r>
        <w:rPr>
          <w:noProof/>
        </w:rPr>
        <w:tab/>
      </w:r>
      <w:r>
        <w:rPr>
          <w:noProof/>
        </w:rPr>
        <w:fldChar w:fldCharType="begin"/>
      </w:r>
      <w:r>
        <w:rPr>
          <w:noProof/>
        </w:rPr>
        <w:instrText xml:space="preserve"> PAGEREF _Toc254091315 \h </w:instrText>
      </w:r>
      <w:r>
        <w:rPr>
          <w:noProof/>
        </w:rPr>
      </w:r>
      <w:r>
        <w:rPr>
          <w:noProof/>
        </w:rPr>
        <w:fldChar w:fldCharType="separate"/>
      </w:r>
      <w:r>
        <w:rPr>
          <w:noProof/>
        </w:rPr>
        <w:t>81</w:t>
      </w:r>
      <w:r>
        <w:rPr>
          <w:noProof/>
        </w:rPr>
        <w:fldChar w:fldCharType="end"/>
      </w:r>
    </w:p>
    <w:p w14:paraId="446E733F" w14:textId="77777777" w:rsidR="00362FA0" w:rsidRDefault="00362FA0">
      <w:pPr>
        <w:pStyle w:val="Sisluet1"/>
        <w:tabs>
          <w:tab w:val="left" w:pos="600"/>
          <w:tab w:val="right" w:leader="dot" w:pos="13944"/>
        </w:tabs>
        <w:rPr>
          <w:rFonts w:ascii="Calibri" w:hAnsi="Calibri"/>
          <w:b w:val="0"/>
          <w:i w:val="0"/>
          <w:noProof/>
          <w:sz w:val="22"/>
          <w:szCs w:val="22"/>
        </w:rPr>
      </w:pPr>
      <w:r w:rsidRPr="0000193A">
        <w:rPr>
          <w:noProof/>
        </w:rPr>
        <w:t>4.</w:t>
      </w:r>
      <w:r>
        <w:rPr>
          <w:rFonts w:ascii="Calibri" w:hAnsi="Calibri"/>
          <w:b w:val="0"/>
          <w:i w:val="0"/>
          <w:noProof/>
          <w:sz w:val="22"/>
          <w:szCs w:val="22"/>
        </w:rPr>
        <w:tab/>
      </w:r>
      <w:r>
        <w:rPr>
          <w:noProof/>
        </w:rPr>
        <w:t>Problematiikka</w:t>
      </w:r>
      <w:r>
        <w:rPr>
          <w:noProof/>
        </w:rPr>
        <w:tab/>
      </w:r>
      <w:r>
        <w:rPr>
          <w:noProof/>
        </w:rPr>
        <w:fldChar w:fldCharType="begin"/>
      </w:r>
      <w:r>
        <w:rPr>
          <w:noProof/>
        </w:rPr>
        <w:instrText xml:space="preserve"> PAGEREF _Toc254091316 \h </w:instrText>
      </w:r>
      <w:r>
        <w:rPr>
          <w:noProof/>
        </w:rPr>
      </w:r>
      <w:r>
        <w:rPr>
          <w:noProof/>
        </w:rPr>
        <w:fldChar w:fldCharType="separate"/>
      </w:r>
      <w:r>
        <w:rPr>
          <w:noProof/>
        </w:rPr>
        <w:t>81</w:t>
      </w:r>
      <w:r>
        <w:rPr>
          <w:noProof/>
        </w:rPr>
        <w:fldChar w:fldCharType="end"/>
      </w:r>
    </w:p>
    <w:p w14:paraId="5C4805D0" w14:textId="77777777" w:rsidR="00FD4552" w:rsidRDefault="00362FA0">
      <w:r>
        <w:rPr>
          <w:b/>
          <w:i/>
          <w:sz w:val="24"/>
        </w:rPr>
        <w:fldChar w:fldCharType="end"/>
      </w:r>
    </w:p>
    <w:p w14:paraId="5213D2CE" w14:textId="77777777" w:rsidR="00FD4552" w:rsidRDefault="00FD4552"/>
    <w:p w14:paraId="5D8B054C" w14:textId="77777777" w:rsidR="00FD4552" w:rsidRDefault="00FD4552">
      <w:pPr>
        <w:outlineLvl w:val="0"/>
      </w:pPr>
      <w:r>
        <w:t>Liitteet:</w:t>
      </w:r>
    </w:p>
    <w:p w14:paraId="395713FE" w14:textId="77777777" w:rsidR="00FD4552" w:rsidRDefault="00FD4552">
      <w:pPr>
        <w:outlineLvl w:val="0"/>
      </w:pPr>
    </w:p>
    <w:p w14:paraId="5CA6D9E1" w14:textId="77777777" w:rsidR="00FD4552" w:rsidRDefault="00FD4552">
      <w:pPr>
        <w:rPr>
          <w:sz w:val="24"/>
        </w:rPr>
      </w:pPr>
      <w:r>
        <w:rPr>
          <w:i/>
          <w:sz w:val="24"/>
        </w:rPr>
        <w:t>LLIST_kartta_</w:t>
      </w:r>
      <w:r w:rsidR="008110A8">
        <w:rPr>
          <w:i/>
          <w:sz w:val="24"/>
        </w:rPr>
        <w:t>4</w:t>
      </w:r>
      <w:r w:rsidR="00362FA0">
        <w:rPr>
          <w:i/>
          <w:sz w:val="24"/>
        </w:rPr>
        <w:t>.</w:t>
      </w:r>
      <w:r w:rsidR="00EC3CB3">
        <w:rPr>
          <w:i/>
          <w:sz w:val="24"/>
        </w:rPr>
        <w:t>30</w:t>
      </w:r>
      <w:r>
        <w:rPr>
          <w:i/>
          <w:sz w:val="24"/>
        </w:rPr>
        <w:t>.xls</w:t>
      </w:r>
      <w:r>
        <w:rPr>
          <w:i/>
          <w:sz w:val="24"/>
        </w:rPr>
        <w:tab/>
      </w:r>
      <w:r>
        <w:rPr>
          <w:i/>
          <w:sz w:val="24"/>
        </w:rPr>
        <w:tab/>
      </w:r>
      <w:r w:rsidR="00BE7AB4">
        <w:rPr>
          <w:i/>
          <w:sz w:val="24"/>
        </w:rPr>
        <w:tab/>
      </w:r>
      <w:r>
        <w:rPr>
          <w:sz w:val="24"/>
        </w:rPr>
        <w:t xml:space="preserve">Excel-muotoinen tasokartta </w:t>
      </w:r>
    </w:p>
    <w:p w14:paraId="08016814" w14:textId="77777777" w:rsidR="00FD4552" w:rsidRDefault="00FD4552">
      <w:pPr>
        <w:outlineLvl w:val="0"/>
      </w:pPr>
      <w:r>
        <w:br w:type="page"/>
      </w:r>
      <w:r>
        <w:lastRenderedPageBreak/>
        <w:t>Muutoshistoria</w:t>
      </w:r>
    </w:p>
    <w:p w14:paraId="39028ADA" w14:textId="77777777" w:rsidR="00FD4552" w:rsidRDefault="00FD45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278"/>
        <w:gridCol w:w="1602"/>
        <w:gridCol w:w="7045"/>
      </w:tblGrid>
      <w:tr w:rsidR="00FD4552" w14:paraId="6FD14FC9" w14:textId="77777777" w:rsidTr="005C1900">
        <w:tblPrEx>
          <w:tblCellMar>
            <w:top w:w="0" w:type="dxa"/>
            <w:bottom w:w="0" w:type="dxa"/>
          </w:tblCellMar>
        </w:tblPrEx>
        <w:tc>
          <w:tcPr>
            <w:tcW w:w="1098" w:type="dxa"/>
            <w:shd w:val="pct20" w:color="auto" w:fill="FFFFFF"/>
          </w:tcPr>
          <w:p w14:paraId="3195A0E4" w14:textId="77777777" w:rsidR="00FD4552" w:rsidRDefault="00FD4552">
            <w:r>
              <w:t>Versio</w:t>
            </w:r>
          </w:p>
        </w:tc>
        <w:tc>
          <w:tcPr>
            <w:tcW w:w="1278" w:type="dxa"/>
            <w:shd w:val="pct20" w:color="auto" w:fill="FFFFFF"/>
          </w:tcPr>
          <w:p w14:paraId="544A208C" w14:textId="77777777" w:rsidR="00FD4552" w:rsidRDefault="00FD4552">
            <w:r>
              <w:t>pvm</w:t>
            </w:r>
          </w:p>
        </w:tc>
        <w:tc>
          <w:tcPr>
            <w:tcW w:w="1602" w:type="dxa"/>
            <w:shd w:val="pct20" w:color="auto" w:fill="FFFFFF"/>
          </w:tcPr>
          <w:p w14:paraId="3ACF6CE8" w14:textId="77777777" w:rsidR="00FD4552" w:rsidRDefault="00FD4552">
            <w:r>
              <w:t>Muuttaja</w:t>
            </w:r>
          </w:p>
        </w:tc>
        <w:tc>
          <w:tcPr>
            <w:tcW w:w="7045" w:type="dxa"/>
            <w:shd w:val="pct20" w:color="auto" w:fill="FFFFFF"/>
          </w:tcPr>
          <w:p w14:paraId="4291D626" w14:textId="77777777" w:rsidR="00FD4552" w:rsidRDefault="00FD4552">
            <w:r>
              <w:t>Muutos</w:t>
            </w:r>
          </w:p>
        </w:tc>
      </w:tr>
      <w:tr w:rsidR="00FD4552" w14:paraId="3819BD16" w14:textId="77777777" w:rsidTr="005C1900">
        <w:tblPrEx>
          <w:tblCellMar>
            <w:top w:w="0" w:type="dxa"/>
            <w:bottom w:w="0" w:type="dxa"/>
          </w:tblCellMar>
        </w:tblPrEx>
        <w:tc>
          <w:tcPr>
            <w:tcW w:w="1098" w:type="dxa"/>
          </w:tcPr>
          <w:p w14:paraId="4BEEC602" w14:textId="77777777" w:rsidR="00FD4552" w:rsidRDefault="00FD4552">
            <w:r>
              <w:t>0.1</w:t>
            </w:r>
          </w:p>
        </w:tc>
        <w:tc>
          <w:tcPr>
            <w:tcW w:w="1278" w:type="dxa"/>
          </w:tcPr>
          <w:p w14:paraId="222F1B76" w14:textId="77777777" w:rsidR="00FD4552" w:rsidRDefault="00FD4552">
            <w:r>
              <w:t>28.8.2003</w:t>
            </w:r>
          </w:p>
        </w:tc>
        <w:tc>
          <w:tcPr>
            <w:tcW w:w="1602" w:type="dxa"/>
          </w:tcPr>
          <w:p w14:paraId="043D4474" w14:textId="77777777" w:rsidR="00FD4552" w:rsidRDefault="00FD4552">
            <w:r>
              <w:t>Timo Tarhonen</w:t>
            </w:r>
          </w:p>
        </w:tc>
        <w:tc>
          <w:tcPr>
            <w:tcW w:w="7045" w:type="dxa"/>
          </w:tcPr>
          <w:p w14:paraId="3D77CDAA" w14:textId="77777777" w:rsidR="00FD4552" w:rsidRDefault="00FD4552">
            <w:r>
              <w:t>Alustava versio idean esittelyä varten</w:t>
            </w:r>
          </w:p>
        </w:tc>
      </w:tr>
      <w:tr w:rsidR="00FD4552" w14:paraId="1DCCA105" w14:textId="77777777" w:rsidTr="005C1900">
        <w:tblPrEx>
          <w:tblCellMar>
            <w:top w:w="0" w:type="dxa"/>
            <w:bottom w:w="0" w:type="dxa"/>
          </w:tblCellMar>
        </w:tblPrEx>
        <w:tc>
          <w:tcPr>
            <w:tcW w:w="1098" w:type="dxa"/>
          </w:tcPr>
          <w:p w14:paraId="4E77D606" w14:textId="77777777" w:rsidR="00FD4552" w:rsidRDefault="00FD4552">
            <w:r>
              <w:t>0.6</w:t>
            </w:r>
          </w:p>
        </w:tc>
        <w:tc>
          <w:tcPr>
            <w:tcW w:w="1278" w:type="dxa"/>
          </w:tcPr>
          <w:p w14:paraId="665A86A2" w14:textId="77777777" w:rsidR="00FD4552" w:rsidRDefault="00FD4552">
            <w:r>
              <w:t>10.9.2003</w:t>
            </w:r>
          </w:p>
        </w:tc>
        <w:tc>
          <w:tcPr>
            <w:tcW w:w="1602" w:type="dxa"/>
          </w:tcPr>
          <w:p w14:paraId="39EBE89E" w14:textId="77777777" w:rsidR="00FD4552" w:rsidRDefault="00FD4552">
            <w:r>
              <w:t>Timo Tarhonen</w:t>
            </w:r>
          </w:p>
        </w:tc>
        <w:tc>
          <w:tcPr>
            <w:tcW w:w="7045" w:type="dxa"/>
          </w:tcPr>
          <w:p w14:paraId="2A47C13A" w14:textId="77777777" w:rsidR="00FD4552" w:rsidRDefault="00FD4552">
            <w:r>
              <w:t>Lausuntoversio Annos-työryhmälle sekä TP2-paketin osallistujille. Etenkin rakennetaulukkoon pyydetään täsmennyksiä.</w:t>
            </w:r>
          </w:p>
        </w:tc>
      </w:tr>
      <w:tr w:rsidR="00FD4552" w14:paraId="09D78FAA" w14:textId="77777777" w:rsidTr="005C1900">
        <w:tblPrEx>
          <w:tblCellMar>
            <w:top w:w="0" w:type="dxa"/>
            <w:bottom w:w="0" w:type="dxa"/>
          </w:tblCellMar>
        </w:tblPrEx>
        <w:tc>
          <w:tcPr>
            <w:tcW w:w="1098" w:type="dxa"/>
          </w:tcPr>
          <w:p w14:paraId="4E49F337" w14:textId="77777777" w:rsidR="00FD4552" w:rsidRDefault="00FD4552">
            <w:r>
              <w:t>0.61</w:t>
            </w:r>
          </w:p>
        </w:tc>
        <w:tc>
          <w:tcPr>
            <w:tcW w:w="1278" w:type="dxa"/>
          </w:tcPr>
          <w:p w14:paraId="060459E1" w14:textId="77777777" w:rsidR="00FD4552" w:rsidRDefault="00FD4552">
            <w:r>
              <w:t>8.10.2003</w:t>
            </w:r>
          </w:p>
        </w:tc>
        <w:tc>
          <w:tcPr>
            <w:tcW w:w="1602" w:type="dxa"/>
          </w:tcPr>
          <w:p w14:paraId="6FF8B87E" w14:textId="77777777" w:rsidR="00FD4552" w:rsidRDefault="00FD4552">
            <w:r>
              <w:t>Timo Tarhonen</w:t>
            </w:r>
          </w:p>
        </w:tc>
        <w:tc>
          <w:tcPr>
            <w:tcW w:w="7045" w:type="dxa"/>
          </w:tcPr>
          <w:p w14:paraId="33CABCF9" w14:textId="77777777" w:rsidR="00FD4552" w:rsidRDefault="00FD4552">
            <w:pPr>
              <w:rPr>
                <w:sz w:val="16"/>
              </w:rPr>
            </w:pPr>
            <w:r>
              <w:t xml:space="preserve">Tehty pientyöryhmän ehdottamia korjauksia ja otettu mukaan editoituna Seppo Rannan esimerkkidatat rakennetaulukkoon Pientyöryhmä: </w:t>
            </w:r>
            <w:smartTag w:uri="urn:schemas-microsoft-com:office:smarttags" w:element="PersonName">
              <w:smartTagPr>
                <w:attr w:name="ProductID" w:val="Jaakko Niinim￤ki"/>
              </w:smartTagPr>
              <w:r>
                <w:rPr>
                  <w:sz w:val="16"/>
                </w:rPr>
                <w:t>Jaakko Niinimäki</w:t>
              </w:r>
            </w:smartTag>
            <w:r>
              <w:rPr>
                <w:sz w:val="16"/>
              </w:rPr>
              <w:t xml:space="preserve">, </w:t>
            </w:r>
            <w:smartTag w:uri="urn:schemas-microsoft-com:office:smarttags" w:element="PersonName">
              <w:smartTagPr>
                <w:attr w:name="ProductID" w:val="Seppo Ranta"/>
              </w:smartTagPr>
              <w:r>
                <w:rPr>
                  <w:sz w:val="16"/>
                </w:rPr>
                <w:t>Seppo Ranta</w:t>
              </w:r>
            </w:smartTag>
            <w:r>
              <w:rPr>
                <w:sz w:val="16"/>
              </w:rPr>
              <w:t>, Harri Hohteri</w:t>
            </w:r>
          </w:p>
          <w:p w14:paraId="03C07866" w14:textId="77777777" w:rsidR="00FD4552" w:rsidRDefault="00FD4552"/>
        </w:tc>
      </w:tr>
      <w:tr w:rsidR="00FD4552" w14:paraId="657D59FE" w14:textId="77777777" w:rsidTr="005C1900">
        <w:tblPrEx>
          <w:tblCellMar>
            <w:top w:w="0" w:type="dxa"/>
            <w:bottom w:w="0" w:type="dxa"/>
          </w:tblCellMar>
        </w:tblPrEx>
        <w:tc>
          <w:tcPr>
            <w:tcW w:w="1098" w:type="dxa"/>
          </w:tcPr>
          <w:p w14:paraId="2DAF1F7C" w14:textId="77777777" w:rsidR="00FD4552" w:rsidRDefault="00FD4552">
            <w:r>
              <w:t>0.62</w:t>
            </w:r>
          </w:p>
        </w:tc>
        <w:tc>
          <w:tcPr>
            <w:tcW w:w="1278" w:type="dxa"/>
          </w:tcPr>
          <w:p w14:paraId="3257B0C3" w14:textId="77777777" w:rsidR="00FD4552" w:rsidRDefault="00FD4552">
            <w:r>
              <w:t>13.10.2003</w:t>
            </w:r>
          </w:p>
        </w:tc>
        <w:tc>
          <w:tcPr>
            <w:tcW w:w="1602" w:type="dxa"/>
          </w:tcPr>
          <w:p w14:paraId="69250513" w14:textId="77777777" w:rsidR="00FD4552" w:rsidRDefault="00FD4552">
            <w:r>
              <w:t>Timo Tarhonen</w:t>
            </w:r>
          </w:p>
        </w:tc>
        <w:tc>
          <w:tcPr>
            <w:tcW w:w="7045" w:type="dxa"/>
          </w:tcPr>
          <w:p w14:paraId="4C409ABE" w14:textId="77777777" w:rsidR="00FD4552" w:rsidRDefault="00FD4552">
            <w:r>
              <w:t>Tehty pääosin 3.10 Duodecimin puhelinneuvottelun ehdottamat muutokset, jotka ovat vielä osittain kesken.</w:t>
            </w:r>
          </w:p>
        </w:tc>
      </w:tr>
      <w:tr w:rsidR="00FD4552" w14:paraId="4684CCB0" w14:textId="77777777" w:rsidTr="005C1900">
        <w:tblPrEx>
          <w:tblCellMar>
            <w:top w:w="0" w:type="dxa"/>
            <w:bottom w:w="0" w:type="dxa"/>
          </w:tblCellMar>
        </w:tblPrEx>
        <w:tc>
          <w:tcPr>
            <w:tcW w:w="1098" w:type="dxa"/>
          </w:tcPr>
          <w:p w14:paraId="14F23F7D" w14:textId="77777777" w:rsidR="00FD4552" w:rsidRDefault="00FD4552">
            <w:r>
              <w:t>0.63</w:t>
            </w:r>
          </w:p>
        </w:tc>
        <w:tc>
          <w:tcPr>
            <w:tcW w:w="1278" w:type="dxa"/>
          </w:tcPr>
          <w:p w14:paraId="2C7A6C90" w14:textId="77777777" w:rsidR="00FD4552" w:rsidRDefault="00FD4552">
            <w:r>
              <w:t>23.10</w:t>
            </w:r>
          </w:p>
        </w:tc>
        <w:tc>
          <w:tcPr>
            <w:tcW w:w="1602" w:type="dxa"/>
          </w:tcPr>
          <w:p w14:paraId="6FA39518" w14:textId="77777777" w:rsidR="00FD4552" w:rsidRDefault="00FD4552">
            <w:r>
              <w:t>Timo Tarhonen</w:t>
            </w:r>
          </w:p>
        </w:tc>
        <w:tc>
          <w:tcPr>
            <w:tcW w:w="7045" w:type="dxa"/>
          </w:tcPr>
          <w:p w14:paraId="719BB02D" w14:textId="77777777" w:rsidR="00FD4552" w:rsidRDefault="00FD4552">
            <w:r>
              <w:t>Tehty 15.10 STM-koordinaatioryhmässä ja HL7 TP2-työryhmässä suunnitellut muutokset. Lääkityslistassa kaikki tieto on rakenteisessa  muodossa ja näyttömuodossa on vain yhteenveto lääkityslistasta. Rakenne on näyttömuodon osalta paremmin yhteensopiva avoimet adapterit 1.2 muodon kanssa ja samaa periaatetta noudatetaan myös muiden tietokokonaisuuksien open CDA - määrittelyissä.</w:t>
            </w:r>
          </w:p>
          <w:p w14:paraId="7CC2B54A" w14:textId="77777777" w:rsidR="00FD4552" w:rsidRDefault="00FD4552"/>
          <w:p w14:paraId="54B1DD54" w14:textId="77777777" w:rsidR="00FD4552" w:rsidRDefault="00FD4552"/>
        </w:tc>
      </w:tr>
      <w:tr w:rsidR="00FD4552" w14:paraId="1A8A3A01" w14:textId="77777777" w:rsidTr="005C1900">
        <w:tblPrEx>
          <w:tblCellMar>
            <w:top w:w="0" w:type="dxa"/>
            <w:bottom w:w="0" w:type="dxa"/>
          </w:tblCellMar>
        </w:tblPrEx>
        <w:tc>
          <w:tcPr>
            <w:tcW w:w="1098" w:type="dxa"/>
          </w:tcPr>
          <w:p w14:paraId="6FAD485D" w14:textId="77777777" w:rsidR="00FD4552" w:rsidRDefault="00FD4552">
            <w:r>
              <w:t>0.66</w:t>
            </w:r>
          </w:p>
        </w:tc>
        <w:tc>
          <w:tcPr>
            <w:tcW w:w="1278" w:type="dxa"/>
          </w:tcPr>
          <w:p w14:paraId="65BDFC1D" w14:textId="77777777" w:rsidR="00FD4552" w:rsidRDefault="00FD4552">
            <w:r>
              <w:t>10.11</w:t>
            </w:r>
          </w:p>
        </w:tc>
        <w:tc>
          <w:tcPr>
            <w:tcW w:w="1602" w:type="dxa"/>
          </w:tcPr>
          <w:p w14:paraId="447DC6C4"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283F2C10" w14:textId="77777777" w:rsidR="00FD4552" w:rsidRDefault="00FD4552">
            <w:r>
              <w:t>Tehty dokumenttiin korjauksia, boolean arvot yms. pientä korjausta.</w:t>
            </w:r>
          </w:p>
        </w:tc>
      </w:tr>
      <w:tr w:rsidR="00FD4552" w14:paraId="1F6270E7" w14:textId="77777777" w:rsidTr="005C1900">
        <w:tblPrEx>
          <w:tblCellMar>
            <w:top w:w="0" w:type="dxa"/>
            <w:bottom w:w="0" w:type="dxa"/>
          </w:tblCellMar>
        </w:tblPrEx>
        <w:tc>
          <w:tcPr>
            <w:tcW w:w="1098" w:type="dxa"/>
          </w:tcPr>
          <w:p w14:paraId="43E00A2F" w14:textId="77777777" w:rsidR="00FD4552" w:rsidRDefault="00FD4552">
            <w:r>
              <w:t>0.91</w:t>
            </w:r>
          </w:p>
        </w:tc>
        <w:tc>
          <w:tcPr>
            <w:tcW w:w="1278" w:type="dxa"/>
          </w:tcPr>
          <w:p w14:paraId="04F39467" w14:textId="77777777" w:rsidR="00FD4552" w:rsidRDefault="00FD4552">
            <w:r>
              <w:t>12.12</w:t>
            </w:r>
          </w:p>
        </w:tc>
        <w:tc>
          <w:tcPr>
            <w:tcW w:w="1602" w:type="dxa"/>
          </w:tcPr>
          <w:p w14:paraId="0F90F967"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47BCB0EB" w14:textId="77777777" w:rsidR="00FD4552" w:rsidRDefault="00FD4552">
            <w:r>
              <w:t>Yhdenmukaistettu käsitteitä (koodattu, rakenteinen.)</w:t>
            </w:r>
          </w:p>
          <w:p w14:paraId="2CDC12AB" w14:textId="77777777" w:rsidR="00FD4552" w:rsidRDefault="00FD4552">
            <w:r>
              <w:t>Lääkityksen alku- ja loppuaika: subject participation korvattu author -elementillä.</w:t>
            </w:r>
          </w:p>
          <w:p w14:paraId="11C50829" w14:textId="77777777" w:rsidR="00FD4552" w:rsidRDefault="00FD4552">
            <w:r>
              <w:t>Myyntiluvan haltija ja työperäinen sairaus: subject korvattu participant-elementillä</w:t>
            </w:r>
          </w:p>
          <w:p w14:paraId="4ED6BECC" w14:textId="77777777" w:rsidR="00FD4552" w:rsidRDefault="00FD4552"/>
        </w:tc>
      </w:tr>
      <w:tr w:rsidR="00FD4552" w14:paraId="67C03E5A" w14:textId="77777777" w:rsidTr="005C1900">
        <w:tblPrEx>
          <w:tblCellMar>
            <w:top w:w="0" w:type="dxa"/>
            <w:bottom w:w="0" w:type="dxa"/>
          </w:tblCellMar>
        </w:tblPrEx>
        <w:tc>
          <w:tcPr>
            <w:tcW w:w="1098" w:type="dxa"/>
          </w:tcPr>
          <w:p w14:paraId="1E920AC3" w14:textId="77777777" w:rsidR="00FD4552" w:rsidRDefault="00FD4552">
            <w:r>
              <w:t>0.92</w:t>
            </w:r>
          </w:p>
        </w:tc>
        <w:tc>
          <w:tcPr>
            <w:tcW w:w="1278" w:type="dxa"/>
          </w:tcPr>
          <w:p w14:paraId="63B3A132" w14:textId="77777777" w:rsidR="00FD4552" w:rsidRDefault="00FD4552">
            <w:r>
              <w:t>7.1.2003</w:t>
            </w:r>
          </w:p>
        </w:tc>
        <w:tc>
          <w:tcPr>
            <w:tcW w:w="1602" w:type="dxa"/>
          </w:tcPr>
          <w:p w14:paraId="7D3BEA81"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7EA053EA" w14:textId="77777777" w:rsidR="00FD4552" w:rsidRDefault="00FD4552">
            <w:r>
              <w:t>Duodecimin logo lisätty, lääkärin rooli yhtenäistetty lähetteen ja hoitopalautteen määritysten mukaiseksi. Lisätty problematiikkakappale. Korjattu virheitä.</w:t>
            </w:r>
          </w:p>
        </w:tc>
      </w:tr>
      <w:tr w:rsidR="00FD4552" w14:paraId="35ADECB2" w14:textId="77777777" w:rsidTr="005C1900">
        <w:tblPrEx>
          <w:tblCellMar>
            <w:top w:w="0" w:type="dxa"/>
            <w:bottom w:w="0" w:type="dxa"/>
          </w:tblCellMar>
        </w:tblPrEx>
        <w:tc>
          <w:tcPr>
            <w:tcW w:w="1098" w:type="dxa"/>
          </w:tcPr>
          <w:p w14:paraId="5524F6C2" w14:textId="77777777" w:rsidR="00FD4552" w:rsidRDefault="00FD4552">
            <w:r>
              <w:t>1.00</w:t>
            </w:r>
          </w:p>
        </w:tc>
        <w:tc>
          <w:tcPr>
            <w:tcW w:w="1278" w:type="dxa"/>
          </w:tcPr>
          <w:p w14:paraId="061B582E" w14:textId="77777777" w:rsidR="00FD4552" w:rsidRDefault="00FD4552">
            <w:r>
              <w:t>2.2.2004</w:t>
            </w:r>
          </w:p>
        </w:tc>
        <w:tc>
          <w:tcPr>
            <w:tcW w:w="1602" w:type="dxa"/>
          </w:tcPr>
          <w:p w14:paraId="62129F2C" w14:textId="77777777" w:rsidR="00FD4552" w:rsidRDefault="00FD4552">
            <w:r>
              <w:t>Timo Tarhonen</w:t>
            </w:r>
          </w:p>
        </w:tc>
        <w:tc>
          <w:tcPr>
            <w:tcW w:w="7045" w:type="dxa"/>
          </w:tcPr>
          <w:p w14:paraId="7F71393E" w14:textId="77777777" w:rsidR="00FD4552" w:rsidRDefault="00FD4552">
            <w:r>
              <w:t>Lausuntoversio</w:t>
            </w:r>
          </w:p>
        </w:tc>
      </w:tr>
      <w:tr w:rsidR="00FD4552" w14:paraId="12D7A148" w14:textId="77777777" w:rsidTr="005C1900">
        <w:tblPrEx>
          <w:tblCellMar>
            <w:top w:w="0" w:type="dxa"/>
            <w:bottom w:w="0" w:type="dxa"/>
          </w:tblCellMar>
        </w:tblPrEx>
        <w:tc>
          <w:tcPr>
            <w:tcW w:w="1098" w:type="dxa"/>
          </w:tcPr>
          <w:p w14:paraId="6C5E352A" w14:textId="77777777" w:rsidR="00FD4552" w:rsidRDefault="00FD4552">
            <w:r>
              <w:t>1.01</w:t>
            </w:r>
          </w:p>
        </w:tc>
        <w:tc>
          <w:tcPr>
            <w:tcW w:w="1278" w:type="dxa"/>
          </w:tcPr>
          <w:p w14:paraId="752A778D" w14:textId="77777777" w:rsidR="00FD4552" w:rsidRDefault="00FD4552">
            <w:r>
              <w:t>19.4.2004</w:t>
            </w:r>
          </w:p>
        </w:tc>
        <w:tc>
          <w:tcPr>
            <w:tcW w:w="1602" w:type="dxa"/>
          </w:tcPr>
          <w:p w14:paraId="7939609E" w14:textId="77777777" w:rsidR="00FD4552" w:rsidRDefault="00FD4552">
            <w:r>
              <w:t>Timo Tarhonen</w:t>
            </w:r>
          </w:p>
        </w:tc>
        <w:tc>
          <w:tcPr>
            <w:tcW w:w="7045" w:type="dxa"/>
          </w:tcPr>
          <w:p w14:paraId="293C8C1B" w14:textId="77777777" w:rsidR="00FD4552" w:rsidRDefault="00FD4552">
            <w:r>
              <w:t>Rakenne muutettu CDA R2 Joulukuun 2003 paketin mukaiseksi .</w:t>
            </w:r>
          </w:p>
        </w:tc>
      </w:tr>
      <w:tr w:rsidR="00FD4552" w14:paraId="03C1DEF0" w14:textId="77777777" w:rsidTr="005C1900">
        <w:tblPrEx>
          <w:tblCellMar>
            <w:top w:w="0" w:type="dxa"/>
            <w:bottom w:w="0" w:type="dxa"/>
          </w:tblCellMar>
        </w:tblPrEx>
        <w:tc>
          <w:tcPr>
            <w:tcW w:w="1098" w:type="dxa"/>
          </w:tcPr>
          <w:p w14:paraId="755306D8" w14:textId="77777777" w:rsidR="00FD4552" w:rsidRDefault="00FD4552">
            <w:r>
              <w:t>1.07</w:t>
            </w:r>
          </w:p>
        </w:tc>
        <w:tc>
          <w:tcPr>
            <w:tcW w:w="1278" w:type="dxa"/>
          </w:tcPr>
          <w:p w14:paraId="0D3A7572" w14:textId="77777777" w:rsidR="00FD4552" w:rsidRDefault="00FD4552">
            <w:r>
              <w:t>12.10.2004</w:t>
            </w:r>
          </w:p>
        </w:tc>
        <w:tc>
          <w:tcPr>
            <w:tcW w:w="1602" w:type="dxa"/>
          </w:tcPr>
          <w:p w14:paraId="16B85C53" w14:textId="77777777" w:rsidR="00FD4552" w:rsidRDefault="00FD4552">
            <w:smartTag w:uri="urn:schemas-microsoft-com:office:smarttags" w:element="PersonName">
              <w:smartTagPr>
                <w:attr w:name="ProductID" w:val="Esko Eloranta"/>
              </w:smartTagPr>
              <w:r>
                <w:t>Esko Eloranta</w:t>
              </w:r>
            </w:smartTag>
            <w:r>
              <w:t>,</w:t>
            </w:r>
          </w:p>
          <w:p w14:paraId="39BAA1B0" w14:textId="77777777" w:rsidR="00FD4552" w:rsidRDefault="00FD4552">
            <w:r>
              <w:t>Timo Tarhonen</w:t>
            </w:r>
          </w:p>
        </w:tc>
        <w:tc>
          <w:tcPr>
            <w:tcW w:w="7045" w:type="dxa"/>
          </w:tcPr>
          <w:p w14:paraId="47D9A5FE" w14:textId="77777777" w:rsidR="00FD4552" w:rsidRDefault="00FD4552">
            <w:r>
              <w:t>Rakenne muutettu CDA R2 elokuun 2004 paketin mukaiseksi. Rakenteinen annostus muokattu uusien mahdollisuuksien myötä kansainvälisempään muotoon.</w:t>
            </w:r>
          </w:p>
        </w:tc>
      </w:tr>
      <w:tr w:rsidR="00FD4552" w14:paraId="14A7471C" w14:textId="77777777" w:rsidTr="005C1900">
        <w:tblPrEx>
          <w:tblCellMar>
            <w:top w:w="0" w:type="dxa"/>
            <w:bottom w:w="0" w:type="dxa"/>
          </w:tblCellMar>
        </w:tblPrEx>
        <w:tc>
          <w:tcPr>
            <w:tcW w:w="1098" w:type="dxa"/>
          </w:tcPr>
          <w:p w14:paraId="3F92529D" w14:textId="77777777" w:rsidR="00FD4552" w:rsidRDefault="00FD4552"/>
        </w:tc>
        <w:tc>
          <w:tcPr>
            <w:tcW w:w="1278" w:type="dxa"/>
          </w:tcPr>
          <w:p w14:paraId="6B781811" w14:textId="77777777" w:rsidR="00FD4552" w:rsidRDefault="00FD4552"/>
        </w:tc>
        <w:tc>
          <w:tcPr>
            <w:tcW w:w="1602" w:type="dxa"/>
          </w:tcPr>
          <w:p w14:paraId="79402581" w14:textId="77777777" w:rsidR="00FD4552" w:rsidRDefault="00FD4552"/>
        </w:tc>
        <w:tc>
          <w:tcPr>
            <w:tcW w:w="7045" w:type="dxa"/>
          </w:tcPr>
          <w:p w14:paraId="2CEBC445" w14:textId="77777777" w:rsidR="00FD4552" w:rsidRDefault="00FD4552">
            <w:r>
              <w:t>Lomakekoodi 110 muutettu arvoon 126.</w:t>
            </w:r>
          </w:p>
          <w:p w14:paraId="6BD54F06" w14:textId="77777777" w:rsidR="00FD4552" w:rsidRDefault="00FD4552">
            <w:r>
              <w:t>Linkityksen periaatetta on muutettu.</w:t>
            </w:r>
          </w:p>
          <w:p w14:paraId="71458FB7" w14:textId="77777777" w:rsidR="00FD4552" w:rsidRDefault="00FD4552"/>
        </w:tc>
      </w:tr>
      <w:tr w:rsidR="00FD4552" w14:paraId="743D40FC" w14:textId="77777777" w:rsidTr="005C1900">
        <w:tblPrEx>
          <w:tblCellMar>
            <w:top w:w="0" w:type="dxa"/>
            <w:bottom w:w="0" w:type="dxa"/>
          </w:tblCellMar>
        </w:tblPrEx>
        <w:tc>
          <w:tcPr>
            <w:tcW w:w="1098" w:type="dxa"/>
          </w:tcPr>
          <w:p w14:paraId="705FB8BD" w14:textId="77777777" w:rsidR="00FD4552" w:rsidRDefault="00FD4552">
            <w:r>
              <w:lastRenderedPageBreak/>
              <w:t>1.08</w:t>
            </w:r>
          </w:p>
        </w:tc>
        <w:tc>
          <w:tcPr>
            <w:tcW w:w="1278" w:type="dxa"/>
          </w:tcPr>
          <w:p w14:paraId="233F1403" w14:textId="77777777" w:rsidR="00FD4552" w:rsidRDefault="00FD4552">
            <w:r>
              <w:t>15.1.2005</w:t>
            </w:r>
          </w:p>
        </w:tc>
        <w:tc>
          <w:tcPr>
            <w:tcW w:w="1602" w:type="dxa"/>
          </w:tcPr>
          <w:p w14:paraId="45EF798D" w14:textId="77777777" w:rsidR="00FD4552" w:rsidRDefault="00FD4552">
            <w:smartTag w:uri="urn:schemas-microsoft-com:office:smarttags" w:element="PersonName">
              <w:smartTagPr>
                <w:attr w:name="ProductID" w:val="Timo Tarhonen"/>
              </w:smartTagPr>
              <w:r>
                <w:t>Timo Tarhonen</w:t>
              </w:r>
            </w:smartTag>
          </w:p>
          <w:p w14:paraId="0F16F47C" w14:textId="77777777" w:rsidR="00FD4552" w:rsidRDefault="00FD4552">
            <w:r>
              <w:t>Esko Eloranta</w:t>
            </w:r>
          </w:p>
        </w:tc>
        <w:tc>
          <w:tcPr>
            <w:tcW w:w="7045" w:type="dxa"/>
          </w:tcPr>
          <w:p w14:paraId="7EADFFDA" w14:textId="77777777" w:rsidR="00FD4552" w:rsidRDefault="00FD4552">
            <w:r>
              <w:t>HL7 CDA R2 joulukuun 2004 äänestyspaketin mukaiset muutokset</w:t>
            </w:r>
          </w:p>
        </w:tc>
      </w:tr>
      <w:tr w:rsidR="00FD4552" w14:paraId="01166347" w14:textId="77777777" w:rsidTr="005C1900">
        <w:tblPrEx>
          <w:tblCellMar>
            <w:top w:w="0" w:type="dxa"/>
            <w:bottom w:w="0" w:type="dxa"/>
          </w:tblCellMar>
        </w:tblPrEx>
        <w:tc>
          <w:tcPr>
            <w:tcW w:w="1098" w:type="dxa"/>
          </w:tcPr>
          <w:p w14:paraId="6CF2E7E0" w14:textId="77777777" w:rsidR="00FD4552" w:rsidRDefault="00FD4552">
            <w:r>
              <w:t>1.09</w:t>
            </w:r>
          </w:p>
        </w:tc>
        <w:tc>
          <w:tcPr>
            <w:tcW w:w="1278" w:type="dxa"/>
          </w:tcPr>
          <w:p w14:paraId="3DB65E9B" w14:textId="77777777" w:rsidR="00FD4552" w:rsidRDefault="00FD4552">
            <w:r>
              <w:t>27.9.2005</w:t>
            </w:r>
          </w:p>
        </w:tc>
        <w:tc>
          <w:tcPr>
            <w:tcW w:w="1602" w:type="dxa"/>
          </w:tcPr>
          <w:p w14:paraId="18583F3F" w14:textId="77777777" w:rsidR="00FD4552" w:rsidRDefault="00FD4552">
            <w:r>
              <w:t>Timo Tarhonen</w:t>
            </w:r>
          </w:p>
        </w:tc>
        <w:tc>
          <w:tcPr>
            <w:tcW w:w="7045" w:type="dxa"/>
          </w:tcPr>
          <w:p w14:paraId="0C7F0CB0" w14:textId="77777777" w:rsidR="00FD4552" w:rsidRDefault="00FD4552">
            <w:r>
              <w:t xml:space="preserve">Kuntaliiton koolle kutsuman lääkityslistatyöryhmän ( </w:t>
            </w:r>
            <w:smartTag w:uri="urn:schemas-microsoft-com:office:smarttags" w:element="PersonName">
              <w:smartTagPr>
                <w:attr w:name="ProductID" w:val="Kristiina H￤yrinen"/>
              </w:smartTagPr>
              <w:r>
                <w:t>Kristiina Häyrinen</w:t>
              </w:r>
            </w:smartTag>
            <w:r>
              <w:t xml:space="preserve"> KY, </w:t>
            </w:r>
            <w:smartTag w:uri="urn:schemas-microsoft-com:office:smarttags" w:element="PersonName">
              <w:smartTagPr>
                <w:attr w:name="ProductID" w:val="Jari Porrasmaa"/>
              </w:smartTagPr>
              <w:r>
                <w:t>Jari Porrasmaa</w:t>
              </w:r>
            </w:smartTag>
            <w:r>
              <w:t xml:space="preserve"> KY, </w:t>
            </w:r>
            <w:smartTag w:uri="urn:schemas-microsoft-com:office:smarttags" w:element="PersonName">
              <w:smartTagPr>
                <w:attr w:name="ProductID" w:val="Timo Tarhonen"/>
              </w:smartTagPr>
              <w:r>
                <w:t>Timo Tarhonen</w:t>
              </w:r>
            </w:smartTag>
            <w:r>
              <w:t xml:space="preserve"> Tietotarha , Kari Uusitalo WMData, </w:t>
            </w:r>
            <w:smartTag w:uri="urn:schemas-microsoft-com:office:smarttags" w:element="PersonName">
              <w:smartTagPr>
                <w:attr w:name="ProductID" w:val="Kimmo Rissanen"/>
              </w:smartTagPr>
              <w:r>
                <w:t>Kimmo Rissanen</w:t>
              </w:r>
            </w:smartTag>
            <w:r>
              <w:t xml:space="preserve"> Mediconsult, Markku Kallio Duodecim, Vesa Paloheimo Tietoenator, Minna Huovila PHSHP,   </w:t>
            </w:r>
            <w:smartTag w:uri="urn:schemas-microsoft-com:office:smarttags" w:element="PersonName">
              <w:smartTagPr>
                <w:attr w:name="ProductID" w:val="Kauko Hartikainen"/>
              </w:smartTagPr>
              <w:r>
                <w:t>Kauko Hartikainen</w:t>
              </w:r>
            </w:smartTag>
            <w:r>
              <w:t xml:space="preserve"> Suomen Kuntaliitto ) kokouksessa sovitut muutokset sekä muut korjaukset. Etenkin pakollisuustietoa on päivitetty.</w:t>
            </w:r>
          </w:p>
        </w:tc>
      </w:tr>
      <w:tr w:rsidR="00FD4552" w14:paraId="71165FAC" w14:textId="77777777" w:rsidTr="005C1900">
        <w:tblPrEx>
          <w:tblCellMar>
            <w:top w:w="0" w:type="dxa"/>
            <w:bottom w:w="0" w:type="dxa"/>
          </w:tblCellMar>
        </w:tblPrEx>
        <w:tc>
          <w:tcPr>
            <w:tcW w:w="1098" w:type="dxa"/>
          </w:tcPr>
          <w:p w14:paraId="52EB5C21" w14:textId="77777777" w:rsidR="00FD4552" w:rsidRDefault="00FD4552">
            <w:r>
              <w:t>2.00</w:t>
            </w:r>
          </w:p>
        </w:tc>
        <w:tc>
          <w:tcPr>
            <w:tcW w:w="1278" w:type="dxa"/>
          </w:tcPr>
          <w:p w14:paraId="2A3A46D1" w14:textId="77777777" w:rsidR="00FD4552" w:rsidRDefault="00FD4552">
            <w:r>
              <w:t>31.1.2006</w:t>
            </w:r>
          </w:p>
        </w:tc>
        <w:tc>
          <w:tcPr>
            <w:tcW w:w="1602" w:type="dxa"/>
          </w:tcPr>
          <w:p w14:paraId="18BB834A" w14:textId="77777777" w:rsidR="00FD4552" w:rsidRDefault="00FD4552">
            <w:smartTag w:uri="urn:schemas-microsoft-com:office:smarttags" w:element="PersonName">
              <w:smartTagPr>
                <w:attr w:name="ProductID" w:val="Timo Tarhonen"/>
              </w:smartTagPr>
              <w:r>
                <w:t>Timo Tarhonen</w:t>
              </w:r>
            </w:smartTag>
            <w:r>
              <w:t>, Esko Eloranta</w:t>
            </w:r>
          </w:p>
        </w:tc>
        <w:tc>
          <w:tcPr>
            <w:tcW w:w="7045" w:type="dxa"/>
          </w:tcPr>
          <w:p w14:paraId="6CA86CAC" w14:textId="77777777" w:rsidR="00FD4552" w:rsidRDefault="00FD4552">
            <w:r>
              <w:t>Esimerkit CDA R2 marraskuu 2005 scheman mukaisiksi. OID-koodit päivitetty Stakesin juuren alle. Muutettu pakollisuuksia, VNR-koodi ja sairauden hoito.</w:t>
            </w:r>
          </w:p>
          <w:p w14:paraId="145DE492" w14:textId="77777777" w:rsidR="00FD4552" w:rsidRDefault="00FD4552">
            <w:r>
              <w:t>Muutettu käsitteet pääotsikko-&gt;hoitoprosessin vaihe, väliotsikko-&gt;otsikko.</w:t>
            </w:r>
          </w:p>
        </w:tc>
      </w:tr>
      <w:tr w:rsidR="00FD4552" w14:paraId="6B62E757" w14:textId="77777777" w:rsidTr="005C1900">
        <w:tblPrEx>
          <w:tblCellMar>
            <w:top w:w="0" w:type="dxa"/>
            <w:bottom w:w="0" w:type="dxa"/>
          </w:tblCellMar>
        </w:tblPrEx>
        <w:tc>
          <w:tcPr>
            <w:tcW w:w="1098" w:type="dxa"/>
          </w:tcPr>
          <w:p w14:paraId="026130E4" w14:textId="77777777" w:rsidR="00FD4552" w:rsidRDefault="00FD4552">
            <w:r>
              <w:t>2.00</w:t>
            </w:r>
          </w:p>
        </w:tc>
        <w:tc>
          <w:tcPr>
            <w:tcW w:w="1278" w:type="dxa"/>
          </w:tcPr>
          <w:p w14:paraId="659D416A" w14:textId="77777777" w:rsidR="00FD4552" w:rsidRDefault="00FD4552">
            <w:r>
              <w:t>28.2.2006</w:t>
            </w:r>
          </w:p>
        </w:tc>
        <w:tc>
          <w:tcPr>
            <w:tcW w:w="1602" w:type="dxa"/>
          </w:tcPr>
          <w:p w14:paraId="5CE36E41" w14:textId="77777777" w:rsidR="00FD4552" w:rsidRDefault="00FD4552">
            <w:smartTag w:uri="urn:schemas-microsoft-com:office:smarttags" w:element="PersonName">
              <w:smartTagPr>
                <w:attr w:name="ProductID" w:val="Timo Tarhonen"/>
              </w:smartTagPr>
              <w:r>
                <w:t>Timo Tarhonen</w:t>
              </w:r>
            </w:smartTag>
            <w:r>
              <w:t xml:space="preserve">, </w:t>
            </w:r>
            <w:smartTag w:uri="urn:schemas-microsoft-com:office:smarttags" w:element="PersonName">
              <w:smartTagPr>
                <w:attr w:name="ProductID" w:val="Esko Eloranta"/>
              </w:smartTagPr>
              <w:r>
                <w:t>Esko Eloranta</w:t>
              </w:r>
            </w:smartTag>
            <w:r>
              <w:t>/Tietotarha</w:t>
            </w:r>
          </w:p>
        </w:tc>
        <w:tc>
          <w:tcPr>
            <w:tcW w:w="7045" w:type="dxa"/>
          </w:tcPr>
          <w:p w14:paraId="1C098FED" w14:textId="77777777" w:rsidR="00FD4552" w:rsidRDefault="00FD4552">
            <w:r>
              <w:t>Palautettu lomakekoodisto vuosiversioon 2002.</w:t>
            </w:r>
          </w:p>
          <w:p w14:paraId="35E3488C" w14:textId="77777777" w:rsidR="00FD4552" w:rsidRDefault="00FD4552">
            <w:r>
              <w:t>Lisätty templateId. Otettu huomioon Ari Vähä-Erkkilän /Prime kommentit.</w:t>
            </w:r>
          </w:p>
        </w:tc>
      </w:tr>
      <w:tr w:rsidR="00FD4552" w14:paraId="03551114" w14:textId="77777777" w:rsidTr="005C1900">
        <w:tblPrEx>
          <w:tblCellMar>
            <w:top w:w="0" w:type="dxa"/>
            <w:bottom w:w="0" w:type="dxa"/>
          </w:tblCellMar>
        </w:tblPrEx>
        <w:tc>
          <w:tcPr>
            <w:tcW w:w="1098" w:type="dxa"/>
          </w:tcPr>
          <w:p w14:paraId="4C51F58E" w14:textId="77777777" w:rsidR="00FD4552" w:rsidRDefault="00FD4552">
            <w:r>
              <w:t>3.00</w:t>
            </w:r>
          </w:p>
        </w:tc>
        <w:tc>
          <w:tcPr>
            <w:tcW w:w="1278" w:type="dxa"/>
          </w:tcPr>
          <w:p w14:paraId="7F4639A6" w14:textId="77777777" w:rsidR="00FD4552" w:rsidRDefault="00FD4552">
            <w:r>
              <w:t>15.12.2006</w:t>
            </w:r>
          </w:p>
        </w:tc>
        <w:tc>
          <w:tcPr>
            <w:tcW w:w="1602" w:type="dxa"/>
          </w:tcPr>
          <w:p w14:paraId="441E992E" w14:textId="77777777" w:rsidR="00FD4552" w:rsidRDefault="00FD4552">
            <w:smartTag w:uri="urn:schemas-microsoft-com:office:smarttags" w:element="PersonName">
              <w:smartTagPr>
                <w:attr w:name="ProductID" w:val="Timo Tarhonen"/>
              </w:smartTagPr>
              <w:r>
                <w:t>Timo Tarhonen</w:t>
              </w:r>
            </w:smartTag>
            <w:r>
              <w:t>/</w:t>
            </w:r>
          </w:p>
          <w:p w14:paraId="64E7478F" w14:textId="77777777" w:rsidR="00FD4552" w:rsidRDefault="00FD4552">
            <w:r>
              <w:t>Tietotarha</w:t>
            </w:r>
          </w:p>
        </w:tc>
        <w:tc>
          <w:tcPr>
            <w:tcW w:w="7045" w:type="dxa"/>
          </w:tcPr>
          <w:p w14:paraId="17B12E97" w14:textId="77777777" w:rsidR="00FD4552" w:rsidRDefault="00FD4552">
            <w:r>
              <w:t>Lisätty tiedon lähde ja korjattu erityiskorvauksen koodisto.</w:t>
            </w:r>
          </w:p>
        </w:tc>
      </w:tr>
      <w:tr w:rsidR="00FD4552" w14:paraId="33D773B6" w14:textId="77777777" w:rsidTr="005C1900">
        <w:tblPrEx>
          <w:tblCellMar>
            <w:top w:w="0" w:type="dxa"/>
            <w:bottom w:w="0" w:type="dxa"/>
          </w:tblCellMar>
        </w:tblPrEx>
        <w:tc>
          <w:tcPr>
            <w:tcW w:w="1098" w:type="dxa"/>
          </w:tcPr>
          <w:p w14:paraId="717CE4E9" w14:textId="77777777" w:rsidR="00FD4552" w:rsidRDefault="00FD4552">
            <w:r>
              <w:t>3.1</w:t>
            </w:r>
          </w:p>
        </w:tc>
        <w:tc>
          <w:tcPr>
            <w:tcW w:w="1278" w:type="dxa"/>
          </w:tcPr>
          <w:p w14:paraId="5F66A4C6" w14:textId="77777777" w:rsidR="00FD4552" w:rsidRDefault="00FD4552">
            <w:r>
              <w:t>4.2.2008</w:t>
            </w:r>
          </w:p>
        </w:tc>
        <w:tc>
          <w:tcPr>
            <w:tcW w:w="1602" w:type="dxa"/>
          </w:tcPr>
          <w:p w14:paraId="7FCC2082" w14:textId="77777777" w:rsidR="00FD4552" w:rsidRDefault="00FD4552">
            <w:r>
              <w:t>Timo Tarhonen</w:t>
            </w:r>
          </w:p>
        </w:tc>
        <w:tc>
          <w:tcPr>
            <w:tcW w:w="7045" w:type="dxa"/>
          </w:tcPr>
          <w:p w14:paraId="55082099" w14:textId="77777777" w:rsidR="00FD4552" w:rsidRDefault="00FD4552">
            <w:r>
              <w:t>Vain pieniä termien tarkennuksia.</w:t>
            </w:r>
          </w:p>
        </w:tc>
      </w:tr>
      <w:tr w:rsidR="000921BA" w14:paraId="5EC4D6EB" w14:textId="77777777" w:rsidTr="005C1900">
        <w:tblPrEx>
          <w:tblCellMar>
            <w:top w:w="0" w:type="dxa"/>
            <w:bottom w:w="0" w:type="dxa"/>
          </w:tblCellMar>
        </w:tblPrEx>
        <w:tc>
          <w:tcPr>
            <w:tcW w:w="1098" w:type="dxa"/>
          </w:tcPr>
          <w:p w14:paraId="6B7ED6B2" w14:textId="77777777" w:rsidR="000921BA" w:rsidRDefault="000921BA">
            <w:r>
              <w:t>4.00</w:t>
            </w:r>
          </w:p>
        </w:tc>
        <w:tc>
          <w:tcPr>
            <w:tcW w:w="1278" w:type="dxa"/>
          </w:tcPr>
          <w:p w14:paraId="7BFF52BC" w14:textId="77777777" w:rsidR="000921BA" w:rsidRDefault="000921BA">
            <w:r>
              <w:t>31.8.2009</w:t>
            </w:r>
          </w:p>
        </w:tc>
        <w:tc>
          <w:tcPr>
            <w:tcW w:w="1602" w:type="dxa"/>
          </w:tcPr>
          <w:p w14:paraId="0D16020B" w14:textId="77777777" w:rsidR="000921BA" w:rsidRDefault="000921BA">
            <w:r>
              <w:t>Antero Ensio</w:t>
            </w:r>
          </w:p>
        </w:tc>
        <w:tc>
          <w:tcPr>
            <w:tcW w:w="7045" w:type="dxa"/>
          </w:tcPr>
          <w:p w14:paraId="20590A55" w14:textId="77777777" w:rsidR="003C0961" w:rsidRDefault="00262EB8">
            <w:r>
              <w:t>1. m</w:t>
            </w:r>
            <w:r w:rsidR="003C0961">
              <w:t>erkinnät ydintietojen mukaiseksi</w:t>
            </w:r>
          </w:p>
          <w:p w14:paraId="12EE2A69" w14:textId="77777777" w:rsidR="003C0961" w:rsidRDefault="003C0961" w:rsidP="003C0961">
            <w:pPr>
              <w:numPr>
                <w:ilvl w:val="0"/>
                <w:numId w:val="8"/>
              </w:numPr>
            </w:pPr>
            <w:r>
              <w:t>määräys</w:t>
            </w:r>
          </w:p>
          <w:p w14:paraId="55DDB537" w14:textId="77777777" w:rsidR="003C0961" w:rsidRDefault="003C0961" w:rsidP="003C0961">
            <w:pPr>
              <w:numPr>
                <w:ilvl w:val="0"/>
                <w:numId w:val="8"/>
              </w:numPr>
            </w:pPr>
            <w:r>
              <w:t>antokirjaus</w:t>
            </w:r>
          </w:p>
          <w:p w14:paraId="357DEC3A" w14:textId="77777777" w:rsidR="003C0961" w:rsidRDefault="003C0961">
            <w:pPr>
              <w:numPr>
                <w:ilvl w:val="0"/>
                <w:numId w:val="8"/>
              </w:numPr>
            </w:pPr>
            <w:r>
              <w:t>voimassaoleva lääkitys</w:t>
            </w:r>
          </w:p>
          <w:p w14:paraId="3ADC4077" w14:textId="77777777" w:rsidR="000921BA" w:rsidRDefault="00262EB8">
            <w:r>
              <w:t>2. m</w:t>
            </w:r>
            <w:r w:rsidR="003C0961">
              <w:t>erkintöjen päivitys kertomus ja lomakkeiden raportin mukaisesti</w:t>
            </w:r>
          </w:p>
          <w:p w14:paraId="2EA1F571" w14:textId="77777777" w:rsidR="003C0961" w:rsidRDefault="003C0961" w:rsidP="003C0961">
            <w:pPr>
              <w:numPr>
                <w:ilvl w:val="0"/>
                <w:numId w:val="7"/>
              </w:numPr>
            </w:pPr>
            <w:r>
              <w:t>näkymä</w:t>
            </w:r>
          </w:p>
          <w:p w14:paraId="1651AC39" w14:textId="77777777" w:rsidR="003C0961" w:rsidRDefault="003C0961" w:rsidP="003C0961">
            <w:pPr>
              <w:numPr>
                <w:ilvl w:val="1"/>
                <w:numId w:val="7"/>
              </w:numPr>
            </w:pPr>
            <w:r>
              <w:t>palveluyksikkö</w:t>
            </w:r>
          </w:p>
          <w:p w14:paraId="5648B4B6" w14:textId="77777777" w:rsidR="003C0961" w:rsidRDefault="003C0961" w:rsidP="003C0961">
            <w:pPr>
              <w:numPr>
                <w:ilvl w:val="1"/>
                <w:numId w:val="7"/>
              </w:numPr>
            </w:pPr>
            <w:r>
              <w:t>merkinnän tekijä</w:t>
            </w:r>
          </w:p>
          <w:p w14:paraId="3E499830" w14:textId="77777777" w:rsidR="003C0961" w:rsidRDefault="003C0961" w:rsidP="003C0961">
            <w:pPr>
              <w:numPr>
                <w:ilvl w:val="1"/>
                <w:numId w:val="7"/>
              </w:numPr>
            </w:pPr>
            <w:r>
              <w:t>tapahtuma-aika</w:t>
            </w:r>
          </w:p>
          <w:p w14:paraId="28603CC2" w14:textId="77777777" w:rsidR="003C0961" w:rsidRDefault="003C0961" w:rsidP="003C0961">
            <w:pPr>
              <w:numPr>
                <w:ilvl w:val="0"/>
                <w:numId w:val="7"/>
              </w:numPr>
            </w:pPr>
            <w:r>
              <w:t>hoitoprosessin vaihe</w:t>
            </w:r>
          </w:p>
          <w:p w14:paraId="0F07B7B8" w14:textId="77777777" w:rsidR="003C0961" w:rsidRDefault="003C0961" w:rsidP="003C0961">
            <w:pPr>
              <w:numPr>
                <w:ilvl w:val="0"/>
                <w:numId w:val="7"/>
              </w:numPr>
            </w:pPr>
            <w:r>
              <w:t>otsikko</w:t>
            </w:r>
          </w:p>
          <w:p w14:paraId="361FCE22" w14:textId="77777777" w:rsidR="003C0961" w:rsidRDefault="00262EB8" w:rsidP="003C0961">
            <w:r>
              <w:t>3. Entry rakenteen muuttaminen siten että sama merkintä voi sisältää useita lääkkeitä</w:t>
            </w:r>
          </w:p>
          <w:p w14:paraId="7D33C258" w14:textId="77777777" w:rsidR="00AB4430" w:rsidRDefault="00AB4430" w:rsidP="003C0961">
            <w:r>
              <w:t xml:space="preserve">4. </w:t>
            </w:r>
            <w:r w:rsidR="00725854">
              <w:t>Entrystä linkki näyttömuotoon</w:t>
            </w:r>
          </w:p>
          <w:p w14:paraId="45B39B8F" w14:textId="77777777" w:rsidR="00262EB8" w:rsidRDefault="00725854" w:rsidP="003C0961">
            <w:r>
              <w:t>5</w:t>
            </w:r>
            <w:r w:rsidR="00262EB8">
              <w:t>. tietosisällön tarkistus, siten että sähköisen lääkemääräyksen toteutus on otettu huomioon</w:t>
            </w:r>
          </w:p>
          <w:p w14:paraId="1663A4E1" w14:textId="77777777" w:rsidR="00262EB8" w:rsidRDefault="00725854" w:rsidP="003C0961">
            <w:r>
              <w:t>6</w:t>
            </w:r>
            <w:r w:rsidR="00262EB8">
              <w:t>. kenntäkoodiston ajan tasalle saattaminen</w:t>
            </w:r>
          </w:p>
          <w:p w14:paraId="07B8FCBF" w14:textId="77777777" w:rsidR="00262EB8" w:rsidRDefault="00262EB8" w:rsidP="003C0961"/>
        </w:tc>
      </w:tr>
      <w:tr w:rsidR="003C0961" w14:paraId="4A26DF85" w14:textId="77777777" w:rsidTr="005C1900">
        <w:tblPrEx>
          <w:tblCellMar>
            <w:top w:w="0" w:type="dxa"/>
            <w:bottom w:w="0" w:type="dxa"/>
          </w:tblCellMar>
        </w:tblPrEx>
        <w:tc>
          <w:tcPr>
            <w:tcW w:w="1098" w:type="dxa"/>
          </w:tcPr>
          <w:p w14:paraId="4075E3AA" w14:textId="77777777" w:rsidR="003C0961" w:rsidRDefault="00405358">
            <w:r>
              <w:t>4.10</w:t>
            </w:r>
          </w:p>
        </w:tc>
        <w:tc>
          <w:tcPr>
            <w:tcW w:w="1278" w:type="dxa"/>
          </w:tcPr>
          <w:p w14:paraId="05ABD8FD" w14:textId="77777777" w:rsidR="003C0961" w:rsidRDefault="00BE7AB4">
            <w:r>
              <w:t>11</w:t>
            </w:r>
            <w:r w:rsidR="00F56113">
              <w:t>.1</w:t>
            </w:r>
            <w:r w:rsidR="00405358">
              <w:t>.20</w:t>
            </w:r>
            <w:r w:rsidR="00F56113">
              <w:t>10</w:t>
            </w:r>
          </w:p>
        </w:tc>
        <w:tc>
          <w:tcPr>
            <w:tcW w:w="1602" w:type="dxa"/>
          </w:tcPr>
          <w:p w14:paraId="2CB0086D" w14:textId="77777777" w:rsidR="003C0961" w:rsidRDefault="00405358">
            <w:r>
              <w:t>Antero Ensio</w:t>
            </w:r>
          </w:p>
        </w:tc>
        <w:tc>
          <w:tcPr>
            <w:tcW w:w="7045" w:type="dxa"/>
          </w:tcPr>
          <w:p w14:paraId="783FFF02" w14:textId="77777777" w:rsidR="003C0961" w:rsidRDefault="00405358">
            <w:r>
              <w:t>Kommenttikierroksen johdosta tehdyt muutokset ja korjaukset</w:t>
            </w:r>
          </w:p>
        </w:tc>
      </w:tr>
      <w:tr w:rsidR="00EC0A43" w14:paraId="3D844D45" w14:textId="77777777" w:rsidTr="005C1900">
        <w:tblPrEx>
          <w:tblCellMar>
            <w:top w:w="0" w:type="dxa"/>
            <w:bottom w:w="0" w:type="dxa"/>
          </w:tblCellMar>
        </w:tblPrEx>
        <w:tc>
          <w:tcPr>
            <w:tcW w:w="1098" w:type="dxa"/>
          </w:tcPr>
          <w:p w14:paraId="5059CB74" w14:textId="77777777" w:rsidR="00EC0A43" w:rsidRDefault="00EC0A43">
            <w:r>
              <w:lastRenderedPageBreak/>
              <w:t>4.20</w:t>
            </w:r>
          </w:p>
        </w:tc>
        <w:tc>
          <w:tcPr>
            <w:tcW w:w="1278" w:type="dxa"/>
          </w:tcPr>
          <w:p w14:paraId="1FDF0EB0" w14:textId="77777777" w:rsidR="00EC0A43" w:rsidRDefault="00EC0A43">
            <w:r>
              <w:t>18.2.2010</w:t>
            </w:r>
          </w:p>
        </w:tc>
        <w:tc>
          <w:tcPr>
            <w:tcW w:w="1602" w:type="dxa"/>
          </w:tcPr>
          <w:p w14:paraId="4B433ED8" w14:textId="77777777" w:rsidR="00EC0A43" w:rsidRDefault="00EC0A43">
            <w:r>
              <w:t>Antero Ensio</w:t>
            </w:r>
          </w:p>
        </w:tc>
        <w:tc>
          <w:tcPr>
            <w:tcW w:w="7045" w:type="dxa"/>
          </w:tcPr>
          <w:p w14:paraId="6DCEB431" w14:textId="77777777" w:rsidR="00EC0A43" w:rsidRDefault="00EC0A43" w:rsidP="00EC0A43">
            <w:pPr>
              <w:numPr>
                <w:ilvl w:val="0"/>
                <w:numId w:val="28"/>
              </w:numPr>
            </w:pPr>
            <w:r>
              <w:t>voimassaoleva lääkitysmerkintä on näyttömuoto</w:t>
            </w:r>
          </w:p>
          <w:p w14:paraId="2DE39FD5" w14:textId="77777777" w:rsidR="00EC0A43" w:rsidRDefault="00EC0A43" w:rsidP="00EC0A43">
            <w:pPr>
              <w:numPr>
                <w:ilvl w:val="0"/>
                <w:numId w:val="28"/>
              </w:numPr>
            </w:pPr>
            <w:r>
              <w:t>henkilön nimen tietotyyppi on PN</w:t>
            </w:r>
          </w:p>
          <w:p w14:paraId="107774BD" w14:textId="77777777" w:rsidR="00EC0A43" w:rsidRDefault="00EC0A43" w:rsidP="00EC0A43">
            <w:pPr>
              <w:numPr>
                <w:ilvl w:val="0"/>
                <w:numId w:val="28"/>
              </w:numPr>
            </w:pPr>
            <w:r w:rsidRPr="00EC0A43">
              <w:t>osastohoitopotilaan lääkemääräys</w:t>
            </w:r>
            <w:r>
              <w:t>-</w:t>
            </w:r>
            <w:r w:rsidRPr="00EC0A43">
              <w:t>merkinnässä</w:t>
            </w:r>
            <w:r>
              <w:t xml:space="preserve"> lääkityksen loppuaika</w:t>
            </w:r>
          </w:p>
          <w:p w14:paraId="51C63FA4" w14:textId="77777777" w:rsidR="00BC75DB" w:rsidRDefault="00BC75DB" w:rsidP="00EC0A43">
            <w:pPr>
              <w:numPr>
                <w:ilvl w:val="0"/>
                <w:numId w:val="28"/>
              </w:numPr>
            </w:pPr>
            <w:r w:rsidRPr="00BC75DB">
              <w:t>voimassaoleva</w:t>
            </w:r>
            <w:r>
              <w:t>n</w:t>
            </w:r>
            <w:r w:rsidRPr="00BC75DB">
              <w:t xml:space="preserve"> lääkitysmerkin</w:t>
            </w:r>
            <w:r>
              <w:t>nän määrityksen tarkennus</w:t>
            </w:r>
          </w:p>
        </w:tc>
      </w:tr>
      <w:tr w:rsidR="00EC3CB3" w14:paraId="4738B3DC" w14:textId="77777777" w:rsidTr="005C1900">
        <w:tblPrEx>
          <w:tblCellMar>
            <w:top w:w="0" w:type="dxa"/>
            <w:bottom w:w="0" w:type="dxa"/>
          </w:tblCellMar>
        </w:tblPrEx>
        <w:tc>
          <w:tcPr>
            <w:tcW w:w="1098" w:type="dxa"/>
          </w:tcPr>
          <w:p w14:paraId="17952FFA" w14:textId="77777777" w:rsidR="00EC3CB3" w:rsidRDefault="00EC3CB3">
            <w:r>
              <w:t>4.30</w:t>
            </w:r>
          </w:p>
        </w:tc>
        <w:tc>
          <w:tcPr>
            <w:tcW w:w="1278" w:type="dxa"/>
          </w:tcPr>
          <w:p w14:paraId="515E507A" w14:textId="77777777" w:rsidR="00EC3CB3" w:rsidRDefault="005C1914">
            <w:r>
              <w:t>16</w:t>
            </w:r>
            <w:r w:rsidR="00C74BE0">
              <w:t>.</w:t>
            </w:r>
            <w:r>
              <w:t>3</w:t>
            </w:r>
            <w:r w:rsidR="00EC3CB3">
              <w:t>.2011</w:t>
            </w:r>
          </w:p>
        </w:tc>
        <w:tc>
          <w:tcPr>
            <w:tcW w:w="1602" w:type="dxa"/>
          </w:tcPr>
          <w:p w14:paraId="2A423D2D" w14:textId="77777777" w:rsidR="00EC3CB3" w:rsidRDefault="007007EF">
            <w:r>
              <w:t>Antero Ensio</w:t>
            </w:r>
          </w:p>
        </w:tc>
        <w:tc>
          <w:tcPr>
            <w:tcW w:w="7045" w:type="dxa"/>
          </w:tcPr>
          <w:p w14:paraId="4A31AD8E" w14:textId="77777777" w:rsidR="00B8418B" w:rsidRDefault="00B8418B" w:rsidP="00B8418B">
            <w:pPr>
              <w:numPr>
                <w:ilvl w:val="0"/>
                <w:numId w:val="29"/>
              </w:numPr>
            </w:pPr>
            <w:r>
              <w:t xml:space="preserve">TemplateID:n määritysten tarkistus rakenteen tunnistuksessa (3.2.3 merkintä ja </w:t>
            </w:r>
            <w:r w:rsidR="009629A7">
              <w:t>3.2.4 orgenizer.component osioissa) kertomus ja lomakkeiden mukaiseksi</w:t>
            </w:r>
          </w:p>
          <w:p w14:paraId="6EDC01FD" w14:textId="77777777" w:rsidR="009629A7" w:rsidRDefault="009629A7" w:rsidP="00B8418B">
            <w:pPr>
              <w:numPr>
                <w:ilvl w:val="0"/>
                <w:numId w:val="29"/>
              </w:numPr>
            </w:pPr>
            <w:r>
              <w:t>Työnantaja tieto lisätty eRec määritysten mukaisesti</w:t>
            </w:r>
          </w:p>
          <w:p w14:paraId="09454C36" w14:textId="77777777" w:rsidR="00EC3CB3" w:rsidRDefault="005C1900" w:rsidP="00B8418B">
            <w:pPr>
              <w:numPr>
                <w:ilvl w:val="0"/>
                <w:numId w:val="29"/>
              </w:numPr>
            </w:pPr>
            <w:r>
              <w:t>eRec 2.6 mukaiset muutokset</w:t>
            </w:r>
            <w:r w:rsidR="00D36FB1">
              <w:t xml:space="preserve"> toteutettu</w:t>
            </w:r>
            <w:r>
              <w:t xml:space="preserve">: </w:t>
            </w:r>
            <w:r w:rsidR="00D36FB1">
              <w:t xml:space="preserve">laite, </w:t>
            </w:r>
            <w:r>
              <w:t>suorittajan rooli ja myyntiluvan halti</w:t>
            </w:r>
            <w:r w:rsidR="004241E2">
              <w:t>j</w:t>
            </w:r>
            <w:r>
              <w:t>a</w:t>
            </w:r>
          </w:p>
          <w:p w14:paraId="42896C7D" w14:textId="77777777" w:rsidR="004241E2" w:rsidRDefault="004241E2" w:rsidP="00B8418B">
            <w:pPr>
              <w:numPr>
                <w:ilvl w:val="0"/>
                <w:numId w:val="29"/>
              </w:numPr>
            </w:pPr>
            <w:r>
              <w:t>Kohdasta lääkityksen muut tiedot vakuutusyhtiö on poistettu</w:t>
            </w:r>
          </w:p>
          <w:p w14:paraId="2D13CC15" w14:textId="77777777" w:rsidR="004241E2" w:rsidRDefault="008E0343" w:rsidP="00B8418B">
            <w:pPr>
              <w:numPr>
                <w:ilvl w:val="0"/>
                <w:numId w:val="29"/>
              </w:numPr>
            </w:pPr>
            <w:r>
              <w:t xml:space="preserve">Lisätty kohta 3.1.4 </w:t>
            </w:r>
            <w:r w:rsidR="003C3E28" w:rsidRPr="003C3E28">
              <w:t>Avohoitopotilaan lääkemääräysmerkinnän korjaus ja mitätöinti</w:t>
            </w:r>
            <w:r w:rsidR="003C3E28">
              <w:t xml:space="preserve"> selkeyttämään eReseptin vastaavia toimintoja, joihin on tulossa myös tarkennuksia </w:t>
            </w:r>
            <w:r w:rsidR="00B22B8C">
              <w:t>työnkulkuihin</w:t>
            </w:r>
          </w:p>
          <w:p w14:paraId="6B88FED8" w14:textId="77777777" w:rsidR="00B22B8C" w:rsidRDefault="00D13314" w:rsidP="00B8418B">
            <w:pPr>
              <w:numPr>
                <w:ilvl w:val="0"/>
                <w:numId w:val="29"/>
              </w:numPr>
            </w:pPr>
            <w:r>
              <w:t>Lisätty k</w:t>
            </w:r>
            <w:r w:rsidR="00B22B8C">
              <w:t xml:space="preserve">ohta 3.1.5 </w:t>
            </w:r>
            <w:r w:rsidR="00B22B8C" w:rsidRPr="00B22B8C">
              <w:t>Lääkitymerkinnän linkitys</w:t>
            </w:r>
            <w:r w:rsidR="00B22B8C">
              <w:t xml:space="preserve"> lisätty </w:t>
            </w:r>
            <w:r w:rsidR="00C74BE0">
              <w:t>selkeyttämään viittauksia eReseptin asiakirjoihin sekä toisiin lääkitysmerkintöjen asiakirjoihin</w:t>
            </w:r>
          </w:p>
          <w:p w14:paraId="01A58DAC" w14:textId="77777777" w:rsidR="00EC3CB3" w:rsidRDefault="00EC3CB3" w:rsidP="00EC3CB3">
            <w:pPr>
              <w:ind w:left="-9"/>
            </w:pPr>
            <w:r>
              <w:t xml:space="preserve"> </w:t>
            </w:r>
          </w:p>
        </w:tc>
      </w:tr>
      <w:tr w:rsidR="00B34E84" w14:paraId="550820C4" w14:textId="77777777" w:rsidTr="005C1900">
        <w:tblPrEx>
          <w:tblCellMar>
            <w:top w:w="0" w:type="dxa"/>
            <w:bottom w:w="0" w:type="dxa"/>
          </w:tblCellMar>
        </w:tblPrEx>
        <w:tc>
          <w:tcPr>
            <w:tcW w:w="1098" w:type="dxa"/>
          </w:tcPr>
          <w:p w14:paraId="6558D77D" w14:textId="77777777" w:rsidR="00B34E84" w:rsidRDefault="00B34E84">
            <w:r>
              <w:t>4.31</w:t>
            </w:r>
          </w:p>
        </w:tc>
        <w:tc>
          <w:tcPr>
            <w:tcW w:w="1278" w:type="dxa"/>
          </w:tcPr>
          <w:p w14:paraId="1C4FB02D" w14:textId="77777777" w:rsidR="00B34E84" w:rsidRDefault="00B34E84">
            <w:r>
              <w:t>8.4.2014</w:t>
            </w:r>
          </w:p>
        </w:tc>
        <w:tc>
          <w:tcPr>
            <w:tcW w:w="1602" w:type="dxa"/>
          </w:tcPr>
          <w:p w14:paraId="3826790D" w14:textId="77777777" w:rsidR="00B34E84" w:rsidRDefault="00B34E84">
            <w:r>
              <w:t>Kela</w:t>
            </w:r>
          </w:p>
        </w:tc>
        <w:tc>
          <w:tcPr>
            <w:tcW w:w="7045" w:type="dxa"/>
          </w:tcPr>
          <w:p w14:paraId="36FEC53C" w14:textId="77777777" w:rsidR="00B34E84" w:rsidRDefault="00E46E4C" w:rsidP="007B6DD9">
            <w:r>
              <w:t>Lisätty kappaleeseen 1.5.2 merkinnän näyttötietoihin kohtaan 12:</w:t>
            </w:r>
          </w:p>
          <w:p w14:paraId="66E15CA5" w14:textId="77777777" w:rsidR="00E46E4C" w:rsidRDefault="00E46E4C" w:rsidP="007B6DD9">
            <w:r>
              <w:t>"</w:t>
            </w:r>
            <w:r w:rsidR="00B34E84">
              <w:t xml:space="preserve">tieto onko kyseessä </w:t>
            </w:r>
          </w:p>
          <w:p w14:paraId="6EAC1B94" w14:textId="77777777" w:rsidR="00B34E84" w:rsidRDefault="00B34E84" w:rsidP="007B6DD9">
            <w:pPr>
              <w:numPr>
                <w:ilvl w:val="0"/>
                <w:numId w:val="30"/>
              </w:numPr>
            </w:pPr>
            <w:r>
              <w:t>lääkekäytön lopetus – teksti: kyseessä lääkekäytön lopetus</w:t>
            </w:r>
          </w:p>
          <w:p w14:paraId="5BAADD59" w14:textId="77777777" w:rsidR="00B34E84" w:rsidRDefault="00B34E84" w:rsidP="007B6DD9">
            <w:pPr>
              <w:numPr>
                <w:ilvl w:val="0"/>
                <w:numId w:val="30"/>
              </w:numPr>
            </w:pPr>
            <w:r>
              <w:t>lääkekäytön muutos – teksti: kyseessä lääkekäytön muutos</w:t>
            </w:r>
            <w:r w:rsidR="00E46E4C">
              <w:t>"</w:t>
            </w:r>
          </w:p>
          <w:p w14:paraId="44FA7E6B" w14:textId="77777777" w:rsidR="007B6DD9" w:rsidRDefault="007B6DD9" w:rsidP="007B6DD9"/>
          <w:p w14:paraId="58D0959A" w14:textId="77777777" w:rsidR="007B6DD9" w:rsidRDefault="007B6DD9" w:rsidP="007B6DD9">
            <w:r>
              <w:t>Tämän version pohjana versiossa 4.30 olleita kommentteja ei ole poistettu tästäkään.</w:t>
            </w:r>
          </w:p>
        </w:tc>
      </w:tr>
      <w:tr w:rsidR="00CE046A" w14:paraId="32A1F27B" w14:textId="77777777" w:rsidTr="005C1900">
        <w:tblPrEx>
          <w:tblCellMar>
            <w:top w:w="0" w:type="dxa"/>
            <w:bottom w:w="0" w:type="dxa"/>
          </w:tblCellMar>
        </w:tblPrEx>
        <w:trPr>
          <w:ins w:id="6" w:author="Tuomainen Mika" w:date="2020-11-13T10:19:00Z"/>
        </w:trPr>
        <w:tc>
          <w:tcPr>
            <w:tcW w:w="1098" w:type="dxa"/>
          </w:tcPr>
          <w:p w14:paraId="33DDE7A7" w14:textId="77777777" w:rsidR="00CE046A" w:rsidRDefault="00CE046A">
            <w:pPr>
              <w:rPr>
                <w:ins w:id="7" w:author="Tuomainen Mika" w:date="2020-11-13T10:19:00Z"/>
              </w:rPr>
            </w:pPr>
            <w:ins w:id="8" w:author="Tuomainen Mika" w:date="2020-11-13T10:19:00Z">
              <w:r>
                <w:t>4.4</w:t>
              </w:r>
            </w:ins>
          </w:p>
        </w:tc>
        <w:tc>
          <w:tcPr>
            <w:tcW w:w="1278" w:type="dxa"/>
          </w:tcPr>
          <w:p w14:paraId="630CD373" w14:textId="77777777" w:rsidR="00CE046A" w:rsidRDefault="00CE046A">
            <w:pPr>
              <w:rPr>
                <w:ins w:id="9" w:author="Tuomainen Mika" w:date="2020-11-13T10:19:00Z"/>
              </w:rPr>
            </w:pPr>
            <w:ins w:id="10" w:author="Tuomainen Mika" w:date="2020-11-13T10:20:00Z">
              <w:r>
                <w:t>13.11.2020</w:t>
              </w:r>
            </w:ins>
          </w:p>
        </w:tc>
        <w:tc>
          <w:tcPr>
            <w:tcW w:w="1602" w:type="dxa"/>
          </w:tcPr>
          <w:p w14:paraId="7E18BE30" w14:textId="77777777" w:rsidR="00CE046A" w:rsidRDefault="00CE046A">
            <w:pPr>
              <w:rPr>
                <w:ins w:id="11" w:author="Tuomainen Mika" w:date="2020-11-13T10:19:00Z"/>
              </w:rPr>
            </w:pPr>
            <w:ins w:id="12" w:author="Tuomainen Mika" w:date="2020-11-13T10:20:00Z">
              <w:r>
                <w:t>Kela</w:t>
              </w:r>
            </w:ins>
          </w:p>
        </w:tc>
        <w:tc>
          <w:tcPr>
            <w:tcW w:w="7045" w:type="dxa"/>
          </w:tcPr>
          <w:p w14:paraId="1645285B" w14:textId="77777777" w:rsidR="00CE046A" w:rsidRDefault="00CE046A" w:rsidP="007B6DD9">
            <w:pPr>
              <w:rPr>
                <w:ins w:id="13" w:author="Tuomainen Mika" w:date="2020-11-13T10:20:00Z"/>
              </w:rPr>
            </w:pPr>
            <w:ins w:id="14" w:author="Tuomainen Mika" w:date="2020-11-13T10:20:00Z">
              <w:r>
                <w:t>Poistettu pois kommentit, liitteistä pois kommenttitaulukko.</w:t>
              </w:r>
            </w:ins>
          </w:p>
          <w:p w14:paraId="7629FAB4" w14:textId="77777777" w:rsidR="00CE046A" w:rsidRDefault="00CE046A" w:rsidP="007B6DD9">
            <w:pPr>
              <w:rPr>
                <w:ins w:id="15" w:author="Tuomainen Mika" w:date="2020-11-13T10:20:00Z"/>
              </w:rPr>
            </w:pPr>
          </w:p>
          <w:p w14:paraId="4383CED1" w14:textId="77777777" w:rsidR="00CE046A" w:rsidRDefault="00CE046A" w:rsidP="007B6DD9">
            <w:pPr>
              <w:rPr>
                <w:ins w:id="16" w:author="Tuomainen Mika" w:date="2020-11-13T10:19:00Z"/>
              </w:rPr>
            </w:pPr>
            <w:ins w:id="17" w:author="Tuomainen Mika" w:date="2020-11-13T10:20:00Z">
              <w:r>
                <w:t>Uusien määrittelykokoelmien mukaisessa Kertomus ja lomakkeet dokumentissa v5.11 eteenpäin vaaditaan käyttämään koodatuissa tiedoissa pitkiä nimiä, tämä vaatimus huomioitu tämän dokumentin kappaleessa 1.5 näkymien nimissä.</w:t>
              </w:r>
            </w:ins>
          </w:p>
        </w:tc>
      </w:tr>
    </w:tbl>
    <w:p w14:paraId="09E02843" w14:textId="77777777" w:rsidR="00FD4552" w:rsidRDefault="00FD4552"/>
    <w:p w14:paraId="77754211" w14:textId="77777777" w:rsidR="00FD4552" w:rsidRDefault="00FD4552">
      <w:r>
        <w:br/>
      </w:r>
    </w:p>
    <w:p w14:paraId="68747B10" w14:textId="77777777" w:rsidR="00FD4552" w:rsidRDefault="00FD4552">
      <w:r>
        <w:br w:type="page"/>
      </w:r>
    </w:p>
    <w:p w14:paraId="57A1FC70" w14:textId="77777777" w:rsidR="00FD4552" w:rsidRDefault="00FD4552">
      <w:pPr>
        <w:pStyle w:val="Otsikko1"/>
      </w:pPr>
      <w:bookmarkStart w:id="18" w:name="_Toc254091276"/>
      <w:r>
        <w:t>Tiedon eri muodot</w:t>
      </w:r>
      <w:bookmarkEnd w:id="18"/>
    </w:p>
    <w:p w14:paraId="7C5E368A" w14:textId="77777777" w:rsidR="00CB7CE0" w:rsidRDefault="00CB7CE0" w:rsidP="00CB7CE0"/>
    <w:p w14:paraId="455F54E0" w14:textId="77777777" w:rsidR="00CB7CE0" w:rsidRDefault="00854BAA" w:rsidP="00CB7CE0">
      <w:pPr>
        <w:pStyle w:val="Otsikko2"/>
      </w:pPr>
      <w:bookmarkStart w:id="19" w:name="_Toc254091277"/>
      <w:r>
        <w:t>Johdanto</w:t>
      </w:r>
      <w:bookmarkEnd w:id="19"/>
    </w:p>
    <w:p w14:paraId="7548023E" w14:textId="77777777" w:rsidR="00FD4552" w:rsidRDefault="00FD4552">
      <w:r>
        <w:rPr>
          <w:sz w:val="24"/>
        </w:rPr>
        <w:t>Lääkityslistan ydintiedot päätettiin Duodecimin työryhmän kokouksessa 11.6.2003. Duodecimillä on asiasta STM:n toimeksianto kansallisessa terveysprojektissa.</w:t>
      </w:r>
    </w:p>
    <w:p w14:paraId="668B01CD" w14:textId="77777777" w:rsidR="00FD4552" w:rsidRDefault="00FD4552"/>
    <w:p w14:paraId="7DD10A48" w14:textId="77777777" w:rsidR="00FD4552" w:rsidRDefault="00FD4552">
      <w:pPr>
        <w:pStyle w:val="Leipteksti"/>
      </w:pPr>
      <w:r>
        <w:t xml:space="preserve">Kesän 2003 aikana lääkityslista päätettiin kuvata CDA R2:lla, koska tarve rakenteiseen tietokoneen ymmärtämään muotoon on suuri, pelkkä näyttömuoto ei riitä. </w:t>
      </w:r>
    </w:p>
    <w:p w14:paraId="5784732D" w14:textId="77777777" w:rsidR="00FD4552" w:rsidRDefault="00FD4552">
      <w:pPr>
        <w:pStyle w:val="Leipteksti"/>
      </w:pPr>
    </w:p>
    <w:p w14:paraId="0F436B7A" w14:textId="77777777" w:rsidR="00262EB8" w:rsidRDefault="00262EB8">
      <w:pPr>
        <w:pStyle w:val="Leipteksti"/>
      </w:pPr>
      <w:r>
        <w:t>Kesällä 2009 lääkityslistan rakenne muutettiin vastaamaan merkintöjen määrityksiä sekä sähköisen lääkemääräyksen toteutusta.</w:t>
      </w:r>
      <w:r w:rsidR="00F82D46">
        <w:t xml:space="preserve"> </w:t>
      </w:r>
      <w:r w:rsidR="00D51608">
        <w:t xml:space="preserve">Tässä yhteydessä </w:t>
      </w:r>
      <w:r w:rsidR="001F1230">
        <w:t>on</w:t>
      </w:r>
      <w:r w:rsidR="00D51608">
        <w:t xml:space="preserve"> </w:t>
      </w:r>
      <w:r w:rsidR="008110A8">
        <w:t>raportin nimi vai</w:t>
      </w:r>
      <w:r w:rsidR="001F1230">
        <w:t>hdettu</w:t>
      </w:r>
      <w:r w:rsidR="008110A8">
        <w:t xml:space="preserve"> lä</w:t>
      </w:r>
      <w:r w:rsidR="001F1230">
        <w:t>äkityslistan CDA R2 rakenteesta</w:t>
      </w:r>
      <w:r w:rsidR="008110A8">
        <w:t xml:space="preserve"> </w:t>
      </w:r>
      <w:r w:rsidR="001F1230">
        <w:t>l</w:t>
      </w:r>
      <w:r w:rsidR="008110A8" w:rsidRPr="008110A8">
        <w:t>ääkityksen merkintöjen CDA R2-rakenne</w:t>
      </w:r>
      <w:r w:rsidR="008110A8">
        <w:t xml:space="preserve">. </w:t>
      </w:r>
      <w:r w:rsidR="00F82D46">
        <w:t xml:space="preserve">Lääkityksen </w:t>
      </w:r>
      <w:r w:rsidR="00725854">
        <w:t>työ</w:t>
      </w:r>
      <w:r w:rsidR="00F82D46">
        <w:t>vaiheet ovat seuraavat:</w:t>
      </w:r>
    </w:p>
    <w:p w14:paraId="287EF0E7" w14:textId="77777777" w:rsidR="00262EB8" w:rsidRDefault="00262EB8">
      <w:pPr>
        <w:pStyle w:val="Leipteksti"/>
      </w:pPr>
    </w:p>
    <w:p w14:paraId="28EC8FA2" w14:textId="77777777" w:rsidR="00F82D46" w:rsidRDefault="00940C50" w:rsidP="00F82D46">
      <w:pPr>
        <w:numPr>
          <w:ilvl w:val="0"/>
          <w:numId w:val="5"/>
        </w:numPr>
        <w:rPr>
          <w:sz w:val="24"/>
          <w:szCs w:val="24"/>
        </w:rPr>
      </w:pPr>
      <w:r w:rsidRPr="00940C50">
        <w:rPr>
          <w:sz w:val="24"/>
          <w:szCs w:val="24"/>
        </w:rPr>
        <w:t>tulotilanteen lääkitysmerkintä</w:t>
      </w:r>
      <w:r w:rsidR="00CE6385">
        <w:rPr>
          <w:sz w:val="24"/>
          <w:szCs w:val="24"/>
        </w:rPr>
        <w:t xml:space="preserve"> tehdään STM:n ohjeiden mukaisesti</w:t>
      </w:r>
    </w:p>
    <w:p w14:paraId="164EF8CB" w14:textId="77777777" w:rsidR="00940C50" w:rsidRDefault="00940C50" w:rsidP="00940C50">
      <w:pPr>
        <w:numPr>
          <w:ilvl w:val="1"/>
          <w:numId w:val="5"/>
        </w:numPr>
        <w:rPr>
          <w:sz w:val="24"/>
          <w:szCs w:val="24"/>
        </w:rPr>
      </w:pPr>
      <w:r>
        <w:rPr>
          <w:sz w:val="24"/>
          <w:szCs w:val="24"/>
        </w:rPr>
        <w:t xml:space="preserve">saadaan sähköisesti </w:t>
      </w:r>
      <w:r w:rsidRPr="00940C50">
        <w:rPr>
          <w:sz w:val="24"/>
          <w:szCs w:val="24"/>
        </w:rPr>
        <w:t>voimassaoleva lääkitysmerkintä</w:t>
      </w:r>
      <w:r w:rsidR="0028618E">
        <w:rPr>
          <w:sz w:val="24"/>
          <w:szCs w:val="24"/>
        </w:rPr>
        <w:t xml:space="preserve">, joka </w:t>
      </w:r>
      <w:r>
        <w:rPr>
          <w:sz w:val="24"/>
          <w:szCs w:val="24"/>
        </w:rPr>
        <w:t>liitetään palvelutapahtuman asiakirjaksi</w:t>
      </w:r>
      <w:r w:rsidR="0028618E">
        <w:rPr>
          <w:sz w:val="24"/>
          <w:szCs w:val="24"/>
        </w:rPr>
        <w:t xml:space="preserve"> (</w:t>
      </w:r>
      <w:r w:rsidR="00CE6385">
        <w:rPr>
          <w:sz w:val="24"/>
          <w:szCs w:val="24"/>
        </w:rPr>
        <w:t xml:space="preserve">liittäminen </w:t>
      </w:r>
      <w:r w:rsidR="0028618E">
        <w:rPr>
          <w:sz w:val="24"/>
          <w:szCs w:val="24"/>
        </w:rPr>
        <w:t>toteutetaan myöhemmin)</w:t>
      </w:r>
    </w:p>
    <w:p w14:paraId="6EAB4D66" w14:textId="77777777" w:rsidR="0028618E" w:rsidRPr="008A51DA" w:rsidRDefault="0028618E" w:rsidP="00940C50">
      <w:pPr>
        <w:numPr>
          <w:ilvl w:val="1"/>
          <w:numId w:val="5"/>
        </w:numPr>
        <w:rPr>
          <w:sz w:val="24"/>
          <w:szCs w:val="24"/>
        </w:rPr>
      </w:pPr>
      <w:r>
        <w:rPr>
          <w:sz w:val="24"/>
          <w:szCs w:val="24"/>
        </w:rPr>
        <w:t>kootaan eri lähteistä tarvittava tulotilanteen lääkitys</w:t>
      </w:r>
    </w:p>
    <w:p w14:paraId="3CC53119" w14:textId="77777777" w:rsidR="00F82D46" w:rsidRDefault="00141EC1" w:rsidP="00F82D46">
      <w:pPr>
        <w:numPr>
          <w:ilvl w:val="0"/>
          <w:numId w:val="5"/>
        </w:numPr>
        <w:rPr>
          <w:sz w:val="24"/>
          <w:szCs w:val="24"/>
        </w:rPr>
      </w:pPr>
      <w:r>
        <w:rPr>
          <w:sz w:val="24"/>
          <w:szCs w:val="24"/>
        </w:rPr>
        <w:t>lääkemääräysmerkintä</w:t>
      </w:r>
      <w:r w:rsidR="00CE6385">
        <w:rPr>
          <w:sz w:val="24"/>
          <w:szCs w:val="24"/>
        </w:rPr>
        <w:t xml:space="preserve"> tehdään STM:n ohjeiden mukaisesti</w:t>
      </w:r>
    </w:p>
    <w:p w14:paraId="73F96D69" w14:textId="77777777" w:rsidR="00F82D46" w:rsidRDefault="00F82D46" w:rsidP="00F82D46">
      <w:pPr>
        <w:numPr>
          <w:ilvl w:val="1"/>
          <w:numId w:val="5"/>
        </w:numPr>
        <w:rPr>
          <w:sz w:val="24"/>
          <w:szCs w:val="24"/>
        </w:rPr>
      </w:pPr>
      <w:r>
        <w:rPr>
          <w:sz w:val="24"/>
          <w:szCs w:val="24"/>
        </w:rPr>
        <w:t>osastohoitopotilaalle</w:t>
      </w:r>
    </w:p>
    <w:p w14:paraId="42E75379" w14:textId="77777777" w:rsidR="00F82D46" w:rsidRPr="008A51DA" w:rsidRDefault="00AC1310" w:rsidP="00F82D46">
      <w:pPr>
        <w:numPr>
          <w:ilvl w:val="1"/>
          <w:numId w:val="5"/>
        </w:numPr>
        <w:rPr>
          <w:sz w:val="24"/>
          <w:szCs w:val="24"/>
        </w:rPr>
      </w:pPr>
      <w:r>
        <w:rPr>
          <w:sz w:val="24"/>
          <w:szCs w:val="24"/>
        </w:rPr>
        <w:t>avohoito</w:t>
      </w:r>
      <w:r w:rsidR="00F82D46">
        <w:rPr>
          <w:sz w:val="24"/>
          <w:szCs w:val="24"/>
        </w:rPr>
        <w:t xml:space="preserve">hoitopotilaalle ja samanaikaisesti kirjoitetaan sähköinen tai paperinen lääkemääräys eli resepti potilaalle </w:t>
      </w:r>
    </w:p>
    <w:p w14:paraId="3F7A2C63" w14:textId="77777777" w:rsidR="00F82D46" w:rsidRPr="008A51DA" w:rsidRDefault="00725854" w:rsidP="00F82D46">
      <w:pPr>
        <w:numPr>
          <w:ilvl w:val="0"/>
          <w:numId w:val="5"/>
        </w:numPr>
        <w:rPr>
          <w:sz w:val="24"/>
          <w:szCs w:val="24"/>
        </w:rPr>
      </w:pPr>
      <w:r>
        <w:rPr>
          <w:sz w:val="24"/>
          <w:szCs w:val="24"/>
        </w:rPr>
        <w:t xml:space="preserve">sähköinen lääkemääräys eli </w:t>
      </w:r>
      <w:r w:rsidR="00F82D46">
        <w:rPr>
          <w:sz w:val="24"/>
          <w:szCs w:val="24"/>
        </w:rPr>
        <w:t>r</w:t>
      </w:r>
      <w:r w:rsidR="00F82D46" w:rsidRPr="008A51DA">
        <w:rPr>
          <w:sz w:val="24"/>
          <w:szCs w:val="24"/>
        </w:rPr>
        <w:t>esepti (</w:t>
      </w:r>
      <w:r w:rsidR="00AC1310">
        <w:rPr>
          <w:sz w:val="24"/>
          <w:szCs w:val="24"/>
        </w:rPr>
        <w:t>oma erillinen määrittely</w:t>
      </w:r>
      <w:r w:rsidR="00F82D46" w:rsidRPr="008A51DA">
        <w:rPr>
          <w:sz w:val="24"/>
          <w:szCs w:val="24"/>
        </w:rPr>
        <w:t>)</w:t>
      </w:r>
    </w:p>
    <w:p w14:paraId="4D05AD3A" w14:textId="77777777" w:rsidR="00F82D46" w:rsidRPr="008A51DA" w:rsidRDefault="00F82D46" w:rsidP="00F82D46">
      <w:pPr>
        <w:numPr>
          <w:ilvl w:val="0"/>
          <w:numId w:val="5"/>
        </w:numPr>
        <w:rPr>
          <w:sz w:val="24"/>
          <w:szCs w:val="24"/>
        </w:rPr>
      </w:pPr>
      <w:r>
        <w:rPr>
          <w:sz w:val="24"/>
          <w:szCs w:val="24"/>
        </w:rPr>
        <w:t>l</w:t>
      </w:r>
      <w:r w:rsidRPr="008A51DA">
        <w:rPr>
          <w:sz w:val="24"/>
          <w:szCs w:val="24"/>
        </w:rPr>
        <w:t xml:space="preserve">ääkkeen toimitus </w:t>
      </w:r>
      <w:r>
        <w:rPr>
          <w:sz w:val="24"/>
          <w:szCs w:val="24"/>
        </w:rPr>
        <w:t xml:space="preserve">apteekista </w:t>
      </w:r>
      <w:r w:rsidRPr="008A51DA">
        <w:rPr>
          <w:sz w:val="24"/>
          <w:szCs w:val="24"/>
        </w:rPr>
        <w:t>ja mahdollinen lääkevaihto (</w:t>
      </w:r>
      <w:r w:rsidR="00AC1310">
        <w:rPr>
          <w:sz w:val="24"/>
          <w:szCs w:val="24"/>
        </w:rPr>
        <w:t>oma erillinen määrittely</w:t>
      </w:r>
      <w:r w:rsidRPr="008A51DA">
        <w:rPr>
          <w:sz w:val="24"/>
          <w:szCs w:val="24"/>
        </w:rPr>
        <w:t xml:space="preserve">) </w:t>
      </w:r>
    </w:p>
    <w:p w14:paraId="6DD36D0C" w14:textId="77777777" w:rsidR="00F82D46" w:rsidRDefault="00AC1310" w:rsidP="00F82D46">
      <w:pPr>
        <w:numPr>
          <w:ilvl w:val="0"/>
          <w:numId w:val="5"/>
        </w:numPr>
        <w:rPr>
          <w:sz w:val="24"/>
          <w:szCs w:val="24"/>
        </w:rPr>
      </w:pPr>
      <w:r>
        <w:rPr>
          <w:sz w:val="24"/>
          <w:szCs w:val="24"/>
        </w:rPr>
        <w:t>lääkkeen antokirjausmerkintä</w:t>
      </w:r>
      <w:r w:rsidR="00CE6385">
        <w:rPr>
          <w:sz w:val="24"/>
          <w:szCs w:val="24"/>
        </w:rPr>
        <w:t xml:space="preserve"> tehdään STM:n ohjeiden mukaisesti</w:t>
      </w:r>
    </w:p>
    <w:p w14:paraId="630B6389" w14:textId="77777777" w:rsidR="00D965D0" w:rsidRPr="00D965D0" w:rsidRDefault="00D965D0" w:rsidP="00D965D0">
      <w:pPr>
        <w:numPr>
          <w:ilvl w:val="1"/>
          <w:numId w:val="5"/>
        </w:numPr>
        <w:rPr>
          <w:sz w:val="24"/>
          <w:szCs w:val="24"/>
        </w:rPr>
      </w:pPr>
      <w:r w:rsidRPr="00D965D0">
        <w:rPr>
          <w:sz w:val="24"/>
          <w:szCs w:val="24"/>
        </w:rPr>
        <w:t>antokertakohtainen lääkkeen antokirjausmer</w:t>
      </w:r>
      <w:r>
        <w:rPr>
          <w:sz w:val="24"/>
          <w:szCs w:val="24"/>
        </w:rPr>
        <w:t>kintä</w:t>
      </w:r>
    </w:p>
    <w:p w14:paraId="46F67A7A" w14:textId="77777777" w:rsidR="00AC1310" w:rsidRDefault="00D965D0" w:rsidP="00D965D0">
      <w:pPr>
        <w:numPr>
          <w:ilvl w:val="1"/>
          <w:numId w:val="5"/>
        </w:numPr>
        <w:rPr>
          <w:sz w:val="24"/>
          <w:szCs w:val="24"/>
        </w:rPr>
      </w:pPr>
      <w:r w:rsidRPr="00D965D0">
        <w:rPr>
          <w:sz w:val="24"/>
          <w:szCs w:val="24"/>
        </w:rPr>
        <w:t>lääkejakelulistan mukainen lääkkeen antokirjausmerkintä</w:t>
      </w:r>
    </w:p>
    <w:p w14:paraId="78C56FE3" w14:textId="77777777" w:rsidR="00F82D46" w:rsidRPr="008A51DA" w:rsidRDefault="00D965D0" w:rsidP="00F82D46">
      <w:pPr>
        <w:numPr>
          <w:ilvl w:val="0"/>
          <w:numId w:val="5"/>
        </w:numPr>
        <w:rPr>
          <w:sz w:val="24"/>
          <w:szCs w:val="24"/>
        </w:rPr>
      </w:pPr>
      <w:r w:rsidRPr="00D965D0">
        <w:rPr>
          <w:sz w:val="24"/>
          <w:szCs w:val="24"/>
        </w:rPr>
        <w:t xml:space="preserve">voimassaoleva lääkitysmerkintä </w:t>
      </w:r>
      <w:r>
        <w:rPr>
          <w:sz w:val="24"/>
          <w:szCs w:val="24"/>
        </w:rPr>
        <w:t>tehdään STM:n ohjeiden mukaisesti palvelutapahtuman päättyessä</w:t>
      </w:r>
    </w:p>
    <w:p w14:paraId="496241F0" w14:textId="77777777" w:rsidR="00F82D46" w:rsidRDefault="00F82D46">
      <w:pPr>
        <w:pStyle w:val="Leipteksti"/>
      </w:pPr>
    </w:p>
    <w:p w14:paraId="5988725F" w14:textId="77777777" w:rsidR="00262EB8" w:rsidRDefault="00262EB8">
      <w:pPr>
        <w:pStyle w:val="Leipteksti"/>
      </w:pPr>
      <w:r>
        <w:t xml:space="preserve">Potilaskertomukseen </w:t>
      </w:r>
      <w:r w:rsidR="00F82D46">
        <w:t xml:space="preserve">lääkityksestä tehdään merkinnät viranomaisten ohjeiden mukaisesti. Merkinnät arkistoidaan KanTa arkistoon </w:t>
      </w:r>
      <w:r w:rsidR="008110A8">
        <w:t xml:space="preserve">tämän raportin mukaisina </w:t>
      </w:r>
      <w:r w:rsidR="00F82D46">
        <w:t>CDA R2 rakenteina.</w:t>
      </w:r>
    </w:p>
    <w:p w14:paraId="62988CB6" w14:textId="77777777" w:rsidR="00F82D46" w:rsidRDefault="00F82D46">
      <w:pPr>
        <w:pStyle w:val="Leipteksti"/>
      </w:pPr>
    </w:p>
    <w:p w14:paraId="115B1908" w14:textId="77777777" w:rsidR="00F82D46" w:rsidRDefault="00F82D46">
      <w:pPr>
        <w:pStyle w:val="Leipteksti"/>
      </w:pPr>
      <w:r>
        <w:t>Tässä dokumentissa on määritelty seuraavien merkintöjen CDA R2 rakenteet:</w:t>
      </w:r>
    </w:p>
    <w:p w14:paraId="6EDC057F" w14:textId="77777777" w:rsidR="00F82D46" w:rsidRDefault="00F82D46">
      <w:pPr>
        <w:pStyle w:val="Leipteksti"/>
      </w:pPr>
    </w:p>
    <w:p w14:paraId="09CBBED1" w14:textId="77777777" w:rsidR="00AB7446" w:rsidRPr="00AB7446" w:rsidRDefault="00AB7446" w:rsidP="00AB7446">
      <w:pPr>
        <w:pStyle w:val="Leipteksti"/>
        <w:numPr>
          <w:ilvl w:val="0"/>
          <w:numId w:val="16"/>
        </w:numPr>
      </w:pPr>
      <w:r w:rsidRPr="00940C50">
        <w:rPr>
          <w:szCs w:val="24"/>
        </w:rPr>
        <w:t>tulotilanteen lääkitysmerkintä</w:t>
      </w:r>
      <w:r>
        <w:rPr>
          <w:szCs w:val="24"/>
        </w:rPr>
        <w:t xml:space="preserve"> </w:t>
      </w:r>
    </w:p>
    <w:p w14:paraId="68641E22" w14:textId="77777777" w:rsidR="00F82D46" w:rsidRDefault="00F82D46" w:rsidP="00411344">
      <w:pPr>
        <w:pStyle w:val="Leipteksti"/>
        <w:numPr>
          <w:ilvl w:val="0"/>
          <w:numId w:val="16"/>
        </w:numPr>
      </w:pPr>
      <w:r>
        <w:t xml:space="preserve">lääkemääräysmerkintä </w:t>
      </w:r>
      <w:r w:rsidR="00411344">
        <w:t xml:space="preserve">avohoito- ja </w:t>
      </w:r>
      <w:r>
        <w:t>osasto</w:t>
      </w:r>
      <w:r w:rsidR="00D2656B">
        <w:t>hoito</w:t>
      </w:r>
      <w:r>
        <w:t>potilaall</w:t>
      </w:r>
      <w:r w:rsidR="00411344">
        <w:t>e</w:t>
      </w:r>
    </w:p>
    <w:p w14:paraId="63E4DFC2" w14:textId="77777777" w:rsidR="00D2656B" w:rsidRDefault="00D2656B" w:rsidP="00AB7446">
      <w:pPr>
        <w:pStyle w:val="Leipteksti"/>
        <w:numPr>
          <w:ilvl w:val="0"/>
          <w:numId w:val="16"/>
        </w:numPr>
      </w:pPr>
      <w:r>
        <w:t>lääkejakelulistan mukainen lääkkeen antokirjausmerkintä</w:t>
      </w:r>
    </w:p>
    <w:p w14:paraId="5E68F469" w14:textId="77777777" w:rsidR="00411344" w:rsidRDefault="00411344" w:rsidP="00411344">
      <w:pPr>
        <w:pStyle w:val="Leipteksti"/>
        <w:numPr>
          <w:ilvl w:val="0"/>
          <w:numId w:val="16"/>
        </w:numPr>
      </w:pPr>
      <w:r>
        <w:t>antokertakohtainen lääkkeen antokirjausmerkintä</w:t>
      </w:r>
    </w:p>
    <w:p w14:paraId="7B753F4D" w14:textId="77777777" w:rsidR="00C103E4" w:rsidRDefault="00C103E4" w:rsidP="00AB7446">
      <w:pPr>
        <w:pStyle w:val="Leipteksti"/>
        <w:numPr>
          <w:ilvl w:val="0"/>
          <w:numId w:val="16"/>
        </w:numPr>
      </w:pPr>
      <w:r w:rsidRPr="00C103E4">
        <w:t>voimassaoleva lääkitysmerkintä</w:t>
      </w:r>
    </w:p>
    <w:p w14:paraId="5C0A6109" w14:textId="77777777" w:rsidR="00F82D46" w:rsidRDefault="00F82D46" w:rsidP="00F82D46">
      <w:pPr>
        <w:pStyle w:val="Leipteksti"/>
      </w:pPr>
    </w:p>
    <w:p w14:paraId="15397E0C" w14:textId="77777777" w:rsidR="00F82D46" w:rsidRDefault="00F82D46" w:rsidP="00F82D46">
      <w:pPr>
        <w:pStyle w:val="Leipteksti"/>
      </w:pPr>
      <w:r>
        <w:t>CDA R2 rakenteessa tiedot on määritelty sekä näyttömuodossa e</w:t>
      </w:r>
      <w:r w:rsidR="00411344">
        <w:t>ttä rakenteisi</w:t>
      </w:r>
      <w:r>
        <w:t>na.</w:t>
      </w:r>
    </w:p>
    <w:p w14:paraId="59A55BCA" w14:textId="77777777" w:rsidR="00FD4552" w:rsidRDefault="00FD4552">
      <w:pPr>
        <w:rPr>
          <w:sz w:val="24"/>
        </w:rPr>
      </w:pPr>
    </w:p>
    <w:p w14:paraId="37BF2E86" w14:textId="77777777" w:rsidR="00CF2677" w:rsidRDefault="00C37733" w:rsidP="00CF2677">
      <w:pPr>
        <w:pStyle w:val="Otsikko2"/>
        <w:rPr>
          <w:bCs/>
        </w:rPr>
      </w:pPr>
      <w:bookmarkStart w:id="20" w:name="_Toc254091278"/>
      <w:r>
        <w:rPr>
          <w:bCs/>
        </w:rPr>
        <w:t>Lähdeasiakirjat</w:t>
      </w:r>
      <w:bookmarkEnd w:id="20"/>
    </w:p>
    <w:p w14:paraId="3C6891DD" w14:textId="77777777" w:rsidR="00C37733" w:rsidRDefault="00C37733" w:rsidP="00C37733"/>
    <w:p w14:paraId="12B09432" w14:textId="77777777" w:rsidR="00C37733" w:rsidRPr="00C37733" w:rsidRDefault="00C37733" w:rsidP="00C37733">
      <w:r>
        <w:t>CDA R2 määritys perustuu seuraaviin asiakirjoihin:</w:t>
      </w:r>
    </w:p>
    <w:p w14:paraId="1B31EB87" w14:textId="77777777" w:rsidR="00CF2677" w:rsidRDefault="00CF2677" w:rsidP="00CF2677"/>
    <w:p w14:paraId="652557B5" w14:textId="77777777" w:rsidR="00CF2677" w:rsidRPr="00C40CA3" w:rsidRDefault="00CF2677" w:rsidP="00C40CA3">
      <w:pPr>
        <w:numPr>
          <w:ilvl w:val="0"/>
          <w:numId w:val="15"/>
        </w:numPr>
        <w:rPr>
          <w:sz w:val="24"/>
          <w:szCs w:val="24"/>
        </w:rPr>
      </w:pPr>
      <w:r w:rsidRPr="00C40CA3">
        <w:rPr>
          <w:sz w:val="24"/>
          <w:szCs w:val="24"/>
        </w:rPr>
        <w:t>Laki sosiaali- ja terveydenhuollon asiakastietojen sähköisestä käsittelystä 2007/159</w:t>
      </w:r>
    </w:p>
    <w:p w14:paraId="64A2A766" w14:textId="77777777" w:rsidR="00CF2677" w:rsidRPr="00C40CA3" w:rsidRDefault="00CF2677" w:rsidP="00CF2677">
      <w:pPr>
        <w:rPr>
          <w:sz w:val="24"/>
          <w:szCs w:val="24"/>
        </w:rPr>
      </w:pPr>
    </w:p>
    <w:p w14:paraId="4EFCDC6E" w14:textId="77777777" w:rsidR="00CF2677" w:rsidRPr="00C40CA3" w:rsidRDefault="00CF2677" w:rsidP="00C40CA3">
      <w:pPr>
        <w:numPr>
          <w:ilvl w:val="0"/>
          <w:numId w:val="15"/>
        </w:numPr>
        <w:rPr>
          <w:sz w:val="24"/>
          <w:szCs w:val="24"/>
        </w:rPr>
      </w:pPr>
      <w:r w:rsidRPr="00C40CA3">
        <w:rPr>
          <w:sz w:val="24"/>
          <w:szCs w:val="24"/>
        </w:rPr>
        <w:t>Sosiaali- ja terveysministeriön asetus potilasasiakirjoista 2009/298</w:t>
      </w:r>
    </w:p>
    <w:p w14:paraId="55A142C6" w14:textId="77777777" w:rsidR="00C40CA3" w:rsidRPr="00C40CA3" w:rsidRDefault="00C40CA3" w:rsidP="00CF2677">
      <w:pPr>
        <w:rPr>
          <w:sz w:val="24"/>
          <w:szCs w:val="24"/>
        </w:rPr>
      </w:pPr>
    </w:p>
    <w:p w14:paraId="268B8577" w14:textId="77777777" w:rsidR="00C40CA3" w:rsidRPr="00C40CA3" w:rsidRDefault="00C40CA3" w:rsidP="00C40CA3">
      <w:pPr>
        <w:numPr>
          <w:ilvl w:val="0"/>
          <w:numId w:val="15"/>
        </w:numPr>
        <w:rPr>
          <w:sz w:val="24"/>
          <w:szCs w:val="24"/>
        </w:rPr>
      </w:pPr>
      <w:r w:rsidRPr="00C40CA3">
        <w:rPr>
          <w:sz w:val="24"/>
          <w:szCs w:val="24"/>
        </w:rPr>
        <w:t>Sosiaali- ja terveysministeriön asetus lääkkeen määräämisestä 2003/726</w:t>
      </w:r>
    </w:p>
    <w:p w14:paraId="518BF069" w14:textId="77777777" w:rsidR="00C40CA3" w:rsidRPr="00C40CA3" w:rsidRDefault="00C40CA3" w:rsidP="00CF2677">
      <w:pPr>
        <w:rPr>
          <w:sz w:val="24"/>
          <w:szCs w:val="24"/>
        </w:rPr>
      </w:pPr>
    </w:p>
    <w:p w14:paraId="0092BF3F" w14:textId="77777777" w:rsidR="00C40CA3" w:rsidRPr="00C40CA3" w:rsidRDefault="00C40CA3" w:rsidP="00C40CA3">
      <w:pPr>
        <w:numPr>
          <w:ilvl w:val="0"/>
          <w:numId w:val="15"/>
        </w:numPr>
        <w:rPr>
          <w:sz w:val="24"/>
          <w:szCs w:val="24"/>
        </w:rPr>
      </w:pPr>
      <w:r w:rsidRPr="00C40CA3">
        <w:rPr>
          <w:sz w:val="24"/>
          <w:szCs w:val="24"/>
        </w:rPr>
        <w:t>STM:n Potilasasiakirjaopas Käsikirjoitus STM potilasasiakirjaoppaaksi P. Kortekangas v 0.97 20.6.2009</w:t>
      </w:r>
    </w:p>
    <w:p w14:paraId="18BF71DC" w14:textId="77777777" w:rsidR="00C40CA3" w:rsidRPr="00C40CA3" w:rsidRDefault="00C40CA3" w:rsidP="00C40CA3">
      <w:pPr>
        <w:rPr>
          <w:sz w:val="24"/>
          <w:szCs w:val="24"/>
        </w:rPr>
      </w:pPr>
    </w:p>
    <w:p w14:paraId="037FD194" w14:textId="77777777" w:rsidR="00C40CA3" w:rsidRPr="00C40CA3" w:rsidRDefault="00C40CA3" w:rsidP="00C40CA3">
      <w:pPr>
        <w:numPr>
          <w:ilvl w:val="0"/>
          <w:numId w:val="15"/>
        </w:numPr>
        <w:rPr>
          <w:sz w:val="24"/>
          <w:szCs w:val="24"/>
        </w:rPr>
      </w:pPr>
      <w:r w:rsidRPr="00C40CA3">
        <w:rPr>
          <w:sz w:val="24"/>
          <w:szCs w:val="24"/>
        </w:rPr>
        <w:t>KanTa-palvelut – eArkisto Käyttötapaukset – Potilastietojärjestelmä</w:t>
      </w:r>
    </w:p>
    <w:p w14:paraId="5997D2C6" w14:textId="77777777" w:rsidR="00C40CA3" w:rsidRPr="00C40CA3" w:rsidRDefault="00C40CA3" w:rsidP="00C40CA3">
      <w:pPr>
        <w:rPr>
          <w:sz w:val="24"/>
          <w:szCs w:val="24"/>
        </w:rPr>
      </w:pPr>
    </w:p>
    <w:p w14:paraId="307DDA5F" w14:textId="77777777" w:rsidR="00C40CA3" w:rsidRPr="00C40CA3" w:rsidRDefault="00C40CA3" w:rsidP="00C40CA3">
      <w:pPr>
        <w:numPr>
          <w:ilvl w:val="0"/>
          <w:numId w:val="15"/>
        </w:numPr>
        <w:rPr>
          <w:sz w:val="24"/>
          <w:szCs w:val="24"/>
        </w:rPr>
      </w:pPr>
      <w:r w:rsidRPr="00C40CA3">
        <w:rPr>
          <w:sz w:val="24"/>
          <w:szCs w:val="24"/>
        </w:rPr>
        <w:t>Turvallinen lääkehoito Valtakunnallinen opas lääkehoidon toteuttamisesta sosiaali- ja terveydenhuollossa STM Helsinki 2006</w:t>
      </w:r>
    </w:p>
    <w:p w14:paraId="672F47F9" w14:textId="77777777" w:rsidR="00C40CA3" w:rsidRPr="00C40CA3" w:rsidRDefault="00C40CA3" w:rsidP="00C40CA3">
      <w:pPr>
        <w:rPr>
          <w:sz w:val="24"/>
          <w:szCs w:val="24"/>
        </w:rPr>
      </w:pPr>
    </w:p>
    <w:p w14:paraId="1BE91704" w14:textId="77777777" w:rsidR="00C40CA3" w:rsidRDefault="00C40CA3" w:rsidP="00C40CA3">
      <w:pPr>
        <w:numPr>
          <w:ilvl w:val="0"/>
          <w:numId w:val="15"/>
        </w:numPr>
        <w:rPr>
          <w:sz w:val="24"/>
          <w:szCs w:val="24"/>
        </w:rPr>
      </w:pPr>
      <w:r w:rsidRPr="00C40CA3">
        <w:rPr>
          <w:sz w:val="24"/>
          <w:szCs w:val="24"/>
        </w:rPr>
        <w:t>Kansallisen sähköisen potilaskertomuksen vakioidut tietosisällöt Opas ydintietojen, otsikoiden ja näkymien sekä erikoisalaja toimintokohtaisten rakenteisten tietojen toteuttaminen sähköisessä potilaskertomuksessa Versio 3.0</w:t>
      </w:r>
    </w:p>
    <w:p w14:paraId="5824BC15" w14:textId="77777777" w:rsidR="00A06CEB" w:rsidRDefault="00A06CEB" w:rsidP="00A06CEB">
      <w:pPr>
        <w:ind w:left="720"/>
        <w:rPr>
          <w:sz w:val="24"/>
          <w:szCs w:val="24"/>
        </w:rPr>
      </w:pPr>
    </w:p>
    <w:p w14:paraId="14506459" w14:textId="77777777" w:rsidR="009872ED" w:rsidRDefault="009872ED" w:rsidP="00C40CA3">
      <w:pPr>
        <w:numPr>
          <w:ilvl w:val="0"/>
          <w:numId w:val="15"/>
        </w:numPr>
        <w:rPr>
          <w:sz w:val="24"/>
          <w:szCs w:val="24"/>
        </w:rPr>
      </w:pPr>
      <w:r>
        <w:rPr>
          <w:sz w:val="24"/>
          <w:szCs w:val="24"/>
        </w:rPr>
        <w:t>HL7 Finland ry:n paikallistetut CDA R2 määritykset</w:t>
      </w:r>
      <w:r w:rsidR="009D1428">
        <w:rPr>
          <w:sz w:val="24"/>
          <w:szCs w:val="24"/>
        </w:rPr>
        <w:t>:</w:t>
      </w:r>
    </w:p>
    <w:p w14:paraId="6B266154" w14:textId="77777777" w:rsidR="009872ED" w:rsidRPr="009872ED" w:rsidRDefault="009872ED" w:rsidP="009872ED">
      <w:pPr>
        <w:numPr>
          <w:ilvl w:val="1"/>
          <w:numId w:val="15"/>
        </w:numPr>
        <w:rPr>
          <w:sz w:val="24"/>
          <w:szCs w:val="24"/>
        </w:rPr>
      </w:pPr>
      <w:r w:rsidRPr="009872ED">
        <w:rPr>
          <w:sz w:val="24"/>
          <w:szCs w:val="24"/>
        </w:rPr>
        <w:t xml:space="preserve">Open CDA 2009 </w:t>
      </w:r>
      <w:r w:rsidR="00D9419D">
        <w:rPr>
          <w:sz w:val="24"/>
          <w:szCs w:val="24"/>
        </w:rPr>
        <w:t>–</w:t>
      </w:r>
      <w:r w:rsidRPr="009872ED">
        <w:rPr>
          <w:sz w:val="24"/>
          <w:szCs w:val="24"/>
        </w:rPr>
        <w:t xml:space="preserve"> header</w:t>
      </w:r>
      <w:r w:rsidR="00D9419D">
        <w:rPr>
          <w:sz w:val="24"/>
          <w:szCs w:val="24"/>
        </w:rPr>
        <w:t xml:space="preserve"> versio 4.41 18.3.2009</w:t>
      </w:r>
    </w:p>
    <w:p w14:paraId="3A70B9CB" w14:textId="77777777" w:rsidR="009872ED" w:rsidRPr="00D9419D" w:rsidRDefault="009872ED" w:rsidP="00D9419D">
      <w:pPr>
        <w:numPr>
          <w:ilvl w:val="1"/>
          <w:numId w:val="15"/>
        </w:numPr>
        <w:rPr>
          <w:sz w:val="24"/>
          <w:szCs w:val="24"/>
        </w:rPr>
      </w:pPr>
      <w:r w:rsidRPr="009872ED">
        <w:rPr>
          <w:sz w:val="24"/>
          <w:szCs w:val="24"/>
        </w:rPr>
        <w:t>Open CDA 2008 - kertomus ja sähköiset lomakkeet</w:t>
      </w:r>
      <w:r w:rsidR="00D9419D">
        <w:rPr>
          <w:sz w:val="24"/>
          <w:szCs w:val="24"/>
        </w:rPr>
        <w:t xml:space="preserve"> versio 4.20 25.5.2009</w:t>
      </w:r>
    </w:p>
    <w:p w14:paraId="11947857" w14:textId="77777777" w:rsidR="009872ED" w:rsidRPr="009872ED" w:rsidRDefault="009872ED" w:rsidP="009872ED">
      <w:pPr>
        <w:numPr>
          <w:ilvl w:val="1"/>
          <w:numId w:val="15"/>
        </w:numPr>
        <w:rPr>
          <w:sz w:val="24"/>
          <w:szCs w:val="24"/>
        </w:rPr>
      </w:pPr>
      <w:r w:rsidRPr="009872ED">
        <w:rPr>
          <w:sz w:val="24"/>
          <w:szCs w:val="24"/>
        </w:rPr>
        <w:t xml:space="preserve">Open CDA 2008 -KANTA Potilaskertomusarkiston Medical Records </w:t>
      </w:r>
      <w:r w:rsidR="00D9419D">
        <w:rPr>
          <w:sz w:val="24"/>
          <w:szCs w:val="24"/>
        </w:rPr>
        <w:t>–</w:t>
      </w:r>
      <w:r w:rsidRPr="009872ED">
        <w:rPr>
          <w:sz w:val="24"/>
          <w:szCs w:val="24"/>
        </w:rPr>
        <w:t xml:space="preserve"> sanomat</w:t>
      </w:r>
      <w:r w:rsidR="00D9419D">
        <w:rPr>
          <w:sz w:val="24"/>
          <w:szCs w:val="24"/>
        </w:rPr>
        <w:t xml:space="preserve"> versio 1.71 18.3.2009</w:t>
      </w:r>
    </w:p>
    <w:p w14:paraId="07D9620C" w14:textId="77777777" w:rsidR="00D9419D" w:rsidRPr="00E24470" w:rsidRDefault="005F536C" w:rsidP="00E24470">
      <w:pPr>
        <w:numPr>
          <w:ilvl w:val="1"/>
          <w:numId w:val="15"/>
        </w:numPr>
        <w:rPr>
          <w:sz w:val="24"/>
          <w:szCs w:val="24"/>
        </w:rPr>
      </w:pPr>
      <w:r>
        <w:rPr>
          <w:sz w:val="24"/>
          <w:szCs w:val="24"/>
        </w:rPr>
        <w:t xml:space="preserve">Lääkityslistan </w:t>
      </w:r>
      <w:r w:rsidR="009872ED" w:rsidRPr="009872ED">
        <w:rPr>
          <w:sz w:val="24"/>
          <w:szCs w:val="24"/>
        </w:rPr>
        <w:t xml:space="preserve"> CDA R2-rakenne</w:t>
      </w:r>
      <w:r>
        <w:rPr>
          <w:sz w:val="24"/>
          <w:szCs w:val="24"/>
        </w:rPr>
        <w:t xml:space="preserve"> versio 3.1 4.2.2008</w:t>
      </w:r>
    </w:p>
    <w:p w14:paraId="399321EE" w14:textId="77777777" w:rsidR="00E24470" w:rsidRPr="00A6133D" w:rsidRDefault="00A6133D" w:rsidP="00A6133D">
      <w:pPr>
        <w:numPr>
          <w:ilvl w:val="1"/>
          <w:numId w:val="15"/>
        </w:numPr>
        <w:rPr>
          <w:sz w:val="24"/>
          <w:szCs w:val="24"/>
        </w:rPr>
      </w:pPr>
      <w:r>
        <w:rPr>
          <w:sz w:val="24"/>
          <w:szCs w:val="24"/>
        </w:rPr>
        <w:t>Open CDA 2008 - L</w:t>
      </w:r>
      <w:r w:rsidR="00E24470" w:rsidRPr="00A6133D">
        <w:rPr>
          <w:sz w:val="24"/>
          <w:szCs w:val="24"/>
        </w:rPr>
        <w:t>ääkemääräy</w:t>
      </w:r>
      <w:r w:rsidRPr="00A6133D">
        <w:rPr>
          <w:sz w:val="24"/>
          <w:szCs w:val="24"/>
        </w:rPr>
        <w:t xml:space="preserve">ksen </w:t>
      </w:r>
      <w:r>
        <w:rPr>
          <w:sz w:val="24"/>
          <w:szCs w:val="24"/>
        </w:rPr>
        <w:t>sanomat CDA R2 rakenteena</w:t>
      </w:r>
      <w:r w:rsidR="00E91209">
        <w:rPr>
          <w:sz w:val="24"/>
          <w:szCs w:val="24"/>
        </w:rPr>
        <w:t xml:space="preserve"> versio</w:t>
      </w:r>
      <w:r w:rsidRPr="00A6133D">
        <w:rPr>
          <w:sz w:val="24"/>
          <w:szCs w:val="24"/>
        </w:rPr>
        <w:t xml:space="preserve"> 2.5 23</w:t>
      </w:r>
      <w:r w:rsidR="00E37197" w:rsidRPr="00A6133D">
        <w:rPr>
          <w:sz w:val="24"/>
          <w:szCs w:val="24"/>
        </w:rPr>
        <w:t>.5.2008</w:t>
      </w:r>
    </w:p>
    <w:p w14:paraId="5C896A72" w14:textId="77777777" w:rsidR="00D9419D" w:rsidRPr="009872ED" w:rsidRDefault="00E24470" w:rsidP="00D9419D">
      <w:pPr>
        <w:numPr>
          <w:ilvl w:val="1"/>
          <w:numId w:val="15"/>
        </w:numPr>
        <w:rPr>
          <w:sz w:val="24"/>
          <w:szCs w:val="24"/>
        </w:rPr>
      </w:pPr>
      <w:r>
        <w:rPr>
          <w:sz w:val="24"/>
          <w:szCs w:val="24"/>
        </w:rPr>
        <w:t>Sähköinen lääkemääräys – esimerkkisanomat versio 2.5 28.10.2009</w:t>
      </w:r>
    </w:p>
    <w:p w14:paraId="1EC58017" w14:textId="77777777" w:rsidR="00CF2677" w:rsidRPr="00EB324C" w:rsidRDefault="00C37733" w:rsidP="00EB324C">
      <w:pPr>
        <w:pStyle w:val="Otsikko2"/>
      </w:pPr>
      <w:bookmarkStart w:id="21" w:name="_Toc254091279"/>
      <w:r>
        <w:rPr>
          <w:bCs/>
        </w:rPr>
        <w:t>M</w:t>
      </w:r>
      <w:r w:rsidR="00CF2677" w:rsidRPr="00CF2677">
        <w:rPr>
          <w:bCs/>
        </w:rPr>
        <w:t>ääritysten tarkennukset</w:t>
      </w:r>
      <w:bookmarkEnd w:id="21"/>
      <w:r w:rsidR="00CF2677" w:rsidRPr="00CF2677">
        <w:rPr>
          <w:bCs/>
        </w:rPr>
        <w:t xml:space="preserve"> </w:t>
      </w:r>
    </w:p>
    <w:p w14:paraId="19CFC2AE" w14:textId="77777777" w:rsidR="00EB5F5C" w:rsidRDefault="00EB5F5C" w:rsidP="00A06CEB">
      <w:pPr>
        <w:ind w:left="576"/>
      </w:pPr>
      <w:r>
        <w:t xml:space="preserve">Kommentointikierroksella syyskuussa 2009 suurin osa kommenteista kohdistui määritysten epätarkkuuksiin. </w:t>
      </w:r>
      <w:r w:rsidR="00EB324C">
        <w:t xml:space="preserve">STM tarkensi CDA R2 määrityksissä noudatettavat lähtötiedot ja termit 3.12.2009 pidetyssä neuvottelussa ja sen tarkennuksissa 22.12.2009. </w:t>
      </w:r>
    </w:p>
    <w:p w14:paraId="526C5C42" w14:textId="77777777" w:rsidR="00EB5F5C" w:rsidRPr="00EB5F5C" w:rsidRDefault="00EB5F5C" w:rsidP="00EB5F5C"/>
    <w:p w14:paraId="221C4205"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Kaikista lääkemääräyksistä tehdään merkitä potilaskertomukseen. Asetuksessa 726/2003 10 § on määritelty</w:t>
      </w:r>
      <w:r w:rsidRPr="00ED4CFE">
        <w:rPr>
          <w:rFonts w:ascii="Times New Roman" w:hAnsi="Times New Roman" w:cs="Times New Roman"/>
        </w:rPr>
        <w:t>,</w:t>
      </w:r>
      <w:r w:rsidRPr="00ED4CFE">
        <w:t xml:space="preserve"> mitä tietoja lääkemääräykseen eli reseptiin pitää kirjata ja 20 § mitä merkintöjä </w:t>
      </w:r>
      <w:r>
        <w:t>potilasasiakirjoihin on tehtävä</w:t>
      </w:r>
      <w:r w:rsidRPr="00ED4CFE">
        <w:t>. Tosin tämä koskee vain avohoidon merkintöjä ja osastohoitojen osalta voidaan toimia eri tavalla (esim. kaikkia tietoja ei vaadita). STM:n asetus potilasasiakirjojen laadinnasta ja säilyttämisestä ottaa asiaan myös kantaa.</w:t>
      </w:r>
    </w:p>
    <w:p w14:paraId="311D7ED4"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Lääkemääräysmerkinnän pakolliset tiedot ovat:</w:t>
      </w:r>
    </w:p>
    <w:p w14:paraId="539749A8"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lääkemääräyksen anto</w:t>
      </w:r>
      <w:r w:rsidRPr="00ED4CFE">
        <w:rPr>
          <w:bCs/>
        </w:rPr>
        <w:t>ajankohta</w:t>
      </w:r>
      <w:r w:rsidRPr="00ED4CFE">
        <w:t xml:space="preserve"> </w:t>
      </w:r>
      <w:r w:rsidRPr="00ED4CFE">
        <w:rPr>
          <w:bCs/>
        </w:rPr>
        <w:t>tilanteen vaatimalla tarkkuudella;</w:t>
      </w:r>
    </w:p>
    <w:p w14:paraId="6DF1862C" w14:textId="77777777" w:rsidR="00CF2677" w:rsidRPr="00ED4CFE" w:rsidRDefault="00CF2677" w:rsidP="003E69BE">
      <w:pPr>
        <w:pStyle w:val="Luettelokappale"/>
        <w:numPr>
          <w:ilvl w:val="0"/>
          <w:numId w:val="14"/>
        </w:numPr>
        <w:ind w:left="1440"/>
      </w:pPr>
      <w:r w:rsidRPr="00ED4CFE">
        <w:t>lääkevalmisteen kauppanimi tai lääkeaine tai -aineet ja vahvuus;</w:t>
      </w:r>
    </w:p>
    <w:p w14:paraId="65B54583"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 xml:space="preserve">ja </w:t>
      </w:r>
      <w:r w:rsidRPr="00ED4CFE">
        <w:rPr>
          <w:bCs/>
        </w:rPr>
        <w:t xml:space="preserve">määrätty määrä kuten </w:t>
      </w:r>
      <w:r w:rsidRPr="00ED4CFE">
        <w:t>pakkauskoko</w:t>
      </w:r>
      <w:r w:rsidRPr="00ED4CFE">
        <w:rPr>
          <w:bCs/>
        </w:rPr>
        <w:t xml:space="preserve"> (osastohoidossa määrätty määrä tai päättyminen voi olla avoin)</w:t>
      </w:r>
    </w:p>
    <w:p w14:paraId="7638926C" w14:textId="77777777" w:rsidR="00CF2677" w:rsidRPr="00ED4CFE" w:rsidRDefault="00CF2677" w:rsidP="003E69BE">
      <w:pPr>
        <w:pStyle w:val="Luettelokappale"/>
        <w:numPr>
          <w:ilvl w:val="0"/>
          <w:numId w:val="14"/>
        </w:numPr>
        <w:ind w:left="1440"/>
      </w:pPr>
      <w:r w:rsidRPr="00ED4CFE">
        <w:t xml:space="preserve">mahdollisuus uudelleen toimittamiseen </w:t>
      </w:r>
      <w:r w:rsidRPr="00ED4CFE">
        <w:rPr>
          <w:bCs/>
        </w:rPr>
        <w:t>(avohoidossa)</w:t>
      </w:r>
      <w:r w:rsidRPr="00ED4CFE">
        <w:t>;</w:t>
      </w:r>
    </w:p>
    <w:p w14:paraId="73561F49" w14:textId="77777777" w:rsidR="00CF2677" w:rsidRPr="00ED4CFE" w:rsidRDefault="00CF2677" w:rsidP="003E69BE">
      <w:pPr>
        <w:pStyle w:val="Luettelokappale"/>
        <w:numPr>
          <w:ilvl w:val="0"/>
          <w:numId w:val="14"/>
        </w:numPr>
        <w:ind w:left="1440"/>
      </w:pPr>
      <w:r w:rsidRPr="00ED4CFE">
        <w:lastRenderedPageBreak/>
        <w:t xml:space="preserve">käyttötarkoitus, </w:t>
      </w:r>
      <w:r w:rsidRPr="00ED4CFE">
        <w:rPr>
          <w:bCs/>
        </w:rPr>
        <w:t>annostus</w:t>
      </w:r>
      <w:r w:rsidRPr="00ED4CFE">
        <w:t xml:space="preserve">ohje ja </w:t>
      </w:r>
      <w:r w:rsidRPr="00ED4CFE">
        <w:rPr>
          <w:bCs/>
        </w:rPr>
        <w:t>mahdollisesti SIC</w:t>
      </w:r>
      <w:r>
        <w:rPr>
          <w:bCs/>
        </w:rPr>
        <w:t xml:space="preserve"> </w:t>
      </w:r>
      <w:r w:rsidRPr="00ED4CFE">
        <w:rPr>
          <w:bCs/>
        </w:rPr>
        <w:t>merkintä</w:t>
      </w:r>
      <w:r w:rsidRPr="00ED4CFE">
        <w:t>; ja</w:t>
      </w:r>
    </w:p>
    <w:p w14:paraId="49FB1CA5"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t xml:space="preserve">kiellon syy, mikäli lääkkeen määrääjä on kieltänyt lääkevaihdon </w:t>
      </w:r>
      <w:r w:rsidRPr="00ED4CFE">
        <w:rPr>
          <w:bCs/>
        </w:rPr>
        <w:t>(avohoidossa)</w:t>
      </w:r>
      <w:r w:rsidRPr="00ED4CFE">
        <w:rPr>
          <w:rFonts w:ascii="Times New Roman" w:hAnsi="Times New Roman" w:cs="Times New Roman"/>
        </w:rPr>
        <w:t>.</w:t>
      </w:r>
    </w:p>
    <w:p w14:paraId="4186B9C9" w14:textId="77777777" w:rsidR="00CF2677" w:rsidRPr="00ED4CFE" w:rsidRDefault="00CF2677" w:rsidP="003E69BE">
      <w:pPr>
        <w:pStyle w:val="Luettelokappale"/>
        <w:numPr>
          <w:ilvl w:val="0"/>
          <w:numId w:val="14"/>
        </w:numPr>
        <w:ind w:left="1440"/>
        <w:rPr>
          <w:rFonts w:ascii="Times New Roman" w:hAnsi="Times New Roman" w:cs="Times New Roman"/>
        </w:rPr>
      </w:pPr>
      <w:r w:rsidRPr="00ED4CFE">
        <w:rPr>
          <w:bCs/>
        </w:rPr>
        <w:t>kirjauksen normaalit pakolliset merkinnät kuten lääkkeen määrännyt ammattihenkilö, merkinnän kirjaaja ja palveluyksikkö ja merkintään liittyvä näkymä, hoitoprosessin vaihe ja otsikko.</w:t>
      </w:r>
    </w:p>
    <w:p w14:paraId="689237AC"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Mikäli potilaskertomusjärjestelmässä on olemassa sähköisen tai paperisen reseptin tuottamista varten tarpeelliset tiedot, niin lääkemääräysmerkintä sisältää toistaiseksi CDA R2 muodossa myös lääkemääräyksen eli reseptin tiedot. Näitä tietoja käytetään helpottamaan lääkemääräysten uusimista kunnes potilaan lääkemääräykset ovat kattavasti reseptikeskuksessa.</w:t>
      </w:r>
    </w:p>
    <w:p w14:paraId="4C6EB1A7"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 xml:space="preserve">Lääkkeen antamisesta on tehtävä lääkkeen antokirjausmerkintä. Kyseinen merkintä on joko antokertakohtainen lääkkeen antokirjausmerkintä (lääkitys joka on määrätty tarvittaessa annettavaksi) tai lääkejakelulistan mukainen lääkkeen antokirjausmerkintä. Merkinnästä tulee selvitä mihin lääkemääräykseen kyseinen antaminen perustuu sekä annettu lääkemäärä että antamisen ajankohta tai aikaväli </w:t>
      </w:r>
      <w:r w:rsidRPr="00ED4CFE">
        <w:rPr>
          <w:bCs/>
        </w:rPr>
        <w:t>tilanteen vaatimalla</w:t>
      </w:r>
      <w:r w:rsidRPr="00ED4CFE">
        <w:t xml:space="preserve"> tarkkuudella. Mikäli annettu lääkevalmiste ei selviä lääkemääräyksestä tai se on antamisessa muuttunut, niin lääkevalmisteen tiedot on annettava lääkkeen antokirjausmerkinnässä. Antokirjausmerkintä sisältää myös hoitotyön toiminnon.</w:t>
      </w:r>
    </w:p>
    <w:p w14:paraId="4DA22A49" w14:textId="77777777" w:rsidR="00CF2677" w:rsidRPr="00ED4CFE" w:rsidRDefault="00CF2677" w:rsidP="003E69BE">
      <w:pPr>
        <w:pStyle w:val="Luettelokappale"/>
        <w:numPr>
          <w:ilvl w:val="0"/>
          <w:numId w:val="13"/>
        </w:numPr>
        <w:ind w:left="1080"/>
        <w:rPr>
          <w:rFonts w:ascii="Times New Roman" w:hAnsi="Times New Roman" w:cs="Times New Roman"/>
          <w:bCs/>
        </w:rPr>
      </w:pPr>
      <w:r w:rsidRPr="00ED4CFE">
        <w:t>Palvelutapahtuman päättyessä potilaan voimassaolevasta lääkityksestä, mikäli lääkitys on muuttunut, on tehtävä voimassaoleva lääkitysmerkintä. Se on potilaskertomukseen kirjattu luettelo potilaan voimassaolevasta lääkityksestä kyseisellä ajanhetkellä. Merkinnästä tulee selvitä, onko hoitotilanteessa arvioitu myös potilaan kokonaislääkitys</w:t>
      </w:r>
      <w:r w:rsidRPr="00ED4CFE">
        <w:rPr>
          <w:rFonts w:ascii="Times New Roman" w:hAnsi="Times New Roman" w:cs="Times New Roman"/>
        </w:rPr>
        <w:t>.</w:t>
      </w:r>
      <w:r w:rsidRPr="00ED4CFE">
        <w:t xml:space="preserve"> Merkinnässä ovat sekä reseptilääkkeet että myös muut määrätyt lääkkeet. Tiedot merkinnän lääkemääräyksistä saadaan KanTa arkistosta, reseptikeskuksesta, potilastietojärjestelmästä, lähetteen mukana tulleesta paperisesta lääkityslistasta, potilaan resepteitä tai lääkepurkeista tai potilaan suullisen tiedon mukaisesti. Merkinnässä on lääkemääräyskohtaisesti tieto tiedon lähteestä.</w:t>
      </w:r>
    </w:p>
    <w:p w14:paraId="613D0B75" w14:textId="77777777" w:rsidR="00CF2677" w:rsidRPr="00ED4CFE" w:rsidRDefault="00CF2677" w:rsidP="003E69BE">
      <w:pPr>
        <w:pStyle w:val="Luettelokappale"/>
        <w:numPr>
          <w:ilvl w:val="0"/>
          <w:numId w:val="13"/>
        </w:numPr>
        <w:ind w:left="1080"/>
        <w:rPr>
          <w:rFonts w:ascii="Times New Roman" w:hAnsi="Times New Roman" w:cs="Times New Roman"/>
        </w:rPr>
      </w:pPr>
      <w:r w:rsidRPr="00ED4CFE">
        <w:t xml:space="preserve">Tulotilanteen lääkitys on kirjattava ainakin osastopotilaiden osalta tulotilanteen lääkitysmerkintänä. Mikäli käytettävissä on edellisen kohdan mukainen voimassaoleva lääkitysmerkintä, niin riittää viittaus kyseiseen merkintään. </w:t>
      </w:r>
    </w:p>
    <w:p w14:paraId="7DED78A4" w14:textId="77777777" w:rsidR="00CF2677" w:rsidRDefault="00CF2677" w:rsidP="00CF2677">
      <w:pPr>
        <w:pStyle w:val="Otsikko2"/>
      </w:pPr>
      <w:bookmarkStart w:id="22" w:name="_Toc254091280"/>
      <w:r>
        <w:lastRenderedPageBreak/>
        <w:t>Määritelmät</w:t>
      </w:r>
      <w:bookmarkEnd w:id="22"/>
    </w:p>
    <w:p w14:paraId="1A3A366C" w14:textId="77777777" w:rsidR="00B21556" w:rsidRDefault="00B21556" w:rsidP="003E69BE">
      <w:pPr>
        <w:ind w:left="576"/>
      </w:pPr>
      <w:r>
        <w:t xml:space="preserve">Kommentointikierroksella syyskuussa 2009 suurin osa kommenteista kohdistui määritysten epätarkkuuksiin. STM tarkensi CDA R2 määrityksissä noudatettavat lähtötiedot ja termit 3.12.2009 pidetyssä neuvottelussa ja sen tarkennuksissa 22.12.2009. </w:t>
      </w:r>
    </w:p>
    <w:p w14:paraId="4646970A"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lääkkeen määräämisellä</w:t>
      </w:r>
      <w:r w:rsidRPr="00ED4CFE">
        <w:t xml:space="preserve"> tarkoitetaan tilannetta, jossa potilaalle määrätään lääkettä siihen oikeutetun terveydenhuollon ammattihenkilön toimesta. Määräyksestä tehdään aina lääkemääräysmerkintä potilasasiakirjoihin sekä tarvittaessa lääkemääräys eli resepti. </w:t>
      </w:r>
    </w:p>
    <w:p w14:paraId="1D1D3141" w14:textId="77777777" w:rsidR="00F56113" w:rsidRPr="00ED4CFE" w:rsidRDefault="00F56113" w:rsidP="00F56113">
      <w:pPr>
        <w:pStyle w:val="Luettelokappale"/>
        <w:numPr>
          <w:ilvl w:val="0"/>
          <w:numId w:val="12"/>
        </w:numPr>
      </w:pPr>
      <w:r w:rsidRPr="00CE1AED">
        <w:rPr>
          <w:b/>
          <w:bCs/>
        </w:rPr>
        <w:t>lääkemääräyksellä</w:t>
      </w:r>
      <w:r w:rsidRPr="00CE1AED">
        <w:rPr>
          <w:b/>
        </w:rPr>
        <w:t xml:space="preserve"> eli </w:t>
      </w:r>
      <w:r w:rsidRPr="00CE1AED">
        <w:rPr>
          <w:b/>
          <w:bCs/>
        </w:rPr>
        <w:t>reseptillä</w:t>
      </w:r>
      <w:r w:rsidRPr="00ED4CFE">
        <w:t xml:space="preserve"> tarkoitetaan </w:t>
      </w:r>
      <w:r>
        <w:t xml:space="preserve">siihen oikeutetun </w:t>
      </w:r>
      <w:r w:rsidRPr="00ED4CFE">
        <w:t>terveydenhuollon ammattihenkilön antamaa määräystä, jonka perusteella apteekki toimittaa potilaalle lääkkeen; lääkemääräys voi olla joko alkuperäinen tai uusittu. Lääkemääräys voidaan välittää apteekkiin kirjallisesti, telefaxilla, puhelimitse tai sähköisesti (Sosiaali- ja terveysministeriön asetus lääkkeen määräämisestä 2003/726). Avohoidon lisäksi lääkemääräys voidaan antaa osasto- tai poliklinikka hoidossa, jolloin lääkkeet annetaan potilaalle hoitotilanteen yhteydessä.</w:t>
      </w:r>
    </w:p>
    <w:p w14:paraId="03F73D32"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lääkitysmerkintä</w:t>
      </w:r>
      <w:r w:rsidRPr="00ED4CFE">
        <w:rPr>
          <w:bCs/>
        </w:rPr>
        <w:t xml:space="preserve"> </w:t>
      </w:r>
      <w:r w:rsidRPr="00ED4CFE">
        <w:t>on potilaskertomukseen tehty merkintä lääkityksestä. Lääkitysmerkintöjä ovat muun muassa lääkemääräysmerkintä, antokirjausmerkinnät tai voimassaoleva lääkitysmerkintä</w:t>
      </w:r>
    </w:p>
    <w:p w14:paraId="3EF34B94" w14:textId="77777777" w:rsidR="00F56113" w:rsidRPr="00ED4CFE" w:rsidRDefault="00F56113" w:rsidP="00F56113">
      <w:pPr>
        <w:pStyle w:val="Luettelokappale"/>
        <w:numPr>
          <w:ilvl w:val="0"/>
          <w:numId w:val="12"/>
        </w:numPr>
      </w:pPr>
      <w:r w:rsidRPr="00CE1AED">
        <w:rPr>
          <w:b/>
          <w:bCs/>
        </w:rPr>
        <w:t>lääkemääräysmerkinnällä</w:t>
      </w:r>
      <w:r w:rsidRPr="00ED4CFE">
        <w:t xml:space="preserve"> tarkoitetaan lääkemääräyksen kirjaamisella potilaskertomukseen tehtävää merkintää, josta selviävät lääkemääräyksen keskeiset tiedot.  Kaikki annetut lääkemääräykset, lääkärinlausunnot, sairaustodistukset, työkyvyttömyystodistukset ja muut todistukset sekä kuntoutussuunnitelma tulee merkitä potilaskertomukseen niiden antamisajankohdan mukaisesti. Sähköisessä potilastietojärjestelmässä edellä mainitut merkinnät voidaan tehdä liittämällä ne kyseiseen palvelutapahtumaan. (Sosiaali- ja terveysministeriön asetus potilasasiakirjoista 2009/298). Lääkkeen määrääjän tulee kirjata kaikki antamansa ja uusimansa lääkemääräykset potilasasiakirjoihin. (Sosiaali- ja terveysministeriön asetus lääkkeen määräämisestä 2003/726)</w:t>
      </w:r>
    </w:p>
    <w:p w14:paraId="16A7513F" w14:textId="77777777" w:rsidR="00F56113" w:rsidRPr="00ED4CFE" w:rsidRDefault="00F56113" w:rsidP="00F56113">
      <w:pPr>
        <w:pStyle w:val="Luettelokappale"/>
        <w:numPr>
          <w:ilvl w:val="0"/>
          <w:numId w:val="12"/>
        </w:numPr>
      </w:pPr>
      <w:r w:rsidRPr="00CE1AED">
        <w:rPr>
          <w:b/>
          <w:bCs/>
        </w:rPr>
        <w:t>lääkkeen antokirjausmerkinnällä</w:t>
      </w:r>
      <w:r w:rsidRPr="00ED4CFE">
        <w:t xml:space="preserve"> tarkoitetaan lääkkeen antamisesta tehtyä merkintää potilaskertomukseen. Antokirjausmerkintä voidaan toteuttaa lääkejakelulistan lääkkeen mukaisena antokirjausmerkintänä tai antokertakohtaisena lääkkeen antokirjausmerkintänä</w:t>
      </w:r>
    </w:p>
    <w:p w14:paraId="2BE4A79E" w14:textId="77777777" w:rsidR="00F56113" w:rsidRPr="00ED4CFE" w:rsidRDefault="00F56113" w:rsidP="00F56113">
      <w:pPr>
        <w:pStyle w:val="Luettelokappale"/>
        <w:numPr>
          <w:ilvl w:val="0"/>
          <w:numId w:val="12"/>
        </w:numPr>
      </w:pPr>
      <w:r w:rsidRPr="00CE1AED">
        <w:rPr>
          <w:b/>
          <w:bCs/>
        </w:rPr>
        <w:t>antokertakohtainen lääkkeen antokirjausmerkintä</w:t>
      </w:r>
      <w:r w:rsidRPr="00ED4CFE">
        <w:t xml:space="preserve"> tarkoittaa potilaskertomukseen tehtävää merkintää erikseen jokaisesta lääkkeen antamisesta</w:t>
      </w:r>
    </w:p>
    <w:p w14:paraId="7DFF280B" w14:textId="77777777" w:rsidR="00F56113" w:rsidRPr="00ED4CFE" w:rsidRDefault="00F56113" w:rsidP="00F56113">
      <w:pPr>
        <w:pStyle w:val="Luettelokappale"/>
        <w:numPr>
          <w:ilvl w:val="0"/>
          <w:numId w:val="12"/>
        </w:numPr>
      </w:pPr>
      <w:r w:rsidRPr="00CE1AED">
        <w:rPr>
          <w:b/>
          <w:bCs/>
        </w:rPr>
        <w:lastRenderedPageBreak/>
        <w:t>lääkejakelulistan mukainen lääkkeen antokirjausmerkintä</w:t>
      </w:r>
      <w:r w:rsidRPr="00ED4CFE">
        <w:t xml:space="preserve"> sisältää tiedon lääkkeen antamisesta, joka toteutetaan osastohoitopotilaan lääkejakelulistan (lääkelistan) mukaisena jatkuvana lääkityksenä. Merkinnästä selviää muun muassa milloin ensimmäinen ja viimeinen lääkkeenanto on toteutettu (muut lääkkeenannot edellisten ajankohtien välillä on toteutettu annostusohjeen mukaisesti) Mikäli lääkkeenannossa tapahtuu poikkeuksia, niin ne kirjataan edellisen kohdan mukaisesti. Potilastietojärjestelmän tulee hallita palveluntuottajan palvelujen toteutuksessa eri palvelupisteissä </w:t>
      </w:r>
      <w:r>
        <w:t xml:space="preserve">tapahtumat </w:t>
      </w:r>
      <w:r w:rsidRPr="00ED4CFE">
        <w:t>lääkkeenantamiset kuten siirtyminen leikkaukseen. Potilaan siirtyessä toiseen hoitopaikkaan, niin viimeksi annetut lääkkeet selviävät viimeisen lääkkeenannon toteutuksesta.</w:t>
      </w:r>
    </w:p>
    <w:p w14:paraId="40B0316C" w14:textId="77777777" w:rsidR="00F56113" w:rsidRPr="00ED4CFE" w:rsidRDefault="00F56113" w:rsidP="00F56113">
      <w:pPr>
        <w:pStyle w:val="Luettelokappale"/>
        <w:numPr>
          <w:ilvl w:val="0"/>
          <w:numId w:val="12"/>
        </w:numPr>
      </w:pPr>
      <w:r w:rsidRPr="00CE1AED">
        <w:rPr>
          <w:b/>
          <w:bCs/>
        </w:rPr>
        <w:t>lääkejakelulista</w:t>
      </w:r>
      <w:r w:rsidRPr="00ED4CFE">
        <w:t xml:space="preserve"> on lista niistä lääkkeistä joiden antaminen toteutetaan osastohoitopotilaan lääkelistan mukaisena jatkuvana lääkityksenä. Lääkejakelulista voi olla myös osa potilastietojärjestelmän sisäistä ”</w:t>
      </w:r>
      <w:r w:rsidRPr="00ED4CFE">
        <w:rPr>
          <w:bCs/>
        </w:rPr>
        <w:t>lääkityslistaa</w:t>
      </w:r>
      <w:r w:rsidRPr="00ED4CFE">
        <w:t>”</w:t>
      </w:r>
    </w:p>
    <w:p w14:paraId="4264C6CA" w14:textId="77777777" w:rsidR="00F56113" w:rsidRPr="00ED4CFE" w:rsidRDefault="00F56113" w:rsidP="00EC0A43">
      <w:pPr>
        <w:pStyle w:val="Luettelokappale"/>
        <w:numPr>
          <w:ilvl w:val="0"/>
          <w:numId w:val="12"/>
        </w:numPr>
      </w:pPr>
      <w:r w:rsidRPr="00CE1AED">
        <w:rPr>
          <w:b/>
          <w:bCs/>
        </w:rPr>
        <w:t>voimassaoleva lääkitysmerkintä</w:t>
      </w:r>
      <w:r w:rsidRPr="00ED4CFE">
        <w:t xml:space="preserve"> on potilaskertomukseen kirjattu luettelo potilaan voimassaolevasta lääkityksestä. Listassa ovat sekä reseptilääkkeet että myös muut määrätyt lääkkeet. Tiedot listan lääkemääräyksistä voidaan saada sähköisesti reseptikeskuksesta, KanTa arkistosta tai potilastietojärjestelmästä tai lähetteen mukana tullees</w:t>
      </w:r>
      <w:r>
        <w:t>ta paperisesta lääkityslistasta tai potilaan resepteitä,</w:t>
      </w:r>
      <w:r w:rsidRPr="00ED4CFE">
        <w:t xml:space="preserve"> lääkepurkeista tai ilmoituksen mukaisesti. </w:t>
      </w:r>
      <w:r w:rsidR="00EC0A43">
        <w:t xml:space="preserve">Mikäli potilaalle on tehty tulotilanteen lääkitysmerkintä, niin tätä merkintää täydennetään lähtötilanteessa määrätyillä tai muutetuilla lääkkeillä. </w:t>
      </w:r>
      <w:r w:rsidRPr="00ED4CFE">
        <w:t>Merkinnässä on lääkemääräyskohtaisesti tieto tiedon lähteestä.</w:t>
      </w:r>
    </w:p>
    <w:p w14:paraId="2F2B02F5" w14:textId="77777777" w:rsidR="00F56113" w:rsidRPr="00ED4CFE" w:rsidRDefault="00F56113" w:rsidP="00F56113">
      <w:pPr>
        <w:pStyle w:val="Luettelokappale"/>
        <w:numPr>
          <w:ilvl w:val="0"/>
          <w:numId w:val="12"/>
        </w:numPr>
      </w:pPr>
      <w:r w:rsidRPr="00CE1AED">
        <w:rPr>
          <w:b/>
          <w:bCs/>
        </w:rPr>
        <w:t>tulotilanteen lääkitysmerkintä</w:t>
      </w:r>
      <w:r w:rsidRPr="00ED4CFE">
        <w:t xml:space="preserve"> on potilaskertomukseen kirjattu luettelo potilaan lääkityksestä palvelutapahtuman tulotilanteessa.</w:t>
      </w:r>
    </w:p>
    <w:p w14:paraId="201D4719" w14:textId="77777777" w:rsidR="00F56113" w:rsidRPr="00ED4CFE" w:rsidRDefault="00F56113" w:rsidP="00F56113">
      <w:pPr>
        <w:pStyle w:val="Luettelokappale"/>
        <w:numPr>
          <w:ilvl w:val="0"/>
          <w:numId w:val="12"/>
        </w:numPr>
        <w:rPr>
          <w:rFonts w:ascii="Times New Roman" w:hAnsi="Times New Roman" w:cs="Times New Roman"/>
          <w:bCs/>
        </w:rPr>
      </w:pPr>
      <w:r w:rsidRPr="00CE1AED">
        <w:rPr>
          <w:b/>
          <w:bCs/>
        </w:rPr>
        <w:t>lääkityslista</w:t>
      </w:r>
      <w:r w:rsidRPr="00ED4CFE">
        <w:rPr>
          <w:bCs/>
        </w:rPr>
        <w:t xml:space="preserve"> </w:t>
      </w:r>
      <w:r w:rsidRPr="00ED4CFE">
        <w:t>on potilaskertomusjärjestelmissä käytetty näkymä</w:t>
      </w:r>
      <w:r>
        <w:t xml:space="preserve"> tai osio</w:t>
      </w:r>
      <w:r w:rsidRPr="00ED4CFE">
        <w:t xml:space="preserve"> lääkityksistä, jonka toiminnallisuus ja sisältö ovat erilaisia eri järjestelmissä. Kyseisen listan tiedoista potilaskertomusjärjestelmä voi tehdä esim. KanTa arkiston CDA R2 mukaisia lääkitysmerkintöjä.</w:t>
      </w:r>
    </w:p>
    <w:p w14:paraId="1E3D589C" w14:textId="77777777" w:rsidR="00F56113" w:rsidRPr="00ED4CFE" w:rsidRDefault="00F56113" w:rsidP="00F56113"/>
    <w:p w14:paraId="327D19F0" w14:textId="77777777" w:rsidR="00FD4552" w:rsidRDefault="000921BA">
      <w:pPr>
        <w:pStyle w:val="Otsikko2"/>
      </w:pPr>
      <w:bookmarkStart w:id="23" w:name="_Toc254091281"/>
      <w:r>
        <w:t xml:space="preserve">Lääkitysmerkintöjen </w:t>
      </w:r>
      <w:r w:rsidR="00FD4552">
        <w:t>näyttömuoto (narrative) sovitettuna sairauskertomusrakenteeseen</w:t>
      </w:r>
      <w:bookmarkEnd w:id="23"/>
    </w:p>
    <w:p w14:paraId="0458C7AF" w14:textId="77777777" w:rsidR="00FD4552" w:rsidRDefault="007F166F">
      <w:pPr>
        <w:rPr>
          <w:sz w:val="24"/>
        </w:rPr>
      </w:pPr>
      <w:r>
        <w:rPr>
          <w:sz w:val="24"/>
        </w:rPr>
        <w:tab/>
        <w:t>Lääkitysmerkinnät noudattavat kertomus ja lomakkeiden määrityksiä.</w:t>
      </w:r>
    </w:p>
    <w:p w14:paraId="5CF14097" w14:textId="77777777" w:rsidR="00144B38" w:rsidRDefault="00144B38">
      <w:pPr>
        <w:rPr>
          <w:sz w:val="24"/>
        </w:rPr>
      </w:pPr>
    </w:p>
    <w:p w14:paraId="2E47CDA7" w14:textId="77777777" w:rsidR="00144B38" w:rsidRDefault="00144B38" w:rsidP="003E1EB4">
      <w:pPr>
        <w:pStyle w:val="Otsikko3"/>
        <w:jc w:val="left"/>
      </w:pPr>
      <w:bookmarkStart w:id="24" w:name="_Toc254091282"/>
      <w:r w:rsidRPr="00D032E0">
        <w:lastRenderedPageBreak/>
        <w:t>tulotilanteen lääkitysmerkintä</w:t>
      </w:r>
      <w:bookmarkEnd w:id="24"/>
    </w:p>
    <w:p w14:paraId="13A94F9F" w14:textId="77777777" w:rsidR="003C35F8" w:rsidRDefault="00920A26" w:rsidP="00E7152B">
      <w:pPr>
        <w:rPr>
          <w:sz w:val="24"/>
          <w:szCs w:val="24"/>
        </w:rPr>
      </w:pPr>
      <w:r>
        <w:rPr>
          <w:sz w:val="24"/>
          <w:szCs w:val="24"/>
        </w:rPr>
        <w:tab/>
      </w:r>
      <w:r w:rsidR="009A7249">
        <w:rPr>
          <w:sz w:val="24"/>
          <w:szCs w:val="24"/>
        </w:rPr>
        <w:t xml:space="preserve">Jos tulotilanteessa on käytettävissä </w:t>
      </w:r>
      <w:r w:rsidR="009A7249" w:rsidRPr="009A7249">
        <w:rPr>
          <w:sz w:val="24"/>
          <w:szCs w:val="24"/>
        </w:rPr>
        <w:t>voimassaoleva lääkehoitomerkintä</w:t>
      </w:r>
      <w:r w:rsidR="009A7249">
        <w:rPr>
          <w:sz w:val="24"/>
          <w:szCs w:val="24"/>
        </w:rPr>
        <w:t xml:space="preserve">, niin se liitetään palvelutapahtumaan (määritys myöhemmin) ja </w:t>
      </w:r>
      <w:r w:rsidR="007E78D4">
        <w:rPr>
          <w:sz w:val="24"/>
          <w:szCs w:val="24"/>
        </w:rPr>
        <w:tab/>
        <w:t xml:space="preserve">muuta tulotilanteen lääkitysmerkintää ei tarvita. Tulotilanteen lääkitysmerkinnän tekee hoitava ammattihenkilö tai tulohaastattelun tekevä </w:t>
      </w:r>
      <w:r w:rsidR="003C35F8">
        <w:rPr>
          <w:sz w:val="24"/>
          <w:szCs w:val="24"/>
        </w:rPr>
        <w:tab/>
      </w:r>
      <w:r w:rsidR="007E78D4">
        <w:rPr>
          <w:sz w:val="24"/>
          <w:szCs w:val="24"/>
        </w:rPr>
        <w:t>hoitohenkilö</w:t>
      </w:r>
      <w:r w:rsidR="003C35F8">
        <w:rPr>
          <w:sz w:val="24"/>
          <w:szCs w:val="24"/>
        </w:rPr>
        <w:t>.</w:t>
      </w:r>
    </w:p>
    <w:p w14:paraId="616032F8" w14:textId="77777777" w:rsidR="009A7249" w:rsidRDefault="007E78D4" w:rsidP="00E7152B">
      <w:pPr>
        <w:rPr>
          <w:sz w:val="24"/>
          <w:szCs w:val="24"/>
        </w:rPr>
      </w:pPr>
      <w:r>
        <w:rPr>
          <w:sz w:val="24"/>
          <w:szCs w:val="24"/>
        </w:rPr>
        <w:t xml:space="preserve"> </w:t>
      </w:r>
    </w:p>
    <w:p w14:paraId="42903460" w14:textId="77777777" w:rsidR="00E7152B" w:rsidRPr="00920A26" w:rsidRDefault="009A7249" w:rsidP="00E7152B">
      <w:pPr>
        <w:rPr>
          <w:sz w:val="24"/>
          <w:szCs w:val="24"/>
        </w:rPr>
      </w:pPr>
      <w:r>
        <w:rPr>
          <w:sz w:val="24"/>
          <w:szCs w:val="24"/>
        </w:rPr>
        <w:tab/>
      </w:r>
      <w:r w:rsidR="00920A26" w:rsidRPr="00920A26">
        <w:rPr>
          <w:sz w:val="24"/>
          <w:szCs w:val="24"/>
        </w:rPr>
        <w:t xml:space="preserve">Merkinnän </w:t>
      </w:r>
      <w:r w:rsidR="00920A26">
        <w:rPr>
          <w:sz w:val="24"/>
          <w:szCs w:val="24"/>
        </w:rPr>
        <w:t>perustiedot:</w:t>
      </w:r>
    </w:p>
    <w:p w14:paraId="31363060" w14:textId="77777777" w:rsidR="00E7152B" w:rsidRDefault="00E7152B" w:rsidP="00920A26">
      <w:pPr>
        <w:ind w:left="1440"/>
        <w:rPr>
          <w:sz w:val="24"/>
        </w:rPr>
      </w:pPr>
      <w:r>
        <w:rPr>
          <w:sz w:val="24"/>
        </w:rPr>
        <w:t>Näkymä</w:t>
      </w:r>
    </w:p>
    <w:p w14:paraId="06EAA321" w14:textId="77777777" w:rsidR="00E7152B" w:rsidRDefault="00E7152B" w:rsidP="00920A26">
      <w:pPr>
        <w:ind w:left="1440"/>
        <w:rPr>
          <w:sz w:val="24"/>
        </w:rPr>
      </w:pPr>
      <w:r>
        <w:rPr>
          <w:sz w:val="24"/>
        </w:rPr>
        <w:tab/>
      </w:r>
      <w:del w:id="25" w:author="Tuomainen Mika" w:date="2020-11-13T10:22:00Z">
        <w:r w:rsidRPr="00DB40DE" w:rsidDel="00CE046A">
          <w:rPr>
            <w:b/>
            <w:sz w:val="24"/>
          </w:rPr>
          <w:delText>LÄÄ</w:delText>
        </w:r>
      </w:del>
      <w:ins w:id="26" w:author="Tuomainen Mika" w:date="2020-11-13T10:22:00Z">
        <w:r w:rsidR="00CE046A">
          <w:rPr>
            <w:b/>
            <w:sz w:val="24"/>
          </w:rPr>
          <w:t>Lääkehoito</w:t>
        </w:r>
      </w:ins>
    </w:p>
    <w:p w14:paraId="7280CAB4" w14:textId="77777777" w:rsidR="005F78F3" w:rsidRPr="00DB40DE" w:rsidRDefault="005F78F3" w:rsidP="00920A26">
      <w:pPr>
        <w:numPr>
          <w:ilvl w:val="2"/>
          <w:numId w:val="4"/>
        </w:numPr>
        <w:tabs>
          <w:tab w:val="clear" w:pos="2160"/>
          <w:tab w:val="num" w:pos="2880"/>
        </w:tabs>
        <w:ind w:left="2880"/>
        <w:rPr>
          <w:b/>
          <w:sz w:val="24"/>
        </w:rPr>
      </w:pPr>
      <w:r w:rsidRPr="00DB40DE">
        <w:rPr>
          <w:b/>
          <w:sz w:val="24"/>
        </w:rPr>
        <w:t>palveluyksikkö</w:t>
      </w:r>
      <w:r>
        <w:rPr>
          <w:b/>
          <w:sz w:val="24"/>
        </w:rPr>
        <w:t xml:space="preserve"> </w:t>
      </w:r>
      <w:r w:rsidRPr="004B2376">
        <w:rPr>
          <w:sz w:val="24"/>
        </w:rPr>
        <w:t>(</w:t>
      </w:r>
      <w:r w:rsidR="00627DE5" w:rsidRPr="00627DE5">
        <w:rPr>
          <w:sz w:val="24"/>
        </w:rPr>
        <w:t>tulotilanteen lääkitysmerkin</w:t>
      </w:r>
      <w:r>
        <w:rPr>
          <w:sz w:val="24"/>
        </w:rPr>
        <w:t>nän tekopaikan palveluyksikkö)</w:t>
      </w:r>
    </w:p>
    <w:p w14:paraId="51ED518D" w14:textId="77777777" w:rsidR="005F78F3" w:rsidRDefault="005F78F3" w:rsidP="00920A26">
      <w:pPr>
        <w:numPr>
          <w:ilvl w:val="2"/>
          <w:numId w:val="4"/>
        </w:numPr>
        <w:tabs>
          <w:tab w:val="clear" w:pos="2160"/>
          <w:tab w:val="num" w:pos="2880"/>
        </w:tabs>
        <w:ind w:left="2880"/>
        <w:rPr>
          <w:sz w:val="24"/>
        </w:rPr>
      </w:pPr>
      <w:r w:rsidRPr="00DB40DE">
        <w:rPr>
          <w:b/>
          <w:sz w:val="24"/>
        </w:rPr>
        <w:t>merkinnän tekijä</w:t>
      </w:r>
      <w:r>
        <w:rPr>
          <w:sz w:val="24"/>
        </w:rPr>
        <w:t xml:space="preserve"> (</w:t>
      </w:r>
      <w:r w:rsidR="00627DE5" w:rsidRPr="00627DE5">
        <w:rPr>
          <w:sz w:val="24"/>
        </w:rPr>
        <w:t>tulotilanteen lääkitysmerkin</w:t>
      </w:r>
      <w:r w:rsidR="00627DE5">
        <w:rPr>
          <w:sz w:val="24"/>
        </w:rPr>
        <w:t>nän</w:t>
      </w:r>
      <w:r>
        <w:rPr>
          <w:sz w:val="24"/>
        </w:rPr>
        <w:t xml:space="preserve"> koostaja)</w:t>
      </w:r>
    </w:p>
    <w:p w14:paraId="185E794C" w14:textId="77777777" w:rsidR="005F78F3" w:rsidRPr="004B2376" w:rsidRDefault="005F78F3" w:rsidP="00920A26">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627DE5" w:rsidRPr="00627DE5">
        <w:rPr>
          <w:sz w:val="24"/>
        </w:rPr>
        <w:t>tulotilanteen lääkitysmerkin</w:t>
      </w:r>
      <w:r w:rsidR="00627DE5">
        <w:rPr>
          <w:sz w:val="24"/>
        </w:rPr>
        <w:t>nän</w:t>
      </w:r>
      <w:r>
        <w:rPr>
          <w:sz w:val="24"/>
        </w:rPr>
        <w:t xml:space="preserve"> tapahtuma-aika) </w:t>
      </w:r>
    </w:p>
    <w:p w14:paraId="7B6021BC" w14:textId="77777777" w:rsidR="005F78F3" w:rsidRDefault="005F78F3" w:rsidP="00920A26">
      <w:pPr>
        <w:ind w:left="1440"/>
        <w:rPr>
          <w:sz w:val="24"/>
        </w:rPr>
      </w:pPr>
      <w:r>
        <w:rPr>
          <w:sz w:val="24"/>
        </w:rPr>
        <w:t>Hoitoprosessin vaihe:</w:t>
      </w:r>
    </w:p>
    <w:p w14:paraId="31FB344A" w14:textId="77777777" w:rsidR="005F78F3" w:rsidRPr="00CB7CE0" w:rsidRDefault="005F78F3" w:rsidP="00920A26">
      <w:pPr>
        <w:ind w:left="1440"/>
        <w:rPr>
          <w:sz w:val="24"/>
        </w:rPr>
      </w:pPr>
      <w:r>
        <w:rPr>
          <w:sz w:val="24"/>
        </w:rPr>
        <w:tab/>
      </w:r>
      <w:r>
        <w:rPr>
          <w:b/>
          <w:sz w:val="24"/>
        </w:rPr>
        <w:t>Tulotilanne</w:t>
      </w:r>
    </w:p>
    <w:p w14:paraId="0D11D2A1" w14:textId="77777777" w:rsidR="005F78F3" w:rsidRDefault="005F78F3" w:rsidP="00920A26">
      <w:pPr>
        <w:ind w:left="1440"/>
        <w:rPr>
          <w:sz w:val="24"/>
        </w:rPr>
      </w:pPr>
      <w:r>
        <w:rPr>
          <w:sz w:val="24"/>
        </w:rPr>
        <w:t>Otsikko:</w:t>
      </w:r>
    </w:p>
    <w:p w14:paraId="7FCA127F" w14:textId="77777777" w:rsidR="005F78F3" w:rsidRDefault="005F78F3" w:rsidP="00920A26">
      <w:pPr>
        <w:ind w:left="1440"/>
        <w:rPr>
          <w:b/>
          <w:sz w:val="24"/>
        </w:rPr>
      </w:pPr>
      <w:r>
        <w:rPr>
          <w:sz w:val="24"/>
        </w:rPr>
        <w:tab/>
      </w:r>
      <w:r w:rsidRPr="00DB40DE">
        <w:rPr>
          <w:b/>
          <w:sz w:val="24"/>
        </w:rPr>
        <w:t>Lääkehoito</w:t>
      </w:r>
    </w:p>
    <w:p w14:paraId="06349231" w14:textId="77777777" w:rsidR="004906CE" w:rsidRDefault="00B61F96" w:rsidP="0008020B">
      <w:pPr>
        <w:rPr>
          <w:sz w:val="24"/>
          <w:szCs w:val="24"/>
        </w:rPr>
      </w:pPr>
      <w:r>
        <w:rPr>
          <w:sz w:val="24"/>
          <w:szCs w:val="24"/>
        </w:rPr>
        <w:tab/>
      </w:r>
    </w:p>
    <w:p w14:paraId="29D9259D" w14:textId="77777777" w:rsidR="0008020B" w:rsidRDefault="004906CE" w:rsidP="0008020B">
      <w:pPr>
        <w:rPr>
          <w:sz w:val="24"/>
          <w:szCs w:val="24"/>
        </w:rPr>
      </w:pPr>
      <w:r>
        <w:rPr>
          <w:sz w:val="24"/>
          <w:szCs w:val="24"/>
        </w:rPr>
        <w:tab/>
      </w:r>
      <w:r w:rsidR="0008020B" w:rsidRPr="00920A26">
        <w:rPr>
          <w:sz w:val="24"/>
          <w:szCs w:val="24"/>
        </w:rPr>
        <w:t xml:space="preserve">Merkinnän </w:t>
      </w:r>
      <w:r w:rsidR="0008020B">
        <w:rPr>
          <w:sz w:val="24"/>
          <w:szCs w:val="24"/>
        </w:rPr>
        <w:t>näyttötiedot</w:t>
      </w:r>
      <w:r>
        <w:rPr>
          <w:sz w:val="24"/>
          <w:szCs w:val="24"/>
        </w:rPr>
        <w:t xml:space="preserve"> </w:t>
      </w:r>
      <w:r w:rsidRPr="004906CE">
        <w:rPr>
          <w:sz w:val="24"/>
          <w:szCs w:val="24"/>
        </w:rPr>
        <w:t>avohoitopotilaan ja osastoho</w:t>
      </w:r>
      <w:r>
        <w:rPr>
          <w:sz w:val="24"/>
          <w:szCs w:val="24"/>
        </w:rPr>
        <w:t>itopotilaan lääkemääräysmerkinnän pakollisten tietojen lisäksi</w:t>
      </w:r>
      <w:r w:rsidR="0008020B">
        <w:rPr>
          <w:sz w:val="24"/>
          <w:szCs w:val="24"/>
        </w:rPr>
        <w:t>:</w:t>
      </w:r>
    </w:p>
    <w:p w14:paraId="0A84BA46" w14:textId="77777777" w:rsidR="0008020B" w:rsidRPr="00ED4D31" w:rsidRDefault="0008020B" w:rsidP="0008020B">
      <w:pPr>
        <w:numPr>
          <w:ilvl w:val="1"/>
          <w:numId w:val="19"/>
        </w:numPr>
        <w:rPr>
          <w:sz w:val="24"/>
          <w:szCs w:val="24"/>
        </w:rPr>
      </w:pPr>
      <w:r>
        <w:rPr>
          <w:sz w:val="24"/>
          <w:szCs w:val="24"/>
        </w:rPr>
        <w:t>lääkkeen määrääjä</w:t>
      </w:r>
    </w:p>
    <w:p w14:paraId="20EAD8C9" w14:textId="77777777" w:rsidR="0008020B" w:rsidRDefault="0008020B" w:rsidP="0008020B">
      <w:pPr>
        <w:numPr>
          <w:ilvl w:val="1"/>
          <w:numId w:val="19"/>
        </w:numPr>
        <w:rPr>
          <w:sz w:val="24"/>
          <w:szCs w:val="24"/>
        </w:rPr>
      </w:pPr>
      <w:r>
        <w:rPr>
          <w:sz w:val="24"/>
          <w:szCs w:val="24"/>
        </w:rPr>
        <w:t>määräyksen ajankohta</w:t>
      </w:r>
    </w:p>
    <w:p w14:paraId="6C8B6A30" w14:textId="77777777" w:rsidR="00896A7B" w:rsidRPr="00ED4D31" w:rsidRDefault="00A30B11" w:rsidP="0008020B">
      <w:pPr>
        <w:numPr>
          <w:ilvl w:val="1"/>
          <w:numId w:val="19"/>
        </w:numPr>
        <w:rPr>
          <w:sz w:val="24"/>
          <w:szCs w:val="24"/>
        </w:rPr>
      </w:pPr>
      <w:r>
        <w:rPr>
          <w:sz w:val="24"/>
          <w:szCs w:val="24"/>
        </w:rPr>
        <w:t>palveluyksikkö</w:t>
      </w:r>
    </w:p>
    <w:p w14:paraId="3B75A51B" w14:textId="77777777" w:rsidR="0008020B" w:rsidRPr="0008020B" w:rsidRDefault="0008020B" w:rsidP="0008020B">
      <w:pPr>
        <w:numPr>
          <w:ilvl w:val="1"/>
          <w:numId w:val="19"/>
        </w:numPr>
        <w:rPr>
          <w:sz w:val="24"/>
          <w:szCs w:val="24"/>
        </w:rPr>
      </w:pPr>
      <w:r>
        <w:rPr>
          <w:sz w:val="24"/>
          <w:szCs w:val="24"/>
        </w:rPr>
        <w:t>tiedon lähde</w:t>
      </w:r>
    </w:p>
    <w:p w14:paraId="2B4BC56A" w14:textId="77777777" w:rsidR="004906CE" w:rsidRDefault="0008020B" w:rsidP="0008020B">
      <w:pPr>
        <w:rPr>
          <w:sz w:val="24"/>
          <w:szCs w:val="24"/>
        </w:rPr>
      </w:pPr>
      <w:r>
        <w:rPr>
          <w:sz w:val="24"/>
          <w:szCs w:val="24"/>
        </w:rPr>
        <w:tab/>
      </w:r>
    </w:p>
    <w:p w14:paraId="14E14DB9" w14:textId="77777777" w:rsidR="0008020B" w:rsidRPr="00920A26" w:rsidRDefault="004906CE" w:rsidP="0008020B">
      <w:pPr>
        <w:rPr>
          <w:sz w:val="24"/>
          <w:szCs w:val="24"/>
        </w:rPr>
      </w:pPr>
      <w:r>
        <w:rPr>
          <w:sz w:val="24"/>
          <w:szCs w:val="24"/>
        </w:rPr>
        <w:tab/>
      </w:r>
      <w:r w:rsidR="0008020B">
        <w:rPr>
          <w:sz w:val="24"/>
          <w:szCs w:val="24"/>
        </w:rPr>
        <w:t>Esimerkki:</w:t>
      </w:r>
    </w:p>
    <w:p w14:paraId="226F805C" w14:textId="77777777" w:rsidR="002A6CB3" w:rsidRPr="002A6CB3" w:rsidRDefault="002A6CB3" w:rsidP="003851C2">
      <w:pPr>
        <w:ind w:left="1440"/>
      </w:pPr>
      <w:del w:id="27" w:author="Tuomainen Mika" w:date="2020-11-13T10:22:00Z">
        <w:r w:rsidRPr="002A6CB3" w:rsidDel="00CE046A">
          <w:rPr>
            <w:b/>
            <w:bCs/>
            <w:color w:val="008000"/>
          </w:rPr>
          <w:delText>LÄÄ</w:delText>
        </w:r>
        <w:r w:rsidRPr="002A6CB3" w:rsidDel="00CE046A">
          <w:delText xml:space="preserve"> </w:delText>
        </w:r>
      </w:del>
      <w:ins w:id="28" w:author="Tuomainen Mika" w:date="2020-11-13T10:22:00Z">
        <w:r w:rsidR="00CE046A">
          <w:rPr>
            <w:b/>
            <w:bCs/>
            <w:color w:val="008000"/>
          </w:rPr>
          <w:t>Lääkehoito</w:t>
        </w:r>
        <w:r w:rsidR="00CE046A" w:rsidRPr="002A6CB3">
          <w:t xml:space="preserve"> </w:t>
        </w:r>
      </w:ins>
    </w:p>
    <w:p w14:paraId="2A9C0E35" w14:textId="77777777" w:rsidR="002A6CB3" w:rsidRPr="002A6CB3" w:rsidRDefault="00E03A59" w:rsidP="003851C2">
      <w:pPr>
        <w:ind w:left="2160"/>
      </w:pPr>
      <w:r>
        <w:t>Yhteispäivystys</w:t>
      </w:r>
      <w:r>
        <w:br/>
        <w:t xml:space="preserve">Tarkka, </w:t>
      </w:r>
      <w:r w:rsidR="007F166F">
        <w:t>Lasse</w:t>
      </w:r>
      <w:r w:rsidR="002A6CB3" w:rsidRPr="002A6CB3">
        <w:t xml:space="preserve"> Ap</w:t>
      </w:r>
      <w:r>
        <w:t>ulaislääkäri</w:t>
      </w:r>
      <w:r>
        <w:br/>
        <w:t>11.01.2010 22:12:15</w:t>
      </w:r>
      <w:r w:rsidR="002A6CB3" w:rsidRPr="002A6CB3">
        <w:br/>
      </w:r>
      <w:r w:rsidR="002A6CB3" w:rsidRPr="002A6CB3">
        <w:rPr>
          <w:b/>
          <w:bCs/>
          <w:color w:val="008000"/>
        </w:rPr>
        <w:t>Tulotilanne</w:t>
      </w:r>
      <w:r w:rsidR="002A6CB3" w:rsidRPr="002A6CB3">
        <w:t xml:space="preserve"> </w:t>
      </w:r>
    </w:p>
    <w:p w14:paraId="3FD9D75A" w14:textId="77777777" w:rsidR="00271262" w:rsidRDefault="002A6CB3" w:rsidP="003851C2">
      <w:pPr>
        <w:ind w:left="2880"/>
      </w:pPr>
      <w:r w:rsidRPr="002A6CB3">
        <w:rPr>
          <w:b/>
          <w:bCs/>
          <w:color w:val="008000"/>
        </w:rPr>
        <w:t>Lääkehoito</w:t>
      </w:r>
      <w:r w:rsidRPr="002A6CB3">
        <w:t xml:space="preserve"> </w:t>
      </w:r>
    </w:p>
    <w:p w14:paraId="23277834" w14:textId="77777777" w:rsidR="00271262" w:rsidRPr="00A30B11" w:rsidRDefault="00271262" w:rsidP="00A30B11">
      <w:pPr>
        <w:ind w:left="3600"/>
      </w:pPr>
      <w:r w:rsidRPr="00271262">
        <w:t xml:space="preserve">NORVASC 5 mg tabletti, amlodipiinibesilaatti, 6x28 fol, 1 tabletti kerran vuorokaudessa., Kohonneen verenpaineen hoitoon., Markka, Timo Apulaislääkäri, 10.09.2009 14:17:22, Testi terveyskeskus, tiedon lähde: reseptikeskus </w:t>
      </w:r>
    </w:p>
    <w:p w14:paraId="3C3B3AEF" w14:textId="77777777" w:rsidR="00271262" w:rsidRPr="00A30B11" w:rsidRDefault="00271262" w:rsidP="00A30B11">
      <w:pPr>
        <w:ind w:left="3600"/>
      </w:pPr>
    </w:p>
    <w:p w14:paraId="4750A6B6" w14:textId="77777777" w:rsidR="00271262" w:rsidRPr="00271262" w:rsidRDefault="00271262" w:rsidP="00A30B11">
      <w:pPr>
        <w:ind w:left="3600"/>
      </w:pPr>
      <w:r w:rsidRPr="00271262">
        <w:t xml:space="preserve">ORLOC 5 mg tabletti, kalvopäällysteinen, bisoprololifumaraatti, 3x100 fol, 1 tabletti kerran vuorokaudessa., Kohonneen verenpaineen hoitoon., Markka, Timo Apulaislääkäri, 10.09.2009 14:17:22, Testi terveyskeskus, tiedon lähde: reseptikeskus </w:t>
      </w:r>
    </w:p>
    <w:p w14:paraId="7C185D52" w14:textId="77777777" w:rsidR="00271262" w:rsidRPr="00A30B11" w:rsidRDefault="00271262" w:rsidP="00A30B11">
      <w:pPr>
        <w:ind w:left="3600"/>
      </w:pPr>
    </w:p>
    <w:p w14:paraId="4DC0FE63" w14:textId="77777777" w:rsidR="00271262" w:rsidRPr="00271262" w:rsidRDefault="00271262" w:rsidP="00A30B11">
      <w:pPr>
        <w:ind w:left="3600"/>
      </w:pPr>
      <w:r w:rsidRPr="00271262">
        <w:t xml:space="preserve">DIGOXIN 0,25 tabletti, digoksiini, 4x100 , 1 tabletti kerran vuorokaudessa., Sydämen vajaatoimintaan., Markka, Timo Apulaislääkäri, 10.09.2009 14:17:22, Testi terveyskeskus, tiedon lähde: reseptikeskus </w:t>
      </w:r>
    </w:p>
    <w:p w14:paraId="7FEBEF82" w14:textId="77777777" w:rsidR="00271262" w:rsidRPr="00A30B11" w:rsidRDefault="00271262" w:rsidP="00A30B11">
      <w:pPr>
        <w:ind w:left="3600"/>
      </w:pPr>
    </w:p>
    <w:p w14:paraId="19503C60" w14:textId="77777777" w:rsidR="00433E85" w:rsidRDefault="00433E85" w:rsidP="00433E85">
      <w:pPr>
        <w:ind w:left="3600"/>
      </w:pPr>
      <w:r w:rsidRPr="004A7CAA">
        <w:t>MAREVAN FORTE 5 mg tabletti, varfariininatrium, 2x100 , 1 tabletti kerran vuorokaudessa., Verisuonitukosten estoon. , Markka, Timo Apulaislääkäri, 10.09.2009 14:17:22, Testi terveyskeskus, tiedon lähde: reseptikeskus</w:t>
      </w:r>
    </w:p>
    <w:p w14:paraId="3628E2F3" w14:textId="77777777" w:rsidR="00E7152B" w:rsidRPr="00E7152B" w:rsidRDefault="00E7152B" w:rsidP="00E7152B"/>
    <w:p w14:paraId="59976755" w14:textId="77777777" w:rsidR="00144B38" w:rsidRDefault="00627DE5" w:rsidP="003E1EB4">
      <w:pPr>
        <w:pStyle w:val="Otsikko3"/>
        <w:jc w:val="left"/>
      </w:pPr>
      <w:bookmarkStart w:id="29" w:name="_Toc254091283"/>
      <w:r w:rsidRPr="00D032E0">
        <w:t xml:space="preserve">avohoitopotilaan </w:t>
      </w:r>
      <w:r>
        <w:t xml:space="preserve">ja </w:t>
      </w:r>
      <w:r w:rsidR="00144B38" w:rsidRPr="00D032E0">
        <w:t>osastohoitopotilaan lääkemääräysmerkintä</w:t>
      </w:r>
      <w:bookmarkEnd w:id="29"/>
    </w:p>
    <w:p w14:paraId="206406AA" w14:textId="77777777" w:rsidR="00B61F96" w:rsidRPr="00920A26" w:rsidRDefault="00B61F96" w:rsidP="00B61F96">
      <w:pPr>
        <w:rPr>
          <w:sz w:val="24"/>
          <w:szCs w:val="24"/>
        </w:rPr>
      </w:pPr>
      <w:r>
        <w:rPr>
          <w:sz w:val="24"/>
          <w:szCs w:val="24"/>
        </w:rPr>
        <w:tab/>
      </w:r>
      <w:r w:rsidRPr="00920A26">
        <w:rPr>
          <w:sz w:val="24"/>
          <w:szCs w:val="24"/>
        </w:rPr>
        <w:t xml:space="preserve">Merkinnän </w:t>
      </w:r>
      <w:r>
        <w:rPr>
          <w:sz w:val="24"/>
          <w:szCs w:val="24"/>
        </w:rPr>
        <w:t>perustiedot:</w:t>
      </w:r>
    </w:p>
    <w:p w14:paraId="386078FB" w14:textId="77777777" w:rsidR="00E7152B" w:rsidRDefault="00E7152B" w:rsidP="00ED4D31">
      <w:pPr>
        <w:ind w:left="1440"/>
        <w:rPr>
          <w:sz w:val="24"/>
        </w:rPr>
      </w:pPr>
      <w:r>
        <w:rPr>
          <w:sz w:val="24"/>
        </w:rPr>
        <w:t>Näkymä</w:t>
      </w:r>
    </w:p>
    <w:p w14:paraId="680E0B20" w14:textId="77777777" w:rsidR="00E7152B" w:rsidRDefault="00E7152B" w:rsidP="00ED4D31">
      <w:pPr>
        <w:ind w:left="1440"/>
        <w:rPr>
          <w:sz w:val="24"/>
        </w:rPr>
      </w:pPr>
      <w:r>
        <w:rPr>
          <w:sz w:val="24"/>
        </w:rPr>
        <w:tab/>
      </w:r>
      <w:del w:id="30" w:author="Tuomainen Mika" w:date="2020-11-13T10:23:00Z">
        <w:r w:rsidRPr="00DB40DE" w:rsidDel="00CE046A">
          <w:rPr>
            <w:b/>
            <w:sz w:val="24"/>
          </w:rPr>
          <w:delText>LÄÄ</w:delText>
        </w:r>
      </w:del>
      <w:ins w:id="31" w:author="Tuomainen Mika" w:date="2020-11-13T10:23:00Z">
        <w:r w:rsidR="00CE046A">
          <w:rPr>
            <w:b/>
            <w:sz w:val="24"/>
          </w:rPr>
          <w:t>Lääkehoito</w:t>
        </w:r>
      </w:ins>
    </w:p>
    <w:p w14:paraId="7DCDB193" w14:textId="77777777" w:rsidR="00E7152B" w:rsidRPr="00DB40DE" w:rsidRDefault="00E7152B" w:rsidP="00ED4D31">
      <w:pPr>
        <w:numPr>
          <w:ilvl w:val="2"/>
          <w:numId w:val="4"/>
        </w:numPr>
        <w:tabs>
          <w:tab w:val="clear" w:pos="2160"/>
          <w:tab w:val="num" w:pos="2880"/>
        </w:tabs>
        <w:ind w:left="2880"/>
        <w:rPr>
          <w:b/>
          <w:sz w:val="24"/>
        </w:rPr>
      </w:pPr>
      <w:r w:rsidRPr="00DB40DE">
        <w:rPr>
          <w:b/>
          <w:sz w:val="24"/>
        </w:rPr>
        <w:t>palveluyksikkö</w:t>
      </w:r>
    </w:p>
    <w:p w14:paraId="57224445" w14:textId="77777777" w:rsidR="00E7152B" w:rsidRDefault="00E7152B" w:rsidP="00ED4D31">
      <w:pPr>
        <w:numPr>
          <w:ilvl w:val="2"/>
          <w:numId w:val="4"/>
        </w:numPr>
        <w:tabs>
          <w:tab w:val="clear" w:pos="2160"/>
          <w:tab w:val="num" w:pos="2880"/>
        </w:tabs>
        <w:ind w:left="2880"/>
        <w:rPr>
          <w:sz w:val="24"/>
        </w:rPr>
      </w:pPr>
      <w:r w:rsidRPr="00DB40DE">
        <w:rPr>
          <w:b/>
          <w:sz w:val="24"/>
        </w:rPr>
        <w:t>merkinnän tekijä</w:t>
      </w:r>
    </w:p>
    <w:p w14:paraId="58A1EC3F" w14:textId="77777777" w:rsidR="00E7152B" w:rsidRPr="00DB40DE" w:rsidRDefault="00E7152B" w:rsidP="00ED4D31">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1A1ABC">
        <w:rPr>
          <w:sz w:val="24"/>
        </w:rPr>
        <w:t>lääkemääräysmerkinnän</w:t>
      </w:r>
      <w:r>
        <w:rPr>
          <w:sz w:val="24"/>
        </w:rPr>
        <w:t xml:space="preserve"> tapahtuma</w:t>
      </w:r>
      <w:r w:rsidR="001A1ABC">
        <w:rPr>
          <w:sz w:val="24"/>
        </w:rPr>
        <w:t>)</w:t>
      </w:r>
    </w:p>
    <w:p w14:paraId="56F11D47" w14:textId="77777777" w:rsidR="00E7152B" w:rsidRDefault="00E7152B" w:rsidP="00ED4D31">
      <w:pPr>
        <w:ind w:left="1440"/>
        <w:rPr>
          <w:sz w:val="24"/>
        </w:rPr>
      </w:pPr>
      <w:r>
        <w:rPr>
          <w:sz w:val="24"/>
        </w:rPr>
        <w:t>Hoitoprosessin vaihe:</w:t>
      </w:r>
    </w:p>
    <w:p w14:paraId="7AFD1850" w14:textId="77777777" w:rsidR="00E7152B" w:rsidRDefault="00E7152B" w:rsidP="00ED4D31">
      <w:pPr>
        <w:ind w:left="1440"/>
        <w:rPr>
          <w:sz w:val="24"/>
        </w:rPr>
      </w:pPr>
      <w:r>
        <w:rPr>
          <w:sz w:val="24"/>
        </w:rPr>
        <w:tab/>
      </w:r>
      <w:r w:rsidRPr="00DB40DE">
        <w:rPr>
          <w:b/>
          <w:sz w:val="24"/>
        </w:rPr>
        <w:t>Hoidon suunnittelu</w:t>
      </w:r>
      <w:r>
        <w:rPr>
          <w:sz w:val="24"/>
        </w:rPr>
        <w:t xml:space="preserve"> (esim. lääkemääräyksen antaminen)</w:t>
      </w:r>
    </w:p>
    <w:p w14:paraId="5A9AA800" w14:textId="77777777" w:rsidR="00E7152B" w:rsidRDefault="00E7152B" w:rsidP="00ED4D31">
      <w:pPr>
        <w:ind w:left="1440"/>
        <w:rPr>
          <w:sz w:val="24"/>
        </w:rPr>
      </w:pPr>
      <w:r>
        <w:rPr>
          <w:sz w:val="24"/>
        </w:rPr>
        <w:t>Otsikko:</w:t>
      </w:r>
    </w:p>
    <w:p w14:paraId="7A2BFA6A" w14:textId="77777777" w:rsidR="00E7152B" w:rsidRPr="00DB40DE" w:rsidRDefault="00E7152B" w:rsidP="00ED4D31">
      <w:pPr>
        <w:ind w:left="720"/>
        <w:rPr>
          <w:b/>
          <w:sz w:val="24"/>
        </w:rPr>
      </w:pPr>
      <w:r>
        <w:rPr>
          <w:sz w:val="24"/>
        </w:rPr>
        <w:tab/>
      </w:r>
      <w:r>
        <w:rPr>
          <w:sz w:val="24"/>
        </w:rPr>
        <w:tab/>
      </w:r>
      <w:r w:rsidRPr="00DB40DE">
        <w:rPr>
          <w:b/>
          <w:sz w:val="24"/>
        </w:rPr>
        <w:t>Lääkehoito</w:t>
      </w:r>
    </w:p>
    <w:p w14:paraId="04329C5D" w14:textId="77777777" w:rsidR="007F166F" w:rsidRDefault="00B61F96" w:rsidP="00B61F96">
      <w:pPr>
        <w:rPr>
          <w:sz w:val="24"/>
          <w:szCs w:val="24"/>
        </w:rPr>
      </w:pPr>
      <w:r>
        <w:rPr>
          <w:sz w:val="24"/>
          <w:szCs w:val="24"/>
        </w:rPr>
        <w:tab/>
      </w:r>
    </w:p>
    <w:p w14:paraId="24A545F9" w14:textId="77777777" w:rsidR="00B61F96" w:rsidRDefault="007F166F" w:rsidP="00B61F96">
      <w:pPr>
        <w:rPr>
          <w:sz w:val="24"/>
          <w:szCs w:val="24"/>
        </w:rPr>
      </w:pPr>
      <w:r>
        <w:rPr>
          <w:sz w:val="24"/>
          <w:szCs w:val="24"/>
        </w:rPr>
        <w:tab/>
      </w:r>
      <w:r w:rsidR="00B61F96" w:rsidRPr="00920A26">
        <w:rPr>
          <w:sz w:val="24"/>
          <w:szCs w:val="24"/>
        </w:rPr>
        <w:t xml:space="preserve">Merkinnän </w:t>
      </w:r>
      <w:r w:rsidR="00B61F96">
        <w:rPr>
          <w:sz w:val="24"/>
          <w:szCs w:val="24"/>
        </w:rPr>
        <w:t>näyttötiedot:</w:t>
      </w:r>
    </w:p>
    <w:p w14:paraId="737A1F0C" w14:textId="77777777" w:rsidR="00ED4D31" w:rsidRPr="00ED4D31" w:rsidRDefault="00ED4D31" w:rsidP="006F0AF9">
      <w:pPr>
        <w:numPr>
          <w:ilvl w:val="1"/>
          <w:numId w:val="23"/>
        </w:numPr>
        <w:rPr>
          <w:sz w:val="24"/>
          <w:szCs w:val="24"/>
        </w:rPr>
      </w:pPr>
      <w:r w:rsidRPr="00ED4D31">
        <w:rPr>
          <w:sz w:val="24"/>
          <w:szCs w:val="24"/>
        </w:rPr>
        <w:t>kauppanimi (jos ei ole kauppanimeä, näytetään vain vaikuttava aine) - pakollinen,</w:t>
      </w:r>
    </w:p>
    <w:p w14:paraId="2F05F50A" w14:textId="77777777" w:rsidR="00ED4D31" w:rsidRPr="007E3436" w:rsidRDefault="00ED4D31" w:rsidP="006F0AF9">
      <w:pPr>
        <w:numPr>
          <w:ilvl w:val="1"/>
          <w:numId w:val="23"/>
        </w:numPr>
        <w:rPr>
          <w:sz w:val="24"/>
          <w:szCs w:val="24"/>
        </w:rPr>
      </w:pPr>
      <w:r w:rsidRPr="00ED4D31">
        <w:rPr>
          <w:sz w:val="24"/>
          <w:szCs w:val="24"/>
        </w:rPr>
        <w:t>vahvuus</w:t>
      </w:r>
      <w:r w:rsidR="007E3436">
        <w:rPr>
          <w:sz w:val="24"/>
          <w:szCs w:val="24"/>
        </w:rPr>
        <w:t xml:space="preserve"> ja </w:t>
      </w:r>
      <w:r w:rsidRPr="007E3436">
        <w:rPr>
          <w:sz w:val="24"/>
          <w:szCs w:val="24"/>
        </w:rPr>
        <w:t xml:space="preserve">vahvuuden yksikkö, </w:t>
      </w:r>
    </w:p>
    <w:p w14:paraId="129646D8" w14:textId="77777777" w:rsidR="00ED4D31" w:rsidRPr="007E3436" w:rsidRDefault="00ED4D31" w:rsidP="006F0AF9">
      <w:pPr>
        <w:numPr>
          <w:ilvl w:val="1"/>
          <w:numId w:val="23"/>
        </w:numPr>
        <w:rPr>
          <w:sz w:val="24"/>
          <w:szCs w:val="24"/>
        </w:rPr>
      </w:pPr>
      <w:r w:rsidRPr="00ED4D31">
        <w:rPr>
          <w:sz w:val="24"/>
          <w:szCs w:val="24"/>
        </w:rPr>
        <w:t xml:space="preserve">lääkemuoto, </w:t>
      </w:r>
    </w:p>
    <w:p w14:paraId="2A288784" w14:textId="77777777" w:rsidR="0055147F" w:rsidRDefault="0055147F" w:rsidP="0055147F">
      <w:pPr>
        <w:numPr>
          <w:ilvl w:val="1"/>
          <w:numId w:val="23"/>
        </w:numPr>
        <w:rPr>
          <w:sz w:val="24"/>
          <w:szCs w:val="24"/>
        </w:rPr>
      </w:pPr>
      <w:r w:rsidRPr="00ED4D31">
        <w:rPr>
          <w:sz w:val="24"/>
          <w:szCs w:val="24"/>
        </w:rPr>
        <w:t xml:space="preserve">vaikuttava aine </w:t>
      </w:r>
    </w:p>
    <w:p w14:paraId="6FE38B85" w14:textId="77777777" w:rsidR="00ED4D31" w:rsidRDefault="0039067F" w:rsidP="006F0AF9">
      <w:pPr>
        <w:numPr>
          <w:ilvl w:val="1"/>
          <w:numId w:val="23"/>
        </w:numPr>
        <w:rPr>
          <w:sz w:val="24"/>
          <w:szCs w:val="24"/>
        </w:rPr>
      </w:pPr>
      <w:r>
        <w:rPr>
          <w:sz w:val="24"/>
          <w:szCs w:val="24"/>
        </w:rPr>
        <w:t xml:space="preserve">määrätty </w:t>
      </w:r>
      <w:r w:rsidR="00ED4D31" w:rsidRPr="00ED4D31">
        <w:rPr>
          <w:sz w:val="24"/>
          <w:szCs w:val="24"/>
        </w:rPr>
        <w:t xml:space="preserve">lääkemäärä </w:t>
      </w:r>
      <w:r>
        <w:rPr>
          <w:sz w:val="24"/>
          <w:szCs w:val="24"/>
        </w:rPr>
        <w:t>–</w:t>
      </w:r>
      <w:r w:rsidR="00ED4D31" w:rsidRPr="00ED4D31">
        <w:rPr>
          <w:sz w:val="24"/>
          <w:szCs w:val="24"/>
        </w:rPr>
        <w:t xml:space="preserve"> pakollinen</w:t>
      </w:r>
    </w:p>
    <w:p w14:paraId="076C72D8" w14:textId="77777777" w:rsidR="0039067F" w:rsidRDefault="0039067F" w:rsidP="006F0AF9">
      <w:pPr>
        <w:numPr>
          <w:ilvl w:val="2"/>
          <w:numId w:val="23"/>
        </w:numPr>
        <w:rPr>
          <w:sz w:val="24"/>
          <w:szCs w:val="24"/>
        </w:rPr>
      </w:pPr>
      <w:r w:rsidRPr="0039067F">
        <w:rPr>
          <w:sz w:val="24"/>
          <w:szCs w:val="24"/>
        </w:rPr>
        <w:t>Pakkaus</w:t>
      </w:r>
    </w:p>
    <w:p w14:paraId="667E6FF4" w14:textId="77777777" w:rsidR="00282642" w:rsidRDefault="00282642" w:rsidP="00282642">
      <w:pPr>
        <w:numPr>
          <w:ilvl w:val="3"/>
          <w:numId w:val="23"/>
        </w:numPr>
        <w:rPr>
          <w:sz w:val="24"/>
          <w:szCs w:val="24"/>
        </w:rPr>
      </w:pPr>
      <w:r>
        <w:rPr>
          <w:sz w:val="24"/>
          <w:szCs w:val="24"/>
        </w:rPr>
        <w:t>pakkausten lukumäärä x</w:t>
      </w:r>
    </w:p>
    <w:p w14:paraId="1B99D948" w14:textId="77777777" w:rsidR="000A672B" w:rsidRPr="00895BBF" w:rsidRDefault="000A672B" w:rsidP="00895BBF">
      <w:pPr>
        <w:numPr>
          <w:ilvl w:val="3"/>
          <w:numId w:val="23"/>
        </w:numPr>
        <w:rPr>
          <w:sz w:val="24"/>
          <w:szCs w:val="24"/>
        </w:rPr>
      </w:pPr>
      <w:r>
        <w:rPr>
          <w:sz w:val="24"/>
          <w:szCs w:val="24"/>
        </w:rPr>
        <w:t>pakkauskoko</w:t>
      </w:r>
      <w:r w:rsidR="00895BBF" w:rsidRPr="00895BBF">
        <w:t xml:space="preserve"> </w:t>
      </w:r>
      <w:r w:rsidR="00895BBF" w:rsidRPr="00895BBF">
        <w:rPr>
          <w:sz w:val="24"/>
          <w:szCs w:val="24"/>
        </w:rPr>
        <w:t xml:space="preserve">tekstimuotoisena </w:t>
      </w:r>
      <w:r w:rsidR="00A14673">
        <w:rPr>
          <w:sz w:val="24"/>
          <w:szCs w:val="24"/>
        </w:rPr>
        <w:t xml:space="preserve">– pakollinen (saadaan </w:t>
      </w:r>
      <w:r w:rsidR="00895BBF">
        <w:rPr>
          <w:sz w:val="24"/>
          <w:szCs w:val="24"/>
        </w:rPr>
        <w:t xml:space="preserve">yleensä </w:t>
      </w:r>
      <w:r w:rsidR="00A14673">
        <w:rPr>
          <w:sz w:val="24"/>
          <w:szCs w:val="24"/>
        </w:rPr>
        <w:t>lääketietokannasta)</w:t>
      </w:r>
    </w:p>
    <w:p w14:paraId="7831595F" w14:textId="77777777" w:rsidR="0039067F" w:rsidRDefault="0039067F" w:rsidP="006F0AF9">
      <w:pPr>
        <w:numPr>
          <w:ilvl w:val="2"/>
          <w:numId w:val="23"/>
        </w:numPr>
        <w:rPr>
          <w:sz w:val="24"/>
          <w:szCs w:val="24"/>
        </w:rPr>
      </w:pPr>
      <w:r w:rsidRPr="0039067F">
        <w:rPr>
          <w:sz w:val="24"/>
          <w:szCs w:val="24"/>
        </w:rPr>
        <w:lastRenderedPageBreak/>
        <w:t>Kokonaismäärä</w:t>
      </w:r>
    </w:p>
    <w:p w14:paraId="183E96E3" w14:textId="77777777" w:rsidR="000A672B" w:rsidRDefault="000A672B" w:rsidP="000A672B">
      <w:pPr>
        <w:numPr>
          <w:ilvl w:val="3"/>
          <w:numId w:val="23"/>
        </w:numPr>
        <w:rPr>
          <w:sz w:val="24"/>
          <w:szCs w:val="24"/>
        </w:rPr>
      </w:pPr>
      <w:r>
        <w:rPr>
          <w:sz w:val="24"/>
          <w:szCs w:val="24"/>
        </w:rPr>
        <w:t>määrä</w:t>
      </w:r>
    </w:p>
    <w:p w14:paraId="342F423B" w14:textId="77777777" w:rsidR="000A672B" w:rsidRDefault="000A672B" w:rsidP="000A672B">
      <w:pPr>
        <w:numPr>
          <w:ilvl w:val="3"/>
          <w:numId w:val="23"/>
        </w:numPr>
        <w:rPr>
          <w:sz w:val="24"/>
          <w:szCs w:val="24"/>
        </w:rPr>
      </w:pPr>
      <w:r>
        <w:rPr>
          <w:sz w:val="24"/>
          <w:szCs w:val="24"/>
        </w:rPr>
        <w:t>määrän yksikkö</w:t>
      </w:r>
    </w:p>
    <w:p w14:paraId="140C9B04" w14:textId="77777777" w:rsidR="0039067F" w:rsidRDefault="0039067F" w:rsidP="006F0AF9">
      <w:pPr>
        <w:numPr>
          <w:ilvl w:val="2"/>
          <w:numId w:val="23"/>
        </w:numPr>
        <w:rPr>
          <w:sz w:val="24"/>
          <w:szCs w:val="24"/>
        </w:rPr>
      </w:pPr>
      <w:r w:rsidRPr="0039067F">
        <w:rPr>
          <w:sz w:val="24"/>
          <w:szCs w:val="24"/>
        </w:rPr>
        <w:t>Lääkehoidon kestoaika</w:t>
      </w:r>
      <w:r w:rsidR="005D0A27">
        <w:rPr>
          <w:sz w:val="24"/>
          <w:szCs w:val="24"/>
        </w:rPr>
        <w:t xml:space="preserve"> – n vuoden annos, n</w:t>
      </w:r>
      <w:r w:rsidR="00136ADB">
        <w:rPr>
          <w:sz w:val="24"/>
          <w:szCs w:val="24"/>
        </w:rPr>
        <w:t xml:space="preserve"> kuukauden annos,</w:t>
      </w:r>
      <w:r w:rsidR="00136ADB" w:rsidRPr="00136ADB">
        <w:rPr>
          <w:sz w:val="24"/>
          <w:szCs w:val="24"/>
        </w:rPr>
        <w:t xml:space="preserve"> </w:t>
      </w:r>
      <w:r w:rsidR="005D0A27">
        <w:rPr>
          <w:sz w:val="24"/>
          <w:szCs w:val="24"/>
        </w:rPr>
        <w:t>n viikon annos tai n</w:t>
      </w:r>
      <w:r w:rsidR="00136ADB">
        <w:rPr>
          <w:sz w:val="24"/>
          <w:szCs w:val="24"/>
        </w:rPr>
        <w:t xml:space="preserve"> päivän annos</w:t>
      </w:r>
    </w:p>
    <w:p w14:paraId="42A3AA2A" w14:textId="77777777" w:rsidR="000A672B" w:rsidRDefault="000A672B" w:rsidP="000A672B">
      <w:pPr>
        <w:numPr>
          <w:ilvl w:val="3"/>
          <w:numId w:val="23"/>
        </w:numPr>
        <w:rPr>
          <w:sz w:val="24"/>
          <w:szCs w:val="24"/>
        </w:rPr>
      </w:pPr>
      <w:r>
        <w:rPr>
          <w:sz w:val="24"/>
          <w:szCs w:val="24"/>
        </w:rPr>
        <w:t>keston määrä</w:t>
      </w:r>
    </w:p>
    <w:p w14:paraId="1BC3F290" w14:textId="77777777" w:rsidR="000A672B" w:rsidRPr="00ED4D31" w:rsidRDefault="000A672B" w:rsidP="000A672B">
      <w:pPr>
        <w:numPr>
          <w:ilvl w:val="3"/>
          <w:numId w:val="23"/>
        </w:numPr>
        <w:rPr>
          <w:sz w:val="24"/>
          <w:szCs w:val="24"/>
        </w:rPr>
      </w:pPr>
      <w:r>
        <w:rPr>
          <w:sz w:val="24"/>
          <w:szCs w:val="24"/>
        </w:rPr>
        <w:t>keston yksikkö</w:t>
      </w:r>
    </w:p>
    <w:p w14:paraId="473D47F8" w14:textId="77777777" w:rsidR="0039067F" w:rsidRDefault="0039067F" w:rsidP="00222FDB">
      <w:pPr>
        <w:numPr>
          <w:ilvl w:val="1"/>
          <w:numId w:val="23"/>
        </w:numPr>
        <w:rPr>
          <w:sz w:val="24"/>
          <w:szCs w:val="24"/>
        </w:rPr>
      </w:pPr>
      <w:r>
        <w:rPr>
          <w:sz w:val="24"/>
          <w:szCs w:val="24"/>
        </w:rPr>
        <w:t>a</w:t>
      </w:r>
      <w:r w:rsidRPr="0039067F">
        <w:rPr>
          <w:sz w:val="24"/>
          <w:szCs w:val="24"/>
        </w:rPr>
        <w:t>pteekissa valmistettava lääke</w:t>
      </w:r>
    </w:p>
    <w:p w14:paraId="14FEBDC7" w14:textId="77777777" w:rsidR="003A6913" w:rsidRDefault="003A6913" w:rsidP="003A6913">
      <w:pPr>
        <w:numPr>
          <w:ilvl w:val="3"/>
          <w:numId w:val="23"/>
        </w:numPr>
        <w:rPr>
          <w:sz w:val="24"/>
          <w:szCs w:val="24"/>
        </w:rPr>
      </w:pPr>
      <w:r>
        <w:rPr>
          <w:sz w:val="24"/>
          <w:szCs w:val="24"/>
        </w:rPr>
        <w:t>valmistusohje</w:t>
      </w:r>
    </w:p>
    <w:p w14:paraId="0BC3361D" w14:textId="77777777" w:rsidR="003A6913" w:rsidRDefault="003A6913" w:rsidP="003A6913">
      <w:pPr>
        <w:numPr>
          <w:ilvl w:val="3"/>
          <w:numId w:val="23"/>
        </w:numPr>
        <w:rPr>
          <w:sz w:val="24"/>
          <w:szCs w:val="24"/>
        </w:rPr>
      </w:pPr>
      <w:r>
        <w:rPr>
          <w:sz w:val="24"/>
          <w:szCs w:val="24"/>
        </w:rPr>
        <w:t>vaikuttavan/muu aineosan nimi</w:t>
      </w:r>
    </w:p>
    <w:p w14:paraId="5AFFC090" w14:textId="77777777" w:rsidR="003A6913" w:rsidRDefault="003A6913" w:rsidP="003A6913">
      <w:pPr>
        <w:numPr>
          <w:ilvl w:val="3"/>
          <w:numId w:val="23"/>
        </w:numPr>
        <w:rPr>
          <w:sz w:val="24"/>
          <w:szCs w:val="24"/>
        </w:rPr>
      </w:pPr>
      <w:r>
        <w:rPr>
          <w:sz w:val="24"/>
          <w:szCs w:val="24"/>
        </w:rPr>
        <w:t>aineosan määrä</w:t>
      </w:r>
    </w:p>
    <w:p w14:paraId="208B3FD6" w14:textId="77777777" w:rsidR="003A6913" w:rsidRDefault="003A6913" w:rsidP="003A6913">
      <w:pPr>
        <w:numPr>
          <w:ilvl w:val="3"/>
          <w:numId w:val="23"/>
        </w:numPr>
        <w:rPr>
          <w:sz w:val="24"/>
          <w:szCs w:val="24"/>
        </w:rPr>
      </w:pPr>
      <w:r>
        <w:rPr>
          <w:sz w:val="24"/>
          <w:szCs w:val="24"/>
        </w:rPr>
        <w:t>aineosan yksikkö</w:t>
      </w:r>
    </w:p>
    <w:p w14:paraId="191CC152" w14:textId="77777777" w:rsidR="00ED4D31" w:rsidRDefault="00ED4D31" w:rsidP="006F0AF9">
      <w:pPr>
        <w:numPr>
          <w:ilvl w:val="1"/>
          <w:numId w:val="23"/>
        </w:numPr>
        <w:rPr>
          <w:sz w:val="24"/>
          <w:szCs w:val="24"/>
        </w:rPr>
      </w:pPr>
      <w:r w:rsidRPr="00ED4D31">
        <w:rPr>
          <w:sz w:val="24"/>
          <w:szCs w:val="24"/>
        </w:rPr>
        <w:t xml:space="preserve">annostelu - pakollinen, </w:t>
      </w:r>
    </w:p>
    <w:p w14:paraId="7F3132B0" w14:textId="77777777" w:rsidR="00D375F7" w:rsidRPr="00ED4D31" w:rsidRDefault="00D375F7" w:rsidP="006F0AF9">
      <w:pPr>
        <w:numPr>
          <w:ilvl w:val="1"/>
          <w:numId w:val="23"/>
        </w:numPr>
        <w:rPr>
          <w:sz w:val="24"/>
          <w:szCs w:val="24"/>
        </w:rPr>
      </w:pPr>
      <w:r>
        <w:rPr>
          <w:sz w:val="24"/>
          <w:szCs w:val="24"/>
        </w:rPr>
        <w:t>SIC tieto – teksti: SIC</w:t>
      </w:r>
    </w:p>
    <w:p w14:paraId="1D728A38" w14:textId="77777777" w:rsidR="00ED4D31" w:rsidRDefault="00ED4D31" w:rsidP="006F0AF9">
      <w:pPr>
        <w:numPr>
          <w:ilvl w:val="1"/>
          <w:numId w:val="23"/>
        </w:numPr>
        <w:rPr>
          <w:sz w:val="24"/>
          <w:szCs w:val="24"/>
        </w:rPr>
      </w:pPr>
      <w:r w:rsidRPr="00ED4D31">
        <w:rPr>
          <w:sz w:val="24"/>
          <w:szCs w:val="24"/>
        </w:rPr>
        <w:t xml:space="preserve">käyttötarkoitus </w:t>
      </w:r>
      <w:r w:rsidR="00D95136">
        <w:rPr>
          <w:sz w:val="24"/>
          <w:szCs w:val="24"/>
        </w:rPr>
        <w:t>–</w:t>
      </w:r>
      <w:r w:rsidRPr="00ED4D31">
        <w:rPr>
          <w:sz w:val="24"/>
          <w:szCs w:val="24"/>
        </w:rPr>
        <w:t xml:space="preserve"> pakollinen</w:t>
      </w:r>
    </w:p>
    <w:p w14:paraId="4E2D389F" w14:textId="77777777" w:rsidR="00D95136" w:rsidRDefault="00D34969" w:rsidP="006F0AF9">
      <w:pPr>
        <w:numPr>
          <w:ilvl w:val="1"/>
          <w:numId w:val="23"/>
        </w:numPr>
        <w:rPr>
          <w:sz w:val="24"/>
          <w:szCs w:val="24"/>
        </w:rPr>
      </w:pPr>
      <w:r>
        <w:rPr>
          <w:sz w:val="24"/>
          <w:szCs w:val="24"/>
        </w:rPr>
        <w:t>tieto uusimiskiellosta</w:t>
      </w:r>
      <w:r w:rsidR="009F17E6">
        <w:rPr>
          <w:sz w:val="24"/>
          <w:szCs w:val="24"/>
        </w:rPr>
        <w:t xml:space="preserve"> – teksti</w:t>
      </w:r>
      <w:r w:rsidR="009F17E6" w:rsidRPr="00957ED8">
        <w:rPr>
          <w:sz w:val="24"/>
          <w:szCs w:val="24"/>
        </w:rPr>
        <w:t xml:space="preserve">: </w:t>
      </w:r>
      <w:r w:rsidR="005459E1" w:rsidRPr="00957ED8">
        <w:rPr>
          <w:sz w:val="24"/>
          <w:szCs w:val="24"/>
        </w:rPr>
        <w:t xml:space="preserve">kyseessä </w:t>
      </w:r>
      <w:r w:rsidR="009F17E6">
        <w:rPr>
          <w:sz w:val="24"/>
          <w:szCs w:val="24"/>
        </w:rPr>
        <w:t>uusimiskielto</w:t>
      </w:r>
    </w:p>
    <w:p w14:paraId="37E20108" w14:textId="77777777" w:rsidR="00D34969" w:rsidRPr="00D34969" w:rsidRDefault="00D34969" w:rsidP="006F0AF9">
      <w:pPr>
        <w:numPr>
          <w:ilvl w:val="1"/>
          <w:numId w:val="23"/>
        </w:numPr>
        <w:rPr>
          <w:sz w:val="24"/>
          <w:szCs w:val="24"/>
        </w:rPr>
      </w:pPr>
      <w:r>
        <w:rPr>
          <w:sz w:val="24"/>
          <w:szCs w:val="24"/>
        </w:rPr>
        <w:t>tieto lääkevaihtokiellosta</w:t>
      </w:r>
      <w:r w:rsidR="00957ED8">
        <w:rPr>
          <w:sz w:val="24"/>
          <w:szCs w:val="24"/>
        </w:rPr>
        <w:t xml:space="preserve"> ja sen syy –</w:t>
      </w:r>
      <w:r w:rsidR="009F17E6">
        <w:rPr>
          <w:sz w:val="24"/>
          <w:szCs w:val="24"/>
        </w:rPr>
        <w:t xml:space="preserve"> lääkevaihtokielto: kiellon sanallinen syy</w:t>
      </w:r>
    </w:p>
    <w:p w14:paraId="744E5E81" w14:textId="77777777" w:rsidR="00E46E4C" w:rsidRDefault="00D34969" w:rsidP="006F0AF9">
      <w:pPr>
        <w:numPr>
          <w:ilvl w:val="1"/>
          <w:numId w:val="23"/>
        </w:numPr>
        <w:rPr>
          <w:sz w:val="24"/>
          <w:szCs w:val="24"/>
        </w:rPr>
      </w:pPr>
      <w:r w:rsidRPr="00D34969">
        <w:rPr>
          <w:sz w:val="24"/>
          <w:szCs w:val="24"/>
        </w:rPr>
        <w:t>tieto</w:t>
      </w:r>
      <w:r>
        <w:rPr>
          <w:sz w:val="24"/>
          <w:szCs w:val="24"/>
        </w:rPr>
        <w:t xml:space="preserve"> onko</w:t>
      </w:r>
      <w:r w:rsidRPr="00D34969">
        <w:rPr>
          <w:sz w:val="24"/>
          <w:szCs w:val="24"/>
        </w:rPr>
        <w:t xml:space="preserve"> kyseessä </w:t>
      </w:r>
    </w:p>
    <w:p w14:paraId="7D8C6974" w14:textId="77777777" w:rsidR="00D34969" w:rsidRDefault="00D34969" w:rsidP="007B6DD9">
      <w:pPr>
        <w:numPr>
          <w:ilvl w:val="3"/>
          <w:numId w:val="23"/>
        </w:numPr>
        <w:rPr>
          <w:sz w:val="24"/>
          <w:szCs w:val="24"/>
        </w:rPr>
      </w:pPr>
      <w:r w:rsidRPr="00D34969">
        <w:rPr>
          <w:sz w:val="24"/>
          <w:szCs w:val="24"/>
        </w:rPr>
        <w:t>lääkekäytön aloitus</w:t>
      </w:r>
      <w:r w:rsidR="00957ED8">
        <w:rPr>
          <w:sz w:val="24"/>
          <w:szCs w:val="24"/>
        </w:rPr>
        <w:t xml:space="preserve"> – teksti: </w:t>
      </w:r>
      <w:r w:rsidR="00957ED8" w:rsidRPr="00D34969">
        <w:rPr>
          <w:sz w:val="24"/>
          <w:szCs w:val="24"/>
        </w:rPr>
        <w:t>kyseessä lääkekäytön aloitus</w:t>
      </w:r>
    </w:p>
    <w:p w14:paraId="0EB68B3E" w14:textId="77777777" w:rsidR="00E46E4C" w:rsidRPr="00E46E4C" w:rsidRDefault="00E46E4C" w:rsidP="00E46E4C">
      <w:pPr>
        <w:numPr>
          <w:ilvl w:val="3"/>
          <w:numId w:val="23"/>
        </w:numPr>
        <w:rPr>
          <w:sz w:val="24"/>
          <w:szCs w:val="24"/>
        </w:rPr>
      </w:pPr>
      <w:r w:rsidRPr="00E46E4C">
        <w:rPr>
          <w:sz w:val="24"/>
          <w:szCs w:val="24"/>
        </w:rPr>
        <w:t>lääkekäytön lopetus – teksti: kyseessä lääkekäytön lopetus</w:t>
      </w:r>
    </w:p>
    <w:p w14:paraId="0C0885FE" w14:textId="77777777" w:rsidR="00E46E4C" w:rsidRPr="00957ED8" w:rsidRDefault="00E46E4C" w:rsidP="007B6DD9">
      <w:pPr>
        <w:numPr>
          <w:ilvl w:val="3"/>
          <w:numId w:val="23"/>
        </w:numPr>
        <w:rPr>
          <w:sz w:val="24"/>
          <w:szCs w:val="24"/>
        </w:rPr>
      </w:pPr>
      <w:r w:rsidRPr="00E46E4C">
        <w:rPr>
          <w:sz w:val="24"/>
          <w:szCs w:val="24"/>
        </w:rPr>
        <w:t>lääkekäytön muutos – teksti: kyseessä lääkekäytön muutos</w:t>
      </w:r>
    </w:p>
    <w:p w14:paraId="3E092B27" w14:textId="77777777" w:rsidR="00D34969" w:rsidRPr="00957ED8" w:rsidRDefault="00D34969" w:rsidP="006F0AF9">
      <w:pPr>
        <w:numPr>
          <w:ilvl w:val="1"/>
          <w:numId w:val="23"/>
        </w:numPr>
        <w:rPr>
          <w:sz w:val="24"/>
          <w:szCs w:val="24"/>
        </w:rPr>
      </w:pPr>
      <w:r w:rsidRPr="00D34969">
        <w:rPr>
          <w:sz w:val="24"/>
          <w:szCs w:val="24"/>
        </w:rPr>
        <w:t>tieto</w:t>
      </w:r>
      <w:r>
        <w:rPr>
          <w:sz w:val="24"/>
          <w:szCs w:val="24"/>
        </w:rPr>
        <w:t xml:space="preserve"> onko</w:t>
      </w:r>
      <w:r w:rsidRPr="00D34969">
        <w:rPr>
          <w:sz w:val="24"/>
          <w:szCs w:val="24"/>
        </w:rPr>
        <w:t xml:space="preserve"> kyseessä </w:t>
      </w:r>
      <w:r w:rsidR="00957ED8" w:rsidRPr="00957ED8">
        <w:rPr>
          <w:sz w:val="24"/>
          <w:szCs w:val="24"/>
        </w:rPr>
        <w:t>pysyväislääkitys</w:t>
      </w:r>
      <w:r w:rsidR="00957ED8">
        <w:rPr>
          <w:sz w:val="24"/>
          <w:szCs w:val="24"/>
        </w:rPr>
        <w:t xml:space="preserve"> – teksti</w:t>
      </w:r>
      <w:r w:rsidR="00957ED8" w:rsidRPr="00957ED8">
        <w:rPr>
          <w:sz w:val="24"/>
          <w:szCs w:val="24"/>
        </w:rPr>
        <w:t>: kyseessä pysyväislääkitys</w:t>
      </w:r>
    </w:p>
    <w:p w14:paraId="00C954C2" w14:textId="77777777" w:rsidR="005565F4" w:rsidRDefault="005565F4" w:rsidP="00B61F96">
      <w:pPr>
        <w:rPr>
          <w:sz w:val="24"/>
          <w:szCs w:val="24"/>
        </w:rPr>
      </w:pPr>
    </w:p>
    <w:p w14:paraId="46C544EF" w14:textId="77777777" w:rsidR="00B61F96" w:rsidRPr="00920A26" w:rsidRDefault="00B61F96" w:rsidP="00B61F96">
      <w:pPr>
        <w:rPr>
          <w:sz w:val="24"/>
          <w:szCs w:val="24"/>
        </w:rPr>
      </w:pPr>
      <w:r>
        <w:rPr>
          <w:sz w:val="24"/>
          <w:szCs w:val="24"/>
        </w:rPr>
        <w:tab/>
        <w:t>Esimerkki:</w:t>
      </w:r>
    </w:p>
    <w:p w14:paraId="18F24FFB" w14:textId="77777777" w:rsidR="005565F4" w:rsidRPr="005565F4" w:rsidRDefault="005565F4" w:rsidP="005565F4">
      <w:pPr>
        <w:ind w:left="1440"/>
      </w:pPr>
      <w:del w:id="32" w:author="Tuomainen Mika" w:date="2020-11-13T10:23:00Z">
        <w:r w:rsidRPr="005565F4" w:rsidDel="00CE046A">
          <w:rPr>
            <w:b/>
            <w:bCs/>
            <w:color w:val="008000"/>
          </w:rPr>
          <w:delText>LÄÄ</w:delText>
        </w:r>
        <w:r w:rsidRPr="005565F4" w:rsidDel="00CE046A">
          <w:delText xml:space="preserve"> </w:delText>
        </w:r>
      </w:del>
      <w:ins w:id="33" w:author="Tuomainen Mika" w:date="2020-11-13T10:23:00Z">
        <w:r w:rsidR="00CE046A">
          <w:rPr>
            <w:b/>
            <w:bCs/>
            <w:color w:val="008000"/>
          </w:rPr>
          <w:t>Lääkehoito</w:t>
        </w:r>
        <w:r w:rsidR="00CE046A" w:rsidRPr="005565F4">
          <w:t xml:space="preserve"> </w:t>
        </w:r>
      </w:ins>
    </w:p>
    <w:p w14:paraId="22F3163E" w14:textId="77777777" w:rsidR="005565F4" w:rsidRPr="005565F4" w:rsidRDefault="005565F4" w:rsidP="005565F4">
      <w:pPr>
        <w:ind w:left="2160"/>
      </w:pPr>
      <w:r w:rsidRPr="005565F4">
        <w:t>Testi terveyskeskus</w:t>
      </w:r>
      <w:r w:rsidRPr="005565F4">
        <w:br/>
        <w:t>Markka, Timo Apulaislääkäri</w:t>
      </w:r>
      <w:r w:rsidRPr="005565F4">
        <w:br/>
        <w:t>24.04.2009 09:20:17</w:t>
      </w:r>
      <w:r w:rsidRPr="005565F4">
        <w:br/>
      </w:r>
      <w:r w:rsidRPr="005565F4">
        <w:rPr>
          <w:b/>
          <w:bCs/>
          <w:color w:val="008000"/>
        </w:rPr>
        <w:t>Hoidon suunnittelu</w:t>
      </w:r>
      <w:r w:rsidRPr="005565F4">
        <w:t xml:space="preserve"> </w:t>
      </w:r>
    </w:p>
    <w:p w14:paraId="62A91BFE" w14:textId="77777777" w:rsidR="005565F4" w:rsidRPr="005565F4" w:rsidRDefault="005565F4" w:rsidP="005565F4">
      <w:pPr>
        <w:ind w:left="2880"/>
      </w:pPr>
      <w:r w:rsidRPr="005565F4">
        <w:rPr>
          <w:b/>
          <w:bCs/>
          <w:color w:val="008000"/>
        </w:rPr>
        <w:t>Lääkehoito</w:t>
      </w:r>
      <w:r w:rsidRPr="005565F4">
        <w:t xml:space="preserve"> </w:t>
      </w:r>
    </w:p>
    <w:p w14:paraId="0CA3C674" w14:textId="77777777" w:rsidR="005565F4" w:rsidRPr="005565F4" w:rsidRDefault="005565F4" w:rsidP="005565F4">
      <w:pPr>
        <w:ind w:left="3600"/>
      </w:pPr>
      <w:r w:rsidRPr="005565F4">
        <w:t xml:space="preserve">DIAPAM 10 mg tabletti, diatsepaami, 21 fol, 1 tabletti tarvittaessa 3 kertaa vuorokaudessa., Ahdistuneisuuden hoito </w:t>
      </w:r>
    </w:p>
    <w:p w14:paraId="02010831" w14:textId="77777777" w:rsidR="00494B2B" w:rsidRDefault="00494B2B" w:rsidP="00BD66EC">
      <w:pPr>
        <w:ind w:left="2160" w:firstLine="720"/>
      </w:pPr>
    </w:p>
    <w:p w14:paraId="7CA3EE2E" w14:textId="77777777" w:rsidR="00EA406E" w:rsidRPr="00EA406E" w:rsidRDefault="00B5676B" w:rsidP="00EA406E">
      <w:pPr>
        <w:ind w:left="2160"/>
      </w:pPr>
      <w:r>
        <w:lastRenderedPageBreak/>
        <w:tab/>
      </w:r>
      <w:r w:rsidR="00EA406E">
        <w:tab/>
      </w:r>
      <w:r w:rsidR="00EA406E" w:rsidRPr="00EA406E">
        <w:t xml:space="preserve">RENITEC COMP 20/12,5 mg tabletti, enalapriilimaleaatti ja hydroklooritiatsidi, 1 vuoden annos, 1 tbl aamuisin, </w:t>
      </w:r>
      <w:r w:rsidR="00EA406E">
        <w:tab/>
      </w:r>
      <w:r w:rsidR="00EA406E">
        <w:tab/>
      </w:r>
      <w:r w:rsidR="00EA406E">
        <w:tab/>
      </w:r>
      <w:r w:rsidR="00EA406E">
        <w:tab/>
      </w:r>
      <w:r w:rsidR="00EA406E" w:rsidRPr="00EA406E">
        <w:t xml:space="preserve">Verenpainelääke </w:t>
      </w:r>
    </w:p>
    <w:p w14:paraId="37F54543" w14:textId="77777777" w:rsidR="00494B2B" w:rsidRDefault="00494B2B" w:rsidP="007E3EEB">
      <w:pPr>
        <w:ind w:left="2160" w:firstLine="720"/>
      </w:pPr>
    </w:p>
    <w:p w14:paraId="576EF122" w14:textId="77777777" w:rsidR="00CF6FE2" w:rsidRPr="00CF6FE2" w:rsidRDefault="00CF6FE2" w:rsidP="00CF6FE2">
      <w:pPr>
        <w:ind w:left="3600"/>
      </w:pPr>
      <w:r w:rsidRPr="00CF6FE2">
        <w:t>PETNIDAN 250MG kapseli, ETOSUKSIMIDI, 1x100 , Ohjeen mukaan., , lääkevaihtokielt</w:t>
      </w:r>
      <w:r>
        <w:t>o: Kokeiluvalmiste, joka on sovi</w:t>
      </w:r>
      <w:r w:rsidRPr="00CF6FE2">
        <w:t xml:space="preserve">tettu muuhun lääkitykseen </w:t>
      </w:r>
    </w:p>
    <w:p w14:paraId="56257E5E" w14:textId="77777777" w:rsidR="00494B2B" w:rsidRPr="00CF6FE2" w:rsidRDefault="00494B2B" w:rsidP="00CF6FE2">
      <w:pPr>
        <w:ind w:left="4320"/>
      </w:pPr>
    </w:p>
    <w:p w14:paraId="776DADE4" w14:textId="77777777" w:rsidR="004437F5" w:rsidRPr="004437F5" w:rsidRDefault="004437F5" w:rsidP="00CF6FE2">
      <w:pPr>
        <w:ind w:left="3600"/>
      </w:pPr>
      <w:r w:rsidRPr="004437F5">
        <w:t xml:space="preserve">DECUBAL CLINIC CREME EMULS VOIDE, 3000 G, Käytetään säännöllisesti ihon rasvaukseen., Pitkäaikaisen ihotaudin hoitoon., kyseessä pysyväislääkitys </w:t>
      </w:r>
    </w:p>
    <w:p w14:paraId="45B50A8D" w14:textId="77777777" w:rsidR="00494B2B" w:rsidRPr="00CF6FE2" w:rsidRDefault="00941307" w:rsidP="00941307">
      <w:pPr>
        <w:ind w:left="2160"/>
      </w:pPr>
      <w:r w:rsidRPr="00CF6FE2">
        <w:tab/>
      </w:r>
    </w:p>
    <w:p w14:paraId="4D628D7A" w14:textId="77777777" w:rsidR="004437F5" w:rsidRPr="00CF6FE2" w:rsidRDefault="00494B2B" w:rsidP="00CF6FE2">
      <w:pPr>
        <w:ind w:left="2880"/>
      </w:pPr>
      <w:r w:rsidRPr="00CF6FE2">
        <w:tab/>
      </w:r>
      <w:r w:rsidR="004437F5" w:rsidRPr="00CF6FE2">
        <w:t xml:space="preserve">RESOURCE PROTEIN KAAKAO RAVINTOVALMISTE, 2x200 ML, Ohjeen mukaan., Aliravitsemustilan hoitoon. </w:t>
      </w:r>
    </w:p>
    <w:p w14:paraId="58DA5B62" w14:textId="77777777" w:rsidR="00DC3078" w:rsidRDefault="00DC3078" w:rsidP="00DC3078">
      <w:pPr>
        <w:ind w:left="2160" w:firstLine="720"/>
      </w:pPr>
    </w:p>
    <w:p w14:paraId="4BF0A52E" w14:textId="77777777" w:rsidR="001876DF" w:rsidRPr="001876DF" w:rsidRDefault="001876DF" w:rsidP="001876DF">
      <w:pPr>
        <w:ind w:left="3600"/>
      </w:pPr>
      <w:r w:rsidRPr="001876DF">
        <w:t xml:space="preserve">Ibuprofeeni 600 mg tabletti, ibuprofeeni, 2x100 fol, 1 tabletti korkeintaan 6 kertaa vuorokaudessa. SIC, Tulehduskipuun. </w:t>
      </w:r>
    </w:p>
    <w:p w14:paraId="69FDA2BC" w14:textId="77777777" w:rsidR="001876DF" w:rsidRPr="001876DF" w:rsidRDefault="001876DF" w:rsidP="001876DF">
      <w:pPr>
        <w:ind w:left="3600"/>
      </w:pPr>
    </w:p>
    <w:p w14:paraId="4258FC02" w14:textId="77777777" w:rsidR="00DC3078" w:rsidRPr="00DC3078" w:rsidRDefault="00DC3078" w:rsidP="001876DF">
      <w:pPr>
        <w:ind w:left="3600"/>
      </w:pPr>
      <w:r w:rsidRPr="00DC3078">
        <w:t xml:space="preserve">Duoderm extra thin 10 x 10 cm , 10 kpl, Ohjeen mukaan, Haavan hoitoon </w:t>
      </w:r>
    </w:p>
    <w:p w14:paraId="6AC8C046" w14:textId="77777777" w:rsidR="00DC3078" w:rsidRPr="001876DF" w:rsidRDefault="00DC3078" w:rsidP="001876DF">
      <w:pPr>
        <w:ind w:left="3600"/>
      </w:pPr>
    </w:p>
    <w:p w14:paraId="32853EAF" w14:textId="77777777" w:rsidR="00DC3078" w:rsidRPr="00DC3078" w:rsidRDefault="00DC3078" w:rsidP="001876DF">
      <w:pPr>
        <w:ind w:left="3600"/>
      </w:pPr>
      <w:r w:rsidRPr="00DC3078">
        <w:t xml:space="preserve">Apteekissa valmistettava lääke M.f.ungt.d.s., Hydrokortisoni 1 g, Sulfur medic. 2 g, Klooriheksidiini 5 g, Novalan ad 100 g, Levitetään ohuelti ihottuma-alueelle 2 kertaa päivässä 2 viikon ajan., Ihottuman hoitoon. </w:t>
      </w:r>
    </w:p>
    <w:p w14:paraId="3CC27FCA" w14:textId="77777777" w:rsidR="00DC3078" w:rsidRPr="001876DF" w:rsidRDefault="00DC3078" w:rsidP="001876DF">
      <w:pPr>
        <w:ind w:left="3600"/>
      </w:pPr>
    </w:p>
    <w:p w14:paraId="0CAD356A" w14:textId="77777777" w:rsidR="00DC3078" w:rsidRPr="00DC3078" w:rsidRDefault="00DC3078" w:rsidP="001876DF">
      <w:pPr>
        <w:ind w:left="3600"/>
      </w:pPr>
      <w:r w:rsidRPr="00DC3078">
        <w:t xml:space="preserve">Apteekissa valmistettava lääke M.d.s., Acid.salic 7.5 g, Acid.lact. 7.5 g, aether q.s 15 g, Ohjeen mukaan iltaisin., Syylien hoitoon. </w:t>
      </w:r>
    </w:p>
    <w:p w14:paraId="6BE6CC7E" w14:textId="77777777" w:rsidR="00BD66EC" w:rsidRPr="00BD66EC" w:rsidRDefault="00BD66EC" w:rsidP="00503EA3">
      <w:pPr>
        <w:ind w:left="2880"/>
      </w:pPr>
    </w:p>
    <w:p w14:paraId="103FE554" w14:textId="77777777" w:rsidR="00503EA3" w:rsidRPr="00503EA3" w:rsidRDefault="00503EA3" w:rsidP="00503EA3"/>
    <w:p w14:paraId="7E4D7C30" w14:textId="77777777" w:rsidR="00144B38" w:rsidRDefault="00144B38" w:rsidP="003E1EB4">
      <w:pPr>
        <w:pStyle w:val="Otsikko3"/>
        <w:jc w:val="left"/>
      </w:pPr>
      <w:bookmarkStart w:id="34" w:name="_Toc254091284"/>
      <w:r w:rsidRPr="00D032E0">
        <w:t>lääkejakelulistan mukainen lääkkeen antokirjausmerkintä</w:t>
      </w:r>
      <w:bookmarkEnd w:id="34"/>
    </w:p>
    <w:p w14:paraId="7DA231DF" w14:textId="77777777" w:rsidR="009B6D89" w:rsidRDefault="009B6D89" w:rsidP="002C37DA">
      <w:pPr>
        <w:ind w:left="720"/>
        <w:rPr>
          <w:sz w:val="24"/>
          <w:szCs w:val="24"/>
        </w:rPr>
      </w:pPr>
      <w:r w:rsidRPr="00920A26">
        <w:rPr>
          <w:sz w:val="24"/>
          <w:szCs w:val="24"/>
        </w:rPr>
        <w:t xml:space="preserve">Merkinnän </w:t>
      </w:r>
      <w:r>
        <w:rPr>
          <w:sz w:val="24"/>
          <w:szCs w:val="24"/>
        </w:rPr>
        <w:t>perustiedot:</w:t>
      </w:r>
    </w:p>
    <w:p w14:paraId="526042B4" w14:textId="77777777" w:rsidR="002C37DA" w:rsidRDefault="002C37DA" w:rsidP="009B6D89">
      <w:pPr>
        <w:ind w:left="1440"/>
        <w:rPr>
          <w:sz w:val="24"/>
        </w:rPr>
      </w:pPr>
      <w:r>
        <w:rPr>
          <w:sz w:val="24"/>
        </w:rPr>
        <w:t>Näkymä</w:t>
      </w:r>
    </w:p>
    <w:p w14:paraId="51EBD59F" w14:textId="77777777" w:rsidR="002C37DA" w:rsidRDefault="002C37DA" w:rsidP="009B6D89">
      <w:pPr>
        <w:ind w:left="1440"/>
        <w:rPr>
          <w:sz w:val="24"/>
        </w:rPr>
      </w:pPr>
      <w:r>
        <w:rPr>
          <w:sz w:val="24"/>
        </w:rPr>
        <w:tab/>
      </w:r>
      <w:del w:id="35" w:author="Tuomainen Mika" w:date="2020-11-13T10:24:00Z">
        <w:r w:rsidRPr="00DB40DE" w:rsidDel="00CE046A">
          <w:rPr>
            <w:b/>
            <w:sz w:val="24"/>
          </w:rPr>
          <w:delText>LÄÄ</w:delText>
        </w:r>
        <w:r w:rsidR="001A1ABC" w:rsidDel="00CE046A">
          <w:rPr>
            <w:b/>
            <w:sz w:val="24"/>
          </w:rPr>
          <w:delText xml:space="preserve"> </w:delText>
        </w:r>
      </w:del>
      <w:ins w:id="36" w:author="Tuomainen Mika" w:date="2020-11-13T10:24:00Z">
        <w:r w:rsidR="00CE046A">
          <w:rPr>
            <w:b/>
            <w:sz w:val="24"/>
          </w:rPr>
          <w:t xml:space="preserve">Lääkehoito </w:t>
        </w:r>
      </w:ins>
      <w:del w:id="37" w:author="Tuomainen Mika" w:date="2020-11-13T10:24:00Z">
        <w:r w:rsidR="001A1ABC" w:rsidDel="00CE046A">
          <w:rPr>
            <w:b/>
            <w:sz w:val="24"/>
          </w:rPr>
          <w:delText>HOKE</w:delText>
        </w:r>
      </w:del>
      <w:ins w:id="38" w:author="Tuomainen Mika" w:date="2020-11-13T10:24:00Z">
        <w:r w:rsidR="00CE046A">
          <w:rPr>
            <w:b/>
            <w:sz w:val="24"/>
          </w:rPr>
          <w:t>Hoitokertomus</w:t>
        </w:r>
      </w:ins>
    </w:p>
    <w:p w14:paraId="5F6F139F" w14:textId="77777777" w:rsidR="002C37DA" w:rsidRPr="00DB40DE" w:rsidRDefault="002C37DA" w:rsidP="009B6D89">
      <w:pPr>
        <w:numPr>
          <w:ilvl w:val="2"/>
          <w:numId w:val="4"/>
        </w:numPr>
        <w:tabs>
          <w:tab w:val="clear" w:pos="2160"/>
          <w:tab w:val="num" w:pos="2880"/>
        </w:tabs>
        <w:ind w:left="2880"/>
        <w:rPr>
          <w:b/>
          <w:sz w:val="24"/>
        </w:rPr>
      </w:pPr>
      <w:r w:rsidRPr="00DB40DE">
        <w:rPr>
          <w:b/>
          <w:sz w:val="24"/>
        </w:rPr>
        <w:t>palveluyksikkö</w:t>
      </w:r>
    </w:p>
    <w:p w14:paraId="435092F4" w14:textId="77777777" w:rsidR="002C37DA" w:rsidRDefault="002C37DA" w:rsidP="009B6D89">
      <w:pPr>
        <w:numPr>
          <w:ilvl w:val="2"/>
          <w:numId w:val="4"/>
        </w:numPr>
        <w:tabs>
          <w:tab w:val="clear" w:pos="2160"/>
          <w:tab w:val="num" w:pos="2880"/>
        </w:tabs>
        <w:ind w:left="2880"/>
        <w:rPr>
          <w:sz w:val="24"/>
        </w:rPr>
      </w:pPr>
      <w:r w:rsidRPr="00DB40DE">
        <w:rPr>
          <w:b/>
          <w:sz w:val="24"/>
        </w:rPr>
        <w:t>merkinnän tekijä</w:t>
      </w:r>
      <w:r>
        <w:rPr>
          <w:sz w:val="24"/>
        </w:rPr>
        <w:t xml:space="preserve"> (</w:t>
      </w:r>
      <w:r w:rsidR="00920A26">
        <w:rPr>
          <w:sz w:val="24"/>
        </w:rPr>
        <w:t>lääkejakelulistan mukain</w:t>
      </w:r>
      <w:r w:rsidR="00C366CF" w:rsidRPr="00C366CF">
        <w:rPr>
          <w:sz w:val="24"/>
        </w:rPr>
        <w:t>en lääkkeen antokirjausmerkin</w:t>
      </w:r>
      <w:r w:rsidR="00C366CF">
        <w:rPr>
          <w:sz w:val="24"/>
        </w:rPr>
        <w:t>nän tekijä</w:t>
      </w:r>
      <w:r>
        <w:rPr>
          <w:sz w:val="24"/>
        </w:rPr>
        <w:t>)</w:t>
      </w:r>
    </w:p>
    <w:p w14:paraId="05226C77" w14:textId="77777777" w:rsidR="002C37DA" w:rsidRPr="002C37DA" w:rsidRDefault="002C37DA" w:rsidP="009B6D89">
      <w:pPr>
        <w:numPr>
          <w:ilvl w:val="2"/>
          <w:numId w:val="4"/>
        </w:numPr>
        <w:tabs>
          <w:tab w:val="clear" w:pos="2160"/>
          <w:tab w:val="num" w:pos="2880"/>
        </w:tabs>
        <w:ind w:left="2880"/>
        <w:rPr>
          <w:b/>
          <w:sz w:val="24"/>
        </w:rPr>
      </w:pPr>
      <w:r w:rsidRPr="00DB40DE">
        <w:rPr>
          <w:b/>
          <w:sz w:val="24"/>
        </w:rPr>
        <w:t>tapahtuma-aika</w:t>
      </w:r>
      <w:r w:rsidR="009035BF">
        <w:rPr>
          <w:b/>
          <w:sz w:val="24"/>
        </w:rPr>
        <w:t>väli</w:t>
      </w:r>
      <w:r w:rsidR="004F7E61">
        <w:rPr>
          <w:b/>
          <w:sz w:val="24"/>
        </w:rPr>
        <w:t xml:space="preserve"> </w:t>
      </w:r>
      <w:r w:rsidR="004F7E61">
        <w:rPr>
          <w:sz w:val="24"/>
        </w:rPr>
        <w:t xml:space="preserve">(ensimmäinen antokerta – viimeinen antokerta ja kellonajat yhteensopivat </w:t>
      </w:r>
      <w:r w:rsidR="00C74A98">
        <w:rPr>
          <w:sz w:val="24"/>
          <w:szCs w:val="24"/>
        </w:rPr>
        <w:t>m</w:t>
      </w:r>
      <w:r w:rsidR="00C74A98" w:rsidRPr="00920A26">
        <w:rPr>
          <w:sz w:val="24"/>
          <w:szCs w:val="24"/>
        </w:rPr>
        <w:t xml:space="preserve">erkinnän </w:t>
      </w:r>
      <w:r w:rsidR="00C74A98">
        <w:rPr>
          <w:sz w:val="24"/>
          <w:szCs w:val="24"/>
        </w:rPr>
        <w:t>näyttötietojen</w:t>
      </w:r>
      <w:r w:rsidR="004F7E61">
        <w:rPr>
          <w:sz w:val="24"/>
        </w:rPr>
        <w:t xml:space="preserve"> kanssa)</w:t>
      </w:r>
    </w:p>
    <w:p w14:paraId="14A7D232" w14:textId="77777777" w:rsidR="002C37DA" w:rsidRDefault="002C37DA" w:rsidP="009B6D89">
      <w:pPr>
        <w:ind w:left="1440"/>
        <w:rPr>
          <w:sz w:val="24"/>
        </w:rPr>
      </w:pPr>
      <w:r>
        <w:rPr>
          <w:sz w:val="24"/>
        </w:rPr>
        <w:t>Hoitoprosessin vaihe:</w:t>
      </w:r>
    </w:p>
    <w:p w14:paraId="05378E27" w14:textId="77777777" w:rsidR="002C37DA" w:rsidRDefault="002C37DA" w:rsidP="009B6D89">
      <w:pPr>
        <w:ind w:left="1440"/>
        <w:rPr>
          <w:sz w:val="24"/>
        </w:rPr>
      </w:pPr>
      <w:r>
        <w:rPr>
          <w:sz w:val="24"/>
        </w:rPr>
        <w:tab/>
      </w:r>
      <w:r w:rsidRPr="00DB40DE">
        <w:rPr>
          <w:b/>
          <w:sz w:val="24"/>
        </w:rPr>
        <w:t>Hoidon toteutus</w:t>
      </w:r>
    </w:p>
    <w:p w14:paraId="3F55144F" w14:textId="77777777" w:rsidR="002C37DA" w:rsidRDefault="002C37DA" w:rsidP="009B6D89">
      <w:pPr>
        <w:ind w:left="1440"/>
        <w:rPr>
          <w:sz w:val="24"/>
        </w:rPr>
      </w:pPr>
      <w:r>
        <w:rPr>
          <w:sz w:val="24"/>
        </w:rPr>
        <w:t>Otsikko:</w:t>
      </w:r>
    </w:p>
    <w:p w14:paraId="3DF8DFA2" w14:textId="77777777" w:rsidR="002C37DA" w:rsidRPr="00DB40DE" w:rsidRDefault="002C37DA" w:rsidP="009B6D89">
      <w:pPr>
        <w:ind w:left="1440"/>
        <w:rPr>
          <w:b/>
          <w:sz w:val="24"/>
        </w:rPr>
      </w:pPr>
      <w:r>
        <w:rPr>
          <w:sz w:val="24"/>
        </w:rPr>
        <w:lastRenderedPageBreak/>
        <w:tab/>
      </w:r>
      <w:r w:rsidRPr="00DB40DE">
        <w:rPr>
          <w:b/>
          <w:sz w:val="24"/>
        </w:rPr>
        <w:t>Lääkehoito</w:t>
      </w:r>
    </w:p>
    <w:p w14:paraId="0FA827E4" w14:textId="77777777" w:rsidR="009B6D89" w:rsidRDefault="009B6D89" w:rsidP="009F17E6">
      <w:pPr>
        <w:rPr>
          <w:sz w:val="24"/>
          <w:szCs w:val="24"/>
        </w:rPr>
      </w:pPr>
      <w:r>
        <w:rPr>
          <w:sz w:val="24"/>
          <w:szCs w:val="24"/>
        </w:rPr>
        <w:tab/>
      </w:r>
      <w:r>
        <w:rPr>
          <w:sz w:val="24"/>
          <w:szCs w:val="24"/>
        </w:rPr>
        <w:tab/>
      </w:r>
    </w:p>
    <w:p w14:paraId="410F07BB" w14:textId="77777777" w:rsidR="009F17E6" w:rsidRDefault="009B6D89" w:rsidP="009F17E6">
      <w:pPr>
        <w:rPr>
          <w:sz w:val="24"/>
          <w:szCs w:val="24"/>
        </w:rPr>
      </w:pPr>
      <w:r>
        <w:rPr>
          <w:sz w:val="24"/>
          <w:szCs w:val="24"/>
        </w:rPr>
        <w:tab/>
      </w:r>
      <w:r w:rsidR="009F17E6" w:rsidRPr="00920A26">
        <w:rPr>
          <w:sz w:val="24"/>
          <w:szCs w:val="24"/>
        </w:rPr>
        <w:t xml:space="preserve">Merkinnän </w:t>
      </w:r>
      <w:r w:rsidR="009F17E6">
        <w:rPr>
          <w:sz w:val="24"/>
          <w:szCs w:val="24"/>
        </w:rPr>
        <w:t>näyttötiedot:</w:t>
      </w:r>
    </w:p>
    <w:p w14:paraId="78A869B8" w14:textId="77777777" w:rsidR="009F17E6" w:rsidRPr="00ED4D31" w:rsidRDefault="009F17E6" w:rsidP="009F17E6">
      <w:pPr>
        <w:numPr>
          <w:ilvl w:val="0"/>
          <w:numId w:val="20"/>
        </w:numPr>
        <w:rPr>
          <w:sz w:val="24"/>
          <w:szCs w:val="24"/>
        </w:rPr>
      </w:pPr>
      <w:r w:rsidRPr="00ED4D31">
        <w:rPr>
          <w:sz w:val="24"/>
          <w:szCs w:val="24"/>
        </w:rPr>
        <w:t>kauppanimi (jos ei ole kauppanimeä, näytetään vain vaikuttava aine) - pakollinen,</w:t>
      </w:r>
    </w:p>
    <w:p w14:paraId="6FECC169" w14:textId="77777777" w:rsidR="009F17E6" w:rsidRPr="007E3436" w:rsidRDefault="009F17E6" w:rsidP="009F17E6">
      <w:pPr>
        <w:numPr>
          <w:ilvl w:val="0"/>
          <w:numId w:val="20"/>
        </w:numPr>
        <w:rPr>
          <w:sz w:val="24"/>
          <w:szCs w:val="24"/>
        </w:rPr>
      </w:pPr>
      <w:r w:rsidRPr="00ED4D31">
        <w:rPr>
          <w:sz w:val="24"/>
          <w:szCs w:val="24"/>
        </w:rPr>
        <w:t>vahvuus</w:t>
      </w:r>
      <w:r>
        <w:rPr>
          <w:sz w:val="24"/>
          <w:szCs w:val="24"/>
        </w:rPr>
        <w:t xml:space="preserve"> ja </w:t>
      </w:r>
      <w:r w:rsidRPr="007E3436">
        <w:rPr>
          <w:sz w:val="24"/>
          <w:szCs w:val="24"/>
        </w:rPr>
        <w:t xml:space="preserve">vahvuuden yksikkö, </w:t>
      </w:r>
    </w:p>
    <w:p w14:paraId="68C4C5DD" w14:textId="77777777" w:rsidR="009F17E6" w:rsidRDefault="009F17E6" w:rsidP="009F17E6">
      <w:pPr>
        <w:numPr>
          <w:ilvl w:val="0"/>
          <w:numId w:val="20"/>
        </w:numPr>
        <w:rPr>
          <w:sz w:val="24"/>
          <w:szCs w:val="24"/>
        </w:rPr>
      </w:pPr>
      <w:r w:rsidRPr="00ED4D31">
        <w:rPr>
          <w:sz w:val="24"/>
          <w:szCs w:val="24"/>
        </w:rPr>
        <w:t xml:space="preserve">vaikuttava aine </w:t>
      </w:r>
    </w:p>
    <w:p w14:paraId="5FE79EB4" w14:textId="77777777" w:rsidR="009F17E6" w:rsidRPr="007E3436" w:rsidRDefault="009F17E6" w:rsidP="009F17E6">
      <w:pPr>
        <w:numPr>
          <w:ilvl w:val="0"/>
          <w:numId w:val="20"/>
        </w:numPr>
        <w:rPr>
          <w:sz w:val="24"/>
          <w:szCs w:val="24"/>
        </w:rPr>
      </w:pPr>
      <w:r w:rsidRPr="00ED4D31">
        <w:rPr>
          <w:sz w:val="24"/>
          <w:szCs w:val="24"/>
        </w:rPr>
        <w:t xml:space="preserve">lääkemuoto, </w:t>
      </w:r>
    </w:p>
    <w:p w14:paraId="53C03D0D" w14:textId="77777777" w:rsidR="009F17E6" w:rsidRDefault="009B6D89" w:rsidP="009F17E6">
      <w:pPr>
        <w:numPr>
          <w:ilvl w:val="0"/>
          <w:numId w:val="20"/>
        </w:numPr>
        <w:rPr>
          <w:sz w:val="24"/>
          <w:szCs w:val="24"/>
        </w:rPr>
      </w:pPr>
      <w:r>
        <w:rPr>
          <w:sz w:val="24"/>
          <w:szCs w:val="24"/>
        </w:rPr>
        <w:t>annettu</w:t>
      </w:r>
      <w:r w:rsidR="009F17E6">
        <w:rPr>
          <w:sz w:val="24"/>
          <w:szCs w:val="24"/>
        </w:rPr>
        <w:t xml:space="preserve"> </w:t>
      </w:r>
      <w:r>
        <w:rPr>
          <w:sz w:val="24"/>
          <w:szCs w:val="24"/>
        </w:rPr>
        <w:t>lääkemäärä</w:t>
      </w:r>
    </w:p>
    <w:p w14:paraId="10F2F783" w14:textId="77777777" w:rsidR="009F17E6" w:rsidRDefault="009B6D89" w:rsidP="006F0AF9">
      <w:pPr>
        <w:numPr>
          <w:ilvl w:val="1"/>
          <w:numId w:val="19"/>
        </w:numPr>
        <w:rPr>
          <w:sz w:val="24"/>
          <w:szCs w:val="24"/>
        </w:rPr>
      </w:pPr>
      <w:r>
        <w:rPr>
          <w:sz w:val="24"/>
          <w:szCs w:val="24"/>
        </w:rPr>
        <w:t>antokellonaika</w:t>
      </w:r>
    </w:p>
    <w:p w14:paraId="540E239F" w14:textId="77777777" w:rsidR="009F17E6" w:rsidRDefault="009B6D89" w:rsidP="006F0AF9">
      <w:pPr>
        <w:numPr>
          <w:ilvl w:val="1"/>
          <w:numId w:val="19"/>
        </w:numPr>
        <w:rPr>
          <w:sz w:val="24"/>
          <w:szCs w:val="24"/>
        </w:rPr>
      </w:pPr>
      <w:r>
        <w:rPr>
          <w:sz w:val="24"/>
          <w:szCs w:val="24"/>
        </w:rPr>
        <w:t>annettu määrä</w:t>
      </w:r>
    </w:p>
    <w:p w14:paraId="3D796C18" w14:textId="77777777" w:rsidR="009B6D89" w:rsidRPr="009B6D89" w:rsidRDefault="004F7E61" w:rsidP="006F0AF9">
      <w:pPr>
        <w:numPr>
          <w:ilvl w:val="1"/>
          <w:numId w:val="19"/>
        </w:numPr>
        <w:rPr>
          <w:sz w:val="24"/>
          <w:szCs w:val="24"/>
        </w:rPr>
      </w:pPr>
      <w:r>
        <w:rPr>
          <w:sz w:val="24"/>
          <w:szCs w:val="24"/>
        </w:rPr>
        <w:t>annetun määrän yksikkö</w:t>
      </w:r>
    </w:p>
    <w:p w14:paraId="7634ACAE" w14:textId="77777777" w:rsidR="009F17E6" w:rsidRPr="00ED4D31" w:rsidRDefault="004F7E61" w:rsidP="009F17E6">
      <w:pPr>
        <w:numPr>
          <w:ilvl w:val="0"/>
          <w:numId w:val="20"/>
        </w:numPr>
        <w:rPr>
          <w:sz w:val="24"/>
          <w:szCs w:val="24"/>
        </w:rPr>
      </w:pPr>
      <w:r>
        <w:rPr>
          <w:sz w:val="24"/>
          <w:szCs w:val="24"/>
        </w:rPr>
        <w:t>hoitotyön toiminto</w:t>
      </w:r>
    </w:p>
    <w:p w14:paraId="5DD198DA" w14:textId="77777777" w:rsidR="009F17E6" w:rsidRDefault="009F17E6" w:rsidP="009F17E6">
      <w:pPr>
        <w:numPr>
          <w:ilvl w:val="0"/>
          <w:numId w:val="20"/>
        </w:numPr>
        <w:rPr>
          <w:sz w:val="24"/>
          <w:szCs w:val="24"/>
        </w:rPr>
      </w:pPr>
      <w:r w:rsidRPr="00ED4D31">
        <w:rPr>
          <w:sz w:val="24"/>
          <w:szCs w:val="24"/>
        </w:rPr>
        <w:t xml:space="preserve">hoitotyön </w:t>
      </w:r>
      <w:r w:rsidR="004F7E61">
        <w:rPr>
          <w:sz w:val="24"/>
          <w:szCs w:val="24"/>
        </w:rPr>
        <w:t>lisätieto</w:t>
      </w:r>
    </w:p>
    <w:p w14:paraId="4CE1D6F6" w14:textId="77777777" w:rsidR="009B6D89" w:rsidRDefault="009F17E6" w:rsidP="009F17E6">
      <w:pPr>
        <w:rPr>
          <w:sz w:val="24"/>
          <w:szCs w:val="24"/>
        </w:rPr>
      </w:pPr>
      <w:r>
        <w:rPr>
          <w:sz w:val="24"/>
          <w:szCs w:val="24"/>
        </w:rPr>
        <w:tab/>
      </w:r>
    </w:p>
    <w:p w14:paraId="0F006733" w14:textId="77777777" w:rsidR="009F17E6" w:rsidRPr="00920A26" w:rsidRDefault="009B6D89" w:rsidP="009F17E6">
      <w:pPr>
        <w:rPr>
          <w:sz w:val="24"/>
          <w:szCs w:val="24"/>
        </w:rPr>
      </w:pPr>
      <w:r>
        <w:rPr>
          <w:sz w:val="24"/>
          <w:szCs w:val="24"/>
        </w:rPr>
        <w:tab/>
      </w:r>
      <w:r w:rsidR="009F17E6">
        <w:rPr>
          <w:sz w:val="24"/>
          <w:szCs w:val="24"/>
        </w:rPr>
        <w:t>Esimerkki:</w:t>
      </w:r>
    </w:p>
    <w:p w14:paraId="1D83BC1D" w14:textId="77777777" w:rsidR="003E1EB4" w:rsidRPr="00144B38" w:rsidRDefault="003E1EB4" w:rsidP="00C74A98">
      <w:pPr>
        <w:ind w:left="1440"/>
      </w:pPr>
      <w:del w:id="39" w:author="Tuomainen Mika" w:date="2020-11-13T10:24:00Z">
        <w:r w:rsidRPr="00144B38" w:rsidDel="00CE046A">
          <w:rPr>
            <w:b/>
            <w:bCs/>
            <w:color w:val="008000"/>
          </w:rPr>
          <w:delText xml:space="preserve">LÄÄ </w:delText>
        </w:r>
      </w:del>
      <w:ins w:id="40" w:author="Tuomainen Mika" w:date="2020-11-13T10:24:00Z">
        <w:r w:rsidR="00CE046A">
          <w:rPr>
            <w:b/>
            <w:bCs/>
            <w:color w:val="008000"/>
          </w:rPr>
          <w:t>Lääkehoito</w:t>
        </w:r>
        <w:r w:rsidR="00CE046A" w:rsidRPr="00144B38">
          <w:rPr>
            <w:b/>
            <w:bCs/>
            <w:color w:val="008000"/>
          </w:rPr>
          <w:t xml:space="preserve"> </w:t>
        </w:r>
      </w:ins>
      <w:del w:id="41" w:author="Tuomainen Mika" w:date="2020-11-13T10:24:00Z">
        <w:r w:rsidRPr="00144B38" w:rsidDel="00CE046A">
          <w:rPr>
            <w:b/>
            <w:bCs/>
            <w:color w:val="008000"/>
          </w:rPr>
          <w:delText>HOKE</w:delText>
        </w:r>
        <w:r w:rsidRPr="00144B38" w:rsidDel="00CE046A">
          <w:delText xml:space="preserve"> </w:delText>
        </w:r>
      </w:del>
      <w:ins w:id="42" w:author="Tuomainen Mika" w:date="2020-11-13T10:24:00Z">
        <w:r w:rsidR="00CE046A">
          <w:rPr>
            <w:b/>
            <w:bCs/>
            <w:color w:val="008000"/>
          </w:rPr>
          <w:t>Hoitokertomus</w:t>
        </w:r>
        <w:r w:rsidR="00CE046A" w:rsidRPr="00144B38">
          <w:t xml:space="preserve"> </w:t>
        </w:r>
      </w:ins>
    </w:p>
    <w:p w14:paraId="61D45AEE" w14:textId="77777777" w:rsidR="003E1EB4" w:rsidRPr="00144B38" w:rsidRDefault="003E1EB4" w:rsidP="00C74A98">
      <w:pPr>
        <w:ind w:left="2160"/>
      </w:pPr>
      <w:r w:rsidRPr="00144B38">
        <w:t>Testi terveyskeskus</w:t>
      </w:r>
      <w:r w:rsidRPr="00144B38">
        <w:br/>
        <w:t>Hoitaja, Liisa sh</w:t>
      </w:r>
      <w:r w:rsidRPr="00144B38">
        <w:br/>
        <w:t>24.04.2009 14:00 - 30.04.2009 08:00</w:t>
      </w:r>
      <w:r w:rsidRPr="00144B38">
        <w:br/>
      </w:r>
      <w:r w:rsidRPr="00144B38">
        <w:rPr>
          <w:b/>
          <w:bCs/>
          <w:color w:val="008000"/>
        </w:rPr>
        <w:t>Hoidon toteutus</w:t>
      </w:r>
      <w:r w:rsidRPr="00144B38">
        <w:t xml:space="preserve"> </w:t>
      </w:r>
    </w:p>
    <w:p w14:paraId="2AB157B8" w14:textId="77777777" w:rsidR="003E1EB4" w:rsidRPr="00144B38" w:rsidRDefault="003E1EB4" w:rsidP="00C74A98">
      <w:pPr>
        <w:ind w:left="2880"/>
      </w:pPr>
      <w:r w:rsidRPr="00144B38">
        <w:rPr>
          <w:b/>
          <w:bCs/>
          <w:color w:val="008000"/>
        </w:rPr>
        <w:t>Lääkehoito</w:t>
      </w:r>
      <w:r w:rsidRPr="00144B38">
        <w:t xml:space="preserve"> </w:t>
      </w:r>
    </w:p>
    <w:p w14:paraId="707EFFF6" w14:textId="77777777" w:rsidR="003E1EB4" w:rsidRPr="00144B38" w:rsidRDefault="003E1EB4" w:rsidP="00C74A98">
      <w:pPr>
        <w:ind w:left="3600"/>
      </w:pPr>
      <w:r w:rsidRPr="00144B38">
        <w:t>DIAPAM 10 mg, diatsepaami, 08:00 1 tbl, 14:00 1 tbl, 19:00 1 tbl, hoitotyön toi</w:t>
      </w:r>
      <w:r w:rsidRPr="003E1EB4">
        <w:t>minto: Lääke suun kautta</w:t>
      </w:r>
    </w:p>
    <w:p w14:paraId="532E8391" w14:textId="77777777" w:rsidR="003E1EB4" w:rsidRPr="003E1EB4" w:rsidRDefault="003E1EB4" w:rsidP="003E1EB4"/>
    <w:p w14:paraId="3A7A2D9D" w14:textId="77777777" w:rsidR="00144B38" w:rsidRDefault="00144B38" w:rsidP="003E1EB4">
      <w:pPr>
        <w:pStyle w:val="Otsikko3"/>
        <w:jc w:val="left"/>
      </w:pPr>
      <w:bookmarkStart w:id="43" w:name="_Toc254091285"/>
      <w:r w:rsidRPr="00D032E0">
        <w:t>antokertakohtainen lääkkeen antokirjausmerkintä</w:t>
      </w:r>
      <w:bookmarkEnd w:id="43"/>
    </w:p>
    <w:p w14:paraId="7C34B500" w14:textId="77777777" w:rsidR="00A40941" w:rsidRDefault="00A40941" w:rsidP="00A40941">
      <w:pPr>
        <w:ind w:left="720"/>
        <w:rPr>
          <w:sz w:val="24"/>
          <w:szCs w:val="24"/>
        </w:rPr>
      </w:pPr>
      <w:r w:rsidRPr="00920A26">
        <w:rPr>
          <w:sz w:val="24"/>
          <w:szCs w:val="24"/>
        </w:rPr>
        <w:t xml:space="preserve">Merkinnän </w:t>
      </w:r>
      <w:r>
        <w:rPr>
          <w:sz w:val="24"/>
          <w:szCs w:val="24"/>
        </w:rPr>
        <w:t>perustiedot:</w:t>
      </w:r>
    </w:p>
    <w:p w14:paraId="0D10C075" w14:textId="77777777" w:rsidR="002C37DA" w:rsidRDefault="002C37DA" w:rsidP="00A40941">
      <w:pPr>
        <w:ind w:left="1440"/>
        <w:rPr>
          <w:sz w:val="24"/>
        </w:rPr>
      </w:pPr>
      <w:r>
        <w:rPr>
          <w:sz w:val="24"/>
        </w:rPr>
        <w:t>Näkymä</w:t>
      </w:r>
    </w:p>
    <w:p w14:paraId="56B3FAEE" w14:textId="77777777" w:rsidR="002C37DA" w:rsidRPr="00A40941" w:rsidRDefault="002C37DA" w:rsidP="00A40941">
      <w:pPr>
        <w:ind w:left="1440"/>
        <w:rPr>
          <w:b/>
          <w:sz w:val="24"/>
        </w:rPr>
      </w:pPr>
      <w:r>
        <w:rPr>
          <w:sz w:val="24"/>
        </w:rPr>
        <w:tab/>
      </w:r>
      <w:del w:id="44" w:author="Tuomainen Mika" w:date="2020-11-13T10:24:00Z">
        <w:r w:rsidRPr="00A40941" w:rsidDel="00CE046A">
          <w:rPr>
            <w:b/>
            <w:sz w:val="24"/>
          </w:rPr>
          <w:delText>LÄÄ</w:delText>
        </w:r>
        <w:r w:rsidR="001A1ABC" w:rsidRPr="00A40941" w:rsidDel="00CE046A">
          <w:rPr>
            <w:b/>
            <w:sz w:val="24"/>
          </w:rPr>
          <w:delText xml:space="preserve"> </w:delText>
        </w:r>
      </w:del>
      <w:ins w:id="45" w:author="Tuomainen Mika" w:date="2020-11-13T10:24:00Z">
        <w:r w:rsidR="00CE046A">
          <w:rPr>
            <w:b/>
            <w:sz w:val="24"/>
          </w:rPr>
          <w:t>Lääkehoito</w:t>
        </w:r>
        <w:r w:rsidR="00CE046A" w:rsidRPr="00A40941">
          <w:rPr>
            <w:b/>
            <w:sz w:val="24"/>
          </w:rPr>
          <w:t xml:space="preserve"> </w:t>
        </w:r>
      </w:ins>
      <w:del w:id="46" w:author="Tuomainen Mika" w:date="2020-11-13T10:24:00Z">
        <w:r w:rsidR="001A1ABC" w:rsidRPr="00A40941" w:rsidDel="00CE046A">
          <w:rPr>
            <w:b/>
            <w:sz w:val="24"/>
          </w:rPr>
          <w:delText>HOKE</w:delText>
        </w:r>
      </w:del>
      <w:ins w:id="47" w:author="Tuomainen Mika" w:date="2020-11-13T10:24:00Z">
        <w:r w:rsidR="00CE046A">
          <w:rPr>
            <w:b/>
            <w:sz w:val="24"/>
          </w:rPr>
          <w:t>Hoitokertomus</w:t>
        </w:r>
      </w:ins>
    </w:p>
    <w:p w14:paraId="51AE5FAA" w14:textId="77777777" w:rsidR="002C37DA" w:rsidRPr="00DB40DE" w:rsidRDefault="002C37DA" w:rsidP="00A40941">
      <w:pPr>
        <w:numPr>
          <w:ilvl w:val="2"/>
          <w:numId w:val="4"/>
        </w:numPr>
        <w:tabs>
          <w:tab w:val="clear" w:pos="2160"/>
          <w:tab w:val="num" w:pos="2880"/>
        </w:tabs>
        <w:ind w:left="2880"/>
        <w:rPr>
          <w:b/>
          <w:sz w:val="24"/>
        </w:rPr>
      </w:pPr>
      <w:r w:rsidRPr="00DB40DE">
        <w:rPr>
          <w:b/>
          <w:sz w:val="24"/>
        </w:rPr>
        <w:t>palveluyksikkö</w:t>
      </w:r>
    </w:p>
    <w:p w14:paraId="2998E97B" w14:textId="77777777" w:rsidR="002C37DA" w:rsidRDefault="002C37DA" w:rsidP="00A40941">
      <w:pPr>
        <w:numPr>
          <w:ilvl w:val="2"/>
          <w:numId w:val="4"/>
        </w:numPr>
        <w:tabs>
          <w:tab w:val="clear" w:pos="2160"/>
          <w:tab w:val="num" w:pos="2880"/>
        </w:tabs>
        <w:ind w:left="2880"/>
        <w:rPr>
          <w:sz w:val="24"/>
        </w:rPr>
      </w:pPr>
      <w:r w:rsidRPr="00DB40DE">
        <w:rPr>
          <w:b/>
          <w:sz w:val="24"/>
        </w:rPr>
        <w:t>merkinnän tekijä</w:t>
      </w:r>
      <w:r w:rsidR="001A1ABC">
        <w:rPr>
          <w:sz w:val="24"/>
        </w:rPr>
        <w:t xml:space="preserve"> (</w:t>
      </w:r>
      <w:r>
        <w:rPr>
          <w:sz w:val="24"/>
        </w:rPr>
        <w:t>lääkkeen a</w:t>
      </w:r>
      <w:r w:rsidR="001A1ABC">
        <w:rPr>
          <w:sz w:val="24"/>
        </w:rPr>
        <w:t>ntanut ammattihenkilö)</w:t>
      </w:r>
    </w:p>
    <w:p w14:paraId="6A41DCA9" w14:textId="77777777" w:rsidR="002C37DA" w:rsidRPr="002C37DA" w:rsidRDefault="002C37DA" w:rsidP="00A40941">
      <w:pPr>
        <w:numPr>
          <w:ilvl w:val="2"/>
          <w:numId w:val="4"/>
        </w:numPr>
        <w:tabs>
          <w:tab w:val="clear" w:pos="2160"/>
          <w:tab w:val="num" w:pos="2880"/>
        </w:tabs>
        <w:ind w:left="2880"/>
        <w:rPr>
          <w:b/>
          <w:sz w:val="24"/>
        </w:rPr>
      </w:pPr>
      <w:r w:rsidRPr="00DB40DE">
        <w:rPr>
          <w:b/>
          <w:sz w:val="24"/>
        </w:rPr>
        <w:t>tapahtuma-aika</w:t>
      </w:r>
      <w:r w:rsidR="00C74A98">
        <w:rPr>
          <w:b/>
          <w:sz w:val="24"/>
        </w:rPr>
        <w:t xml:space="preserve"> </w:t>
      </w:r>
      <w:r w:rsidR="00C74A98">
        <w:rPr>
          <w:sz w:val="24"/>
        </w:rPr>
        <w:t>(lääkkeen antoajankohta)</w:t>
      </w:r>
    </w:p>
    <w:p w14:paraId="7BBB3C72" w14:textId="77777777" w:rsidR="002C37DA" w:rsidRDefault="002C37DA" w:rsidP="00A40941">
      <w:pPr>
        <w:ind w:left="1440"/>
        <w:rPr>
          <w:sz w:val="24"/>
        </w:rPr>
      </w:pPr>
      <w:r>
        <w:rPr>
          <w:sz w:val="24"/>
        </w:rPr>
        <w:t>Hoitoprosessin vaihe:</w:t>
      </w:r>
    </w:p>
    <w:p w14:paraId="590AE7AF" w14:textId="77777777" w:rsidR="002C37DA" w:rsidRDefault="002C37DA" w:rsidP="00A40941">
      <w:pPr>
        <w:ind w:left="1440"/>
        <w:rPr>
          <w:sz w:val="24"/>
        </w:rPr>
      </w:pPr>
      <w:r>
        <w:rPr>
          <w:sz w:val="24"/>
        </w:rPr>
        <w:lastRenderedPageBreak/>
        <w:tab/>
      </w:r>
      <w:r w:rsidRPr="00DB40DE">
        <w:rPr>
          <w:b/>
          <w:sz w:val="24"/>
        </w:rPr>
        <w:t>Hoidon toteutus</w:t>
      </w:r>
      <w:r>
        <w:rPr>
          <w:sz w:val="24"/>
        </w:rPr>
        <w:t xml:space="preserve"> (esim. lääkkeen antokirjausmerkintä tai voimassaoleva lääkitysmerkintä lähtötilanteessa)</w:t>
      </w:r>
    </w:p>
    <w:p w14:paraId="12671199" w14:textId="77777777" w:rsidR="002C37DA" w:rsidRDefault="002C37DA" w:rsidP="00A40941">
      <w:pPr>
        <w:ind w:left="1440"/>
        <w:rPr>
          <w:sz w:val="24"/>
        </w:rPr>
      </w:pPr>
      <w:r>
        <w:rPr>
          <w:sz w:val="24"/>
        </w:rPr>
        <w:t>Otsikko:</w:t>
      </w:r>
    </w:p>
    <w:p w14:paraId="171AD913" w14:textId="77777777" w:rsidR="002C37DA" w:rsidRDefault="002C37DA" w:rsidP="00A40941">
      <w:pPr>
        <w:ind w:left="1440"/>
        <w:rPr>
          <w:b/>
          <w:sz w:val="24"/>
        </w:rPr>
      </w:pPr>
      <w:r>
        <w:rPr>
          <w:sz w:val="24"/>
        </w:rPr>
        <w:tab/>
      </w:r>
      <w:r w:rsidRPr="00DB40DE">
        <w:rPr>
          <w:b/>
          <w:sz w:val="24"/>
        </w:rPr>
        <w:t>Lääkehoito</w:t>
      </w:r>
    </w:p>
    <w:p w14:paraId="7C06741B" w14:textId="77777777" w:rsidR="00A40941" w:rsidRPr="00DB40DE" w:rsidRDefault="00A40941" w:rsidP="00A40941">
      <w:pPr>
        <w:ind w:left="1440"/>
        <w:rPr>
          <w:b/>
          <w:sz w:val="24"/>
        </w:rPr>
      </w:pPr>
    </w:p>
    <w:p w14:paraId="1EA13795" w14:textId="77777777" w:rsidR="00A40941" w:rsidRDefault="00A40941" w:rsidP="00A40941">
      <w:pPr>
        <w:rPr>
          <w:sz w:val="24"/>
          <w:szCs w:val="24"/>
        </w:rPr>
      </w:pPr>
      <w:r>
        <w:rPr>
          <w:sz w:val="24"/>
          <w:szCs w:val="24"/>
        </w:rPr>
        <w:tab/>
      </w:r>
      <w:r w:rsidRPr="00920A26">
        <w:rPr>
          <w:sz w:val="24"/>
          <w:szCs w:val="24"/>
        </w:rPr>
        <w:t xml:space="preserve">Merkinnän </w:t>
      </w:r>
      <w:r>
        <w:rPr>
          <w:sz w:val="24"/>
          <w:szCs w:val="24"/>
        </w:rPr>
        <w:t>näyttötiedot:</w:t>
      </w:r>
    </w:p>
    <w:p w14:paraId="29DE07B4" w14:textId="77777777" w:rsidR="00A40941" w:rsidRPr="00ED4D31" w:rsidRDefault="00A40941" w:rsidP="00A40941">
      <w:pPr>
        <w:numPr>
          <w:ilvl w:val="0"/>
          <w:numId w:val="21"/>
        </w:numPr>
        <w:rPr>
          <w:sz w:val="24"/>
          <w:szCs w:val="24"/>
        </w:rPr>
      </w:pPr>
      <w:r w:rsidRPr="00ED4D31">
        <w:rPr>
          <w:sz w:val="24"/>
          <w:szCs w:val="24"/>
        </w:rPr>
        <w:t>kauppanimi (jos ei ole kauppanimeä, näytetään vain vaikuttava aine) - pakollinen,</w:t>
      </w:r>
    </w:p>
    <w:p w14:paraId="45DA3D30" w14:textId="77777777" w:rsidR="00A40941" w:rsidRPr="007E3436" w:rsidRDefault="00A40941" w:rsidP="00A40941">
      <w:pPr>
        <w:numPr>
          <w:ilvl w:val="0"/>
          <w:numId w:val="21"/>
        </w:numPr>
        <w:rPr>
          <w:sz w:val="24"/>
          <w:szCs w:val="24"/>
        </w:rPr>
      </w:pPr>
      <w:r w:rsidRPr="00ED4D31">
        <w:rPr>
          <w:sz w:val="24"/>
          <w:szCs w:val="24"/>
        </w:rPr>
        <w:t>vahvuus</w:t>
      </w:r>
      <w:r>
        <w:rPr>
          <w:sz w:val="24"/>
          <w:szCs w:val="24"/>
        </w:rPr>
        <w:t xml:space="preserve"> ja </w:t>
      </w:r>
      <w:r w:rsidRPr="007E3436">
        <w:rPr>
          <w:sz w:val="24"/>
          <w:szCs w:val="24"/>
        </w:rPr>
        <w:t xml:space="preserve">vahvuuden yksikkö, </w:t>
      </w:r>
    </w:p>
    <w:p w14:paraId="606A2823" w14:textId="77777777" w:rsidR="00A40941" w:rsidRDefault="00A40941" w:rsidP="00A40941">
      <w:pPr>
        <w:numPr>
          <w:ilvl w:val="0"/>
          <w:numId w:val="21"/>
        </w:numPr>
        <w:rPr>
          <w:sz w:val="24"/>
          <w:szCs w:val="24"/>
        </w:rPr>
      </w:pPr>
      <w:r w:rsidRPr="00ED4D31">
        <w:rPr>
          <w:sz w:val="24"/>
          <w:szCs w:val="24"/>
        </w:rPr>
        <w:t xml:space="preserve">vaikuttava aine </w:t>
      </w:r>
    </w:p>
    <w:p w14:paraId="6392AE6A" w14:textId="77777777" w:rsidR="00A40941" w:rsidRPr="007E3436" w:rsidRDefault="00A40941" w:rsidP="00A40941">
      <w:pPr>
        <w:numPr>
          <w:ilvl w:val="0"/>
          <w:numId w:val="21"/>
        </w:numPr>
        <w:rPr>
          <w:sz w:val="24"/>
          <w:szCs w:val="24"/>
        </w:rPr>
      </w:pPr>
      <w:r w:rsidRPr="00ED4D31">
        <w:rPr>
          <w:sz w:val="24"/>
          <w:szCs w:val="24"/>
        </w:rPr>
        <w:t xml:space="preserve">lääkemuoto, </w:t>
      </w:r>
    </w:p>
    <w:p w14:paraId="0D3A0156" w14:textId="77777777" w:rsidR="00A40941" w:rsidRDefault="00A40941" w:rsidP="00A40941">
      <w:pPr>
        <w:numPr>
          <w:ilvl w:val="0"/>
          <w:numId w:val="21"/>
        </w:numPr>
        <w:rPr>
          <w:sz w:val="24"/>
          <w:szCs w:val="24"/>
        </w:rPr>
      </w:pPr>
      <w:r>
        <w:rPr>
          <w:sz w:val="24"/>
          <w:szCs w:val="24"/>
        </w:rPr>
        <w:t>annettu lääkemäärä</w:t>
      </w:r>
    </w:p>
    <w:p w14:paraId="0551F825" w14:textId="77777777" w:rsidR="00A40941" w:rsidRDefault="00A40941" w:rsidP="00A40941">
      <w:pPr>
        <w:numPr>
          <w:ilvl w:val="2"/>
          <w:numId w:val="21"/>
        </w:numPr>
        <w:rPr>
          <w:sz w:val="24"/>
          <w:szCs w:val="24"/>
        </w:rPr>
      </w:pPr>
      <w:r>
        <w:rPr>
          <w:sz w:val="24"/>
          <w:szCs w:val="24"/>
        </w:rPr>
        <w:t>annettu määrä</w:t>
      </w:r>
    </w:p>
    <w:p w14:paraId="34A943E3" w14:textId="77777777" w:rsidR="00A40941" w:rsidRPr="009B6D89" w:rsidRDefault="00A40941" w:rsidP="00A40941">
      <w:pPr>
        <w:numPr>
          <w:ilvl w:val="2"/>
          <w:numId w:val="21"/>
        </w:numPr>
        <w:rPr>
          <w:sz w:val="24"/>
          <w:szCs w:val="24"/>
        </w:rPr>
      </w:pPr>
      <w:r>
        <w:rPr>
          <w:sz w:val="24"/>
          <w:szCs w:val="24"/>
        </w:rPr>
        <w:t>annetun määrän yksikkö</w:t>
      </w:r>
    </w:p>
    <w:p w14:paraId="5C9E27E4" w14:textId="77777777" w:rsidR="00A40941" w:rsidRPr="00ED4D31" w:rsidRDefault="00A40941" w:rsidP="00A40941">
      <w:pPr>
        <w:numPr>
          <w:ilvl w:val="0"/>
          <w:numId w:val="21"/>
        </w:numPr>
        <w:rPr>
          <w:sz w:val="24"/>
          <w:szCs w:val="24"/>
        </w:rPr>
      </w:pPr>
      <w:r>
        <w:rPr>
          <w:sz w:val="24"/>
          <w:szCs w:val="24"/>
        </w:rPr>
        <w:t>hoitotyön toiminto</w:t>
      </w:r>
    </w:p>
    <w:p w14:paraId="3A6D3A28" w14:textId="77777777" w:rsidR="00A40941" w:rsidRDefault="00A40941" w:rsidP="00A40941">
      <w:pPr>
        <w:numPr>
          <w:ilvl w:val="0"/>
          <w:numId w:val="21"/>
        </w:numPr>
        <w:rPr>
          <w:sz w:val="24"/>
          <w:szCs w:val="24"/>
        </w:rPr>
      </w:pPr>
      <w:r w:rsidRPr="00ED4D31">
        <w:rPr>
          <w:sz w:val="24"/>
          <w:szCs w:val="24"/>
        </w:rPr>
        <w:t xml:space="preserve">hoitotyön </w:t>
      </w:r>
      <w:r>
        <w:rPr>
          <w:sz w:val="24"/>
          <w:szCs w:val="24"/>
        </w:rPr>
        <w:t>lisätieto</w:t>
      </w:r>
    </w:p>
    <w:p w14:paraId="0B5CF2B1" w14:textId="77777777" w:rsidR="00A40941" w:rsidRDefault="00A40941" w:rsidP="00A40941">
      <w:pPr>
        <w:rPr>
          <w:sz w:val="24"/>
          <w:szCs w:val="24"/>
        </w:rPr>
      </w:pPr>
      <w:r>
        <w:rPr>
          <w:sz w:val="24"/>
          <w:szCs w:val="24"/>
        </w:rPr>
        <w:tab/>
      </w:r>
    </w:p>
    <w:p w14:paraId="07D721D5" w14:textId="77777777" w:rsidR="002C37DA" w:rsidRDefault="00A40941" w:rsidP="00A40941">
      <w:pPr>
        <w:ind w:left="720"/>
        <w:rPr>
          <w:b/>
          <w:bCs/>
          <w:color w:val="008000"/>
        </w:rPr>
      </w:pPr>
      <w:r>
        <w:rPr>
          <w:sz w:val="24"/>
          <w:szCs w:val="24"/>
        </w:rPr>
        <w:t>Esimerkki:</w:t>
      </w:r>
    </w:p>
    <w:p w14:paraId="63399E53" w14:textId="77777777" w:rsidR="003E1EB4" w:rsidRPr="00144B38" w:rsidRDefault="003E1EB4" w:rsidP="00C74A98">
      <w:pPr>
        <w:ind w:left="1440"/>
      </w:pPr>
      <w:del w:id="48" w:author="Tuomainen Mika" w:date="2020-11-13T10:25:00Z">
        <w:r w:rsidRPr="00144B38" w:rsidDel="00CE046A">
          <w:rPr>
            <w:b/>
            <w:bCs/>
            <w:color w:val="008000"/>
          </w:rPr>
          <w:delText xml:space="preserve">LÄÄ </w:delText>
        </w:r>
      </w:del>
      <w:ins w:id="49" w:author="Tuomainen Mika" w:date="2020-11-13T10:25:00Z">
        <w:r w:rsidR="00CE046A">
          <w:rPr>
            <w:b/>
            <w:bCs/>
            <w:color w:val="008000"/>
          </w:rPr>
          <w:t>Lääkehoito</w:t>
        </w:r>
        <w:r w:rsidR="00CE046A" w:rsidRPr="00144B38">
          <w:rPr>
            <w:b/>
            <w:bCs/>
            <w:color w:val="008000"/>
          </w:rPr>
          <w:t xml:space="preserve"> </w:t>
        </w:r>
      </w:ins>
      <w:del w:id="50" w:author="Tuomainen Mika" w:date="2020-11-13T10:25:00Z">
        <w:r w:rsidRPr="00144B38" w:rsidDel="00CE046A">
          <w:rPr>
            <w:b/>
            <w:bCs/>
            <w:color w:val="008000"/>
          </w:rPr>
          <w:delText>HOKE</w:delText>
        </w:r>
        <w:r w:rsidRPr="00144B38" w:rsidDel="00CE046A">
          <w:delText xml:space="preserve"> </w:delText>
        </w:r>
      </w:del>
      <w:ins w:id="51" w:author="Tuomainen Mika" w:date="2020-11-13T10:25:00Z">
        <w:r w:rsidR="00CE046A">
          <w:rPr>
            <w:b/>
            <w:bCs/>
            <w:color w:val="008000"/>
          </w:rPr>
          <w:t>Hoitokertomus</w:t>
        </w:r>
        <w:r w:rsidR="00CE046A" w:rsidRPr="00144B38">
          <w:t xml:space="preserve"> </w:t>
        </w:r>
      </w:ins>
    </w:p>
    <w:p w14:paraId="347BCDF7" w14:textId="77777777" w:rsidR="003E1EB4" w:rsidRPr="00144B38" w:rsidRDefault="003E1EB4" w:rsidP="00C74A98">
      <w:pPr>
        <w:ind w:left="2160"/>
      </w:pPr>
      <w:r w:rsidRPr="00144B38">
        <w:t>Testi terveyskeskus</w:t>
      </w:r>
      <w:r w:rsidRPr="00144B38">
        <w:br/>
        <w:t>Hoitaja, Liisa sh</w:t>
      </w:r>
      <w:r w:rsidRPr="00144B38">
        <w:br/>
        <w:t>24.04.2009 14:00</w:t>
      </w:r>
      <w:r w:rsidRPr="00144B38">
        <w:br/>
      </w:r>
      <w:r w:rsidRPr="00144B38">
        <w:rPr>
          <w:b/>
          <w:bCs/>
          <w:color w:val="008000"/>
        </w:rPr>
        <w:t>Hoidon toteutus</w:t>
      </w:r>
      <w:r w:rsidRPr="00144B38">
        <w:t xml:space="preserve"> </w:t>
      </w:r>
    </w:p>
    <w:p w14:paraId="0C994138" w14:textId="77777777" w:rsidR="003E1EB4" w:rsidRPr="00144B38" w:rsidRDefault="003E1EB4" w:rsidP="00C74A98">
      <w:pPr>
        <w:ind w:left="2880"/>
      </w:pPr>
      <w:r w:rsidRPr="00144B38">
        <w:rPr>
          <w:b/>
          <w:bCs/>
          <w:color w:val="008000"/>
        </w:rPr>
        <w:t>Lääkehoito</w:t>
      </w:r>
      <w:r w:rsidRPr="00144B38">
        <w:t xml:space="preserve"> </w:t>
      </w:r>
    </w:p>
    <w:p w14:paraId="6E67B591" w14:textId="77777777" w:rsidR="003E1EB4" w:rsidRPr="00144B38" w:rsidRDefault="003E1EB4" w:rsidP="00C74A98">
      <w:pPr>
        <w:ind w:left="3600"/>
      </w:pPr>
      <w:r w:rsidRPr="00144B38">
        <w:t xml:space="preserve">DIAPAM 10 mg, diatsepaami, 1 tbl, hoitotyön toiminto: Lääke suun kautta, Potilas tahtoi voimakkaampaa lääkettä </w:t>
      </w:r>
    </w:p>
    <w:p w14:paraId="1BAD6CAC" w14:textId="77777777" w:rsidR="003E1EB4" w:rsidRPr="003E1EB4" w:rsidRDefault="003E1EB4" w:rsidP="003E1EB4"/>
    <w:p w14:paraId="672EB2A9" w14:textId="77777777" w:rsidR="00144B38" w:rsidRDefault="00144B38" w:rsidP="003E1EB4">
      <w:pPr>
        <w:pStyle w:val="Otsikko3"/>
        <w:jc w:val="left"/>
      </w:pPr>
      <w:bookmarkStart w:id="52" w:name="_Toc254091286"/>
      <w:r w:rsidRPr="00D032E0">
        <w:t>voimassaoleva lääkehoitomerkintä</w:t>
      </w:r>
      <w:bookmarkEnd w:id="52"/>
    </w:p>
    <w:p w14:paraId="0588F5BC" w14:textId="77777777" w:rsidR="00CF001B" w:rsidRDefault="00CF001B" w:rsidP="00CF001B">
      <w:pPr>
        <w:ind w:left="720"/>
        <w:rPr>
          <w:sz w:val="24"/>
          <w:szCs w:val="24"/>
        </w:rPr>
      </w:pPr>
      <w:r w:rsidRPr="00920A26">
        <w:rPr>
          <w:sz w:val="24"/>
          <w:szCs w:val="24"/>
        </w:rPr>
        <w:t xml:space="preserve">Merkinnän </w:t>
      </w:r>
      <w:r>
        <w:rPr>
          <w:sz w:val="24"/>
          <w:szCs w:val="24"/>
        </w:rPr>
        <w:t>perustiedot:</w:t>
      </w:r>
    </w:p>
    <w:p w14:paraId="7247D5D5" w14:textId="77777777" w:rsidR="002C37DA" w:rsidRDefault="002C37DA" w:rsidP="00CF001B">
      <w:pPr>
        <w:ind w:left="1440"/>
        <w:rPr>
          <w:sz w:val="24"/>
        </w:rPr>
      </w:pPr>
      <w:r>
        <w:rPr>
          <w:sz w:val="24"/>
        </w:rPr>
        <w:t>Näkymä</w:t>
      </w:r>
    </w:p>
    <w:p w14:paraId="48E3307C" w14:textId="77777777" w:rsidR="002C37DA" w:rsidRDefault="002C37DA" w:rsidP="00CF001B">
      <w:pPr>
        <w:ind w:left="1440"/>
        <w:rPr>
          <w:sz w:val="24"/>
        </w:rPr>
      </w:pPr>
      <w:r>
        <w:rPr>
          <w:sz w:val="24"/>
        </w:rPr>
        <w:tab/>
      </w:r>
      <w:del w:id="53" w:author="Tuomainen Mika" w:date="2020-11-13T10:25:00Z">
        <w:r w:rsidRPr="00DB40DE" w:rsidDel="00CE046A">
          <w:rPr>
            <w:b/>
            <w:sz w:val="24"/>
          </w:rPr>
          <w:delText>VLÄÄ</w:delText>
        </w:r>
      </w:del>
      <w:ins w:id="54" w:author="Tuomainen Mika" w:date="2020-11-13T10:25:00Z">
        <w:r w:rsidR="00CE046A">
          <w:rPr>
            <w:b/>
            <w:sz w:val="24"/>
          </w:rPr>
          <w:t>Kokonaislääkitys</w:t>
        </w:r>
      </w:ins>
    </w:p>
    <w:p w14:paraId="4EC7D24C" w14:textId="77777777" w:rsidR="002C37DA" w:rsidRPr="00DB40DE" w:rsidRDefault="002C37DA" w:rsidP="00CF001B">
      <w:pPr>
        <w:numPr>
          <w:ilvl w:val="2"/>
          <w:numId w:val="4"/>
        </w:numPr>
        <w:tabs>
          <w:tab w:val="clear" w:pos="2160"/>
          <w:tab w:val="num" w:pos="2880"/>
        </w:tabs>
        <w:ind w:left="2880"/>
        <w:rPr>
          <w:b/>
          <w:sz w:val="24"/>
        </w:rPr>
      </w:pPr>
      <w:r w:rsidRPr="00DB40DE">
        <w:rPr>
          <w:b/>
          <w:sz w:val="24"/>
        </w:rPr>
        <w:t>palveluyksikkö</w:t>
      </w:r>
      <w:r w:rsidR="004B2376">
        <w:rPr>
          <w:b/>
          <w:sz w:val="24"/>
        </w:rPr>
        <w:t xml:space="preserve"> </w:t>
      </w:r>
      <w:r w:rsidR="004B2376" w:rsidRPr="004B2376">
        <w:rPr>
          <w:sz w:val="24"/>
        </w:rPr>
        <w:t>(</w:t>
      </w:r>
      <w:r w:rsidR="009035BF">
        <w:rPr>
          <w:sz w:val="24"/>
        </w:rPr>
        <w:t>voimassaoleva lääkehoitomerkin</w:t>
      </w:r>
      <w:r w:rsidR="004B2376">
        <w:rPr>
          <w:sz w:val="24"/>
        </w:rPr>
        <w:t>nän tekopaikan palveluyksikkö)</w:t>
      </w:r>
    </w:p>
    <w:p w14:paraId="62DB91DD" w14:textId="77777777" w:rsidR="002C37DA" w:rsidRDefault="002C37DA" w:rsidP="00CF001B">
      <w:pPr>
        <w:numPr>
          <w:ilvl w:val="2"/>
          <w:numId w:val="4"/>
        </w:numPr>
        <w:tabs>
          <w:tab w:val="clear" w:pos="2160"/>
          <w:tab w:val="num" w:pos="2880"/>
        </w:tabs>
        <w:ind w:left="2880"/>
        <w:rPr>
          <w:sz w:val="24"/>
        </w:rPr>
      </w:pPr>
      <w:r w:rsidRPr="00DB40DE">
        <w:rPr>
          <w:b/>
          <w:sz w:val="24"/>
        </w:rPr>
        <w:t>merkinnän tekijä</w:t>
      </w:r>
      <w:r>
        <w:rPr>
          <w:sz w:val="24"/>
        </w:rPr>
        <w:t xml:space="preserve"> (</w:t>
      </w:r>
      <w:r w:rsidR="009035BF">
        <w:rPr>
          <w:sz w:val="24"/>
        </w:rPr>
        <w:t>voimassaoleva lääkehoitomerkinnän</w:t>
      </w:r>
      <w:r>
        <w:rPr>
          <w:sz w:val="24"/>
        </w:rPr>
        <w:t xml:space="preserve"> koostaja)</w:t>
      </w:r>
    </w:p>
    <w:p w14:paraId="1C77A67A" w14:textId="77777777" w:rsidR="002C37DA" w:rsidRPr="004B2376" w:rsidRDefault="002C37DA" w:rsidP="00CF001B">
      <w:pPr>
        <w:numPr>
          <w:ilvl w:val="2"/>
          <w:numId w:val="4"/>
        </w:numPr>
        <w:tabs>
          <w:tab w:val="clear" w:pos="2160"/>
          <w:tab w:val="num" w:pos="2880"/>
        </w:tabs>
        <w:ind w:left="2880"/>
        <w:rPr>
          <w:b/>
          <w:sz w:val="24"/>
        </w:rPr>
      </w:pPr>
      <w:r w:rsidRPr="00DB40DE">
        <w:rPr>
          <w:b/>
          <w:sz w:val="24"/>
        </w:rPr>
        <w:t>tapahtuma-aika</w:t>
      </w:r>
      <w:r>
        <w:rPr>
          <w:b/>
          <w:sz w:val="24"/>
        </w:rPr>
        <w:t xml:space="preserve"> </w:t>
      </w:r>
      <w:r>
        <w:rPr>
          <w:sz w:val="24"/>
        </w:rPr>
        <w:t>(</w:t>
      </w:r>
      <w:r w:rsidR="009035BF">
        <w:rPr>
          <w:sz w:val="24"/>
        </w:rPr>
        <w:t>voimassaoleva lääkehoitomerkinnän</w:t>
      </w:r>
      <w:r>
        <w:rPr>
          <w:sz w:val="24"/>
        </w:rPr>
        <w:t xml:space="preserve"> tapahtuma-aika</w:t>
      </w:r>
      <w:r w:rsidR="009035BF">
        <w:rPr>
          <w:sz w:val="24"/>
        </w:rPr>
        <w:t>)</w:t>
      </w:r>
      <w:r>
        <w:rPr>
          <w:sz w:val="24"/>
        </w:rPr>
        <w:t xml:space="preserve"> </w:t>
      </w:r>
    </w:p>
    <w:p w14:paraId="353A4BF8" w14:textId="77777777" w:rsidR="002C37DA" w:rsidRDefault="002C37DA" w:rsidP="00CF001B">
      <w:pPr>
        <w:ind w:left="1440"/>
        <w:rPr>
          <w:sz w:val="24"/>
        </w:rPr>
      </w:pPr>
      <w:r>
        <w:rPr>
          <w:sz w:val="24"/>
        </w:rPr>
        <w:lastRenderedPageBreak/>
        <w:t>Hoitoprosessin vaihe:</w:t>
      </w:r>
    </w:p>
    <w:p w14:paraId="18814509" w14:textId="77777777" w:rsidR="002C37DA" w:rsidRPr="00CB7CE0" w:rsidRDefault="002C37DA" w:rsidP="00CF001B">
      <w:pPr>
        <w:ind w:left="1440"/>
        <w:rPr>
          <w:sz w:val="24"/>
        </w:rPr>
      </w:pPr>
      <w:r>
        <w:rPr>
          <w:sz w:val="24"/>
        </w:rPr>
        <w:tab/>
      </w:r>
      <w:r w:rsidRPr="00DB40DE">
        <w:rPr>
          <w:b/>
          <w:sz w:val="24"/>
        </w:rPr>
        <w:t>Hoidon toteutus</w:t>
      </w:r>
    </w:p>
    <w:p w14:paraId="324218E0" w14:textId="77777777" w:rsidR="002C37DA" w:rsidRDefault="002C37DA" w:rsidP="00CF001B">
      <w:pPr>
        <w:ind w:left="1440"/>
        <w:rPr>
          <w:sz w:val="24"/>
        </w:rPr>
      </w:pPr>
      <w:r>
        <w:rPr>
          <w:sz w:val="24"/>
        </w:rPr>
        <w:t>Otsikko:</w:t>
      </w:r>
    </w:p>
    <w:p w14:paraId="2CC12277" w14:textId="77777777" w:rsidR="002C37DA" w:rsidRDefault="002C37DA" w:rsidP="00CF001B">
      <w:pPr>
        <w:ind w:left="1440"/>
        <w:rPr>
          <w:b/>
          <w:sz w:val="24"/>
        </w:rPr>
      </w:pPr>
      <w:r>
        <w:rPr>
          <w:sz w:val="24"/>
        </w:rPr>
        <w:tab/>
      </w:r>
      <w:r w:rsidRPr="00DB40DE">
        <w:rPr>
          <w:b/>
          <w:sz w:val="24"/>
        </w:rPr>
        <w:t>Lääkehoito</w:t>
      </w:r>
    </w:p>
    <w:p w14:paraId="085407F3" w14:textId="77777777" w:rsidR="00CF001B" w:rsidRDefault="00CF001B" w:rsidP="00CF001B">
      <w:pPr>
        <w:ind w:left="1440"/>
        <w:rPr>
          <w:b/>
          <w:sz w:val="24"/>
        </w:rPr>
      </w:pPr>
    </w:p>
    <w:p w14:paraId="1AC1AB27" w14:textId="77777777" w:rsidR="00CF001B" w:rsidRDefault="00CF001B" w:rsidP="00CF001B">
      <w:pPr>
        <w:rPr>
          <w:sz w:val="24"/>
          <w:szCs w:val="24"/>
        </w:rPr>
      </w:pPr>
      <w:r>
        <w:rPr>
          <w:sz w:val="24"/>
          <w:szCs w:val="24"/>
        </w:rPr>
        <w:tab/>
      </w:r>
      <w:r w:rsidRPr="00920A26">
        <w:rPr>
          <w:sz w:val="24"/>
          <w:szCs w:val="24"/>
        </w:rPr>
        <w:t xml:space="preserve">Merkinnän </w:t>
      </w:r>
      <w:r>
        <w:rPr>
          <w:sz w:val="24"/>
          <w:szCs w:val="24"/>
        </w:rPr>
        <w:t xml:space="preserve">näyttötiedot kuten </w:t>
      </w:r>
      <w:r w:rsidR="00622B19">
        <w:rPr>
          <w:sz w:val="24"/>
          <w:szCs w:val="24"/>
        </w:rPr>
        <w:t>tulotilanteen lääkitysmerkinnässä, mutta lisäksi</w:t>
      </w:r>
      <w:r>
        <w:rPr>
          <w:sz w:val="24"/>
          <w:szCs w:val="24"/>
        </w:rPr>
        <w:t>:</w:t>
      </w:r>
    </w:p>
    <w:p w14:paraId="12CFC1A6" w14:textId="77777777" w:rsidR="00622B19" w:rsidRPr="00AA503E" w:rsidRDefault="00622B19" w:rsidP="00AA503E">
      <w:pPr>
        <w:numPr>
          <w:ilvl w:val="0"/>
          <w:numId w:val="24"/>
        </w:numPr>
        <w:rPr>
          <w:sz w:val="24"/>
          <w:szCs w:val="24"/>
        </w:rPr>
      </w:pPr>
      <w:r>
        <w:rPr>
          <w:sz w:val="24"/>
          <w:szCs w:val="24"/>
        </w:rPr>
        <w:t>Kokonais</w:t>
      </w:r>
      <w:r w:rsidR="00EF0235">
        <w:rPr>
          <w:sz w:val="24"/>
          <w:szCs w:val="24"/>
        </w:rPr>
        <w:t xml:space="preserve">lääkityksen </w:t>
      </w:r>
      <w:r w:rsidR="00AA503E">
        <w:rPr>
          <w:sz w:val="24"/>
          <w:szCs w:val="24"/>
        </w:rPr>
        <w:t>kokonaistarkastelu</w:t>
      </w:r>
      <w:r w:rsidR="00EF0235">
        <w:rPr>
          <w:sz w:val="24"/>
          <w:szCs w:val="24"/>
        </w:rPr>
        <w:t>merkintä</w:t>
      </w:r>
      <w:r w:rsidR="00AA503E">
        <w:rPr>
          <w:sz w:val="24"/>
          <w:szCs w:val="24"/>
        </w:rPr>
        <w:t xml:space="preserve"> teksti: Lääkityksen kokonaistarkastelu on</w:t>
      </w:r>
      <w:r w:rsidR="00AA503E" w:rsidRPr="00AA503E">
        <w:rPr>
          <w:sz w:val="24"/>
          <w:szCs w:val="24"/>
        </w:rPr>
        <w:t xml:space="preserve"> tehty</w:t>
      </w:r>
      <w:r w:rsidR="008B023D">
        <w:rPr>
          <w:sz w:val="24"/>
          <w:szCs w:val="24"/>
        </w:rPr>
        <w:t xml:space="preserve"> tai </w:t>
      </w:r>
      <w:r w:rsidR="00AA503E" w:rsidRPr="00AA503E">
        <w:rPr>
          <w:sz w:val="24"/>
          <w:szCs w:val="24"/>
        </w:rPr>
        <w:t>Lääkityksen kokonaistarkastelua ei ole tehty</w:t>
      </w:r>
      <w:r w:rsidR="00AA503E">
        <w:rPr>
          <w:sz w:val="24"/>
          <w:szCs w:val="24"/>
        </w:rPr>
        <w:t xml:space="preserve"> ja tarvittaessa </w:t>
      </w:r>
      <w:r w:rsidR="00193687">
        <w:rPr>
          <w:sz w:val="24"/>
          <w:szCs w:val="24"/>
        </w:rPr>
        <w:t>muita merkintään liittyviä kirjauksia</w:t>
      </w:r>
    </w:p>
    <w:p w14:paraId="4744C5E9" w14:textId="77777777" w:rsidR="00CF001B" w:rsidRDefault="00CF001B" w:rsidP="00CF001B">
      <w:pPr>
        <w:rPr>
          <w:sz w:val="24"/>
          <w:szCs w:val="24"/>
        </w:rPr>
      </w:pPr>
      <w:r>
        <w:rPr>
          <w:sz w:val="24"/>
          <w:szCs w:val="24"/>
        </w:rPr>
        <w:tab/>
      </w:r>
    </w:p>
    <w:p w14:paraId="346955DC" w14:textId="77777777" w:rsidR="00CF001B" w:rsidRPr="00920A26" w:rsidRDefault="00CF001B" w:rsidP="00CF001B">
      <w:pPr>
        <w:rPr>
          <w:sz w:val="24"/>
          <w:szCs w:val="24"/>
        </w:rPr>
      </w:pPr>
      <w:r>
        <w:rPr>
          <w:sz w:val="24"/>
          <w:szCs w:val="24"/>
        </w:rPr>
        <w:tab/>
        <w:t>Esimerkki:</w:t>
      </w:r>
    </w:p>
    <w:p w14:paraId="480FA712" w14:textId="77777777" w:rsidR="007D6399" w:rsidRPr="007D6399" w:rsidRDefault="007D6399" w:rsidP="007D6399">
      <w:pPr>
        <w:ind w:left="1440"/>
      </w:pPr>
      <w:del w:id="55" w:author="Tuomainen Mika" w:date="2020-11-13T10:25:00Z">
        <w:r w:rsidRPr="007D6399" w:rsidDel="00CE046A">
          <w:rPr>
            <w:b/>
            <w:bCs/>
            <w:color w:val="008000"/>
          </w:rPr>
          <w:delText>VLÄÄ</w:delText>
        </w:r>
        <w:r w:rsidRPr="007D6399" w:rsidDel="00CE046A">
          <w:delText xml:space="preserve"> </w:delText>
        </w:r>
      </w:del>
      <w:ins w:id="56" w:author="Tuomainen Mika" w:date="2020-11-13T10:25:00Z">
        <w:r w:rsidR="00CE046A">
          <w:rPr>
            <w:b/>
            <w:bCs/>
            <w:color w:val="008000"/>
          </w:rPr>
          <w:t>Kokonaislääkitys</w:t>
        </w:r>
        <w:r w:rsidR="00CE046A" w:rsidRPr="007D6399">
          <w:t xml:space="preserve"> </w:t>
        </w:r>
      </w:ins>
    </w:p>
    <w:p w14:paraId="1B8948B0" w14:textId="77777777" w:rsidR="007D6399" w:rsidRPr="007D6399" w:rsidRDefault="007D6399" w:rsidP="007D6399">
      <w:pPr>
        <w:ind w:left="2160"/>
      </w:pPr>
      <w:r w:rsidRPr="007D6399">
        <w:t>Yhteispäivystys</w:t>
      </w:r>
      <w:r w:rsidRPr="007D6399">
        <w:br/>
        <w:t>Tarkka, Lasse Apulaislääkäri</w:t>
      </w:r>
      <w:r w:rsidRPr="007D6399">
        <w:br/>
        <w:t>11.01.2010 22:12:15</w:t>
      </w:r>
      <w:r w:rsidRPr="007D6399">
        <w:br/>
      </w:r>
      <w:r w:rsidRPr="007D6399">
        <w:rPr>
          <w:b/>
          <w:bCs/>
          <w:color w:val="008000"/>
        </w:rPr>
        <w:t>Hoidon arviointi</w:t>
      </w:r>
      <w:r w:rsidRPr="007D6399">
        <w:t xml:space="preserve"> </w:t>
      </w:r>
    </w:p>
    <w:p w14:paraId="7CB65808" w14:textId="77777777" w:rsidR="007D6399" w:rsidRDefault="007D6399" w:rsidP="007D6399">
      <w:pPr>
        <w:ind w:left="2880"/>
      </w:pPr>
      <w:r w:rsidRPr="007D6399">
        <w:rPr>
          <w:b/>
          <w:bCs/>
          <w:color w:val="008000"/>
        </w:rPr>
        <w:t>Lääkehoito</w:t>
      </w:r>
      <w:r w:rsidRPr="007D6399">
        <w:t xml:space="preserve"> </w:t>
      </w:r>
    </w:p>
    <w:p w14:paraId="7A5C31C6" w14:textId="77777777" w:rsidR="008D478A" w:rsidRDefault="008D478A" w:rsidP="007D6399">
      <w:pPr>
        <w:ind w:left="2880"/>
      </w:pPr>
      <w:r>
        <w:tab/>
        <w:t>Lääkityksen kokonaistarkastelua ei ole tehty</w:t>
      </w:r>
    </w:p>
    <w:p w14:paraId="3DEE7756" w14:textId="77777777" w:rsidR="008D478A" w:rsidRPr="007D6399" w:rsidRDefault="008D478A" w:rsidP="007D6399">
      <w:pPr>
        <w:ind w:left="2880"/>
      </w:pPr>
    </w:p>
    <w:p w14:paraId="0064E235" w14:textId="77777777" w:rsidR="00222FDB" w:rsidRDefault="00222FDB" w:rsidP="007D6399">
      <w:pPr>
        <w:ind w:left="3600"/>
      </w:pPr>
    </w:p>
    <w:p w14:paraId="3946B511" w14:textId="77777777" w:rsidR="00222FDB" w:rsidRDefault="00222FDB" w:rsidP="007D6399">
      <w:pPr>
        <w:ind w:left="3600"/>
      </w:pPr>
    </w:p>
    <w:p w14:paraId="689D0E4A" w14:textId="071B17FF" w:rsidR="00222FDB" w:rsidRDefault="008B3087" w:rsidP="004A7B00">
      <w:pPr>
        <w:ind w:left="3600"/>
      </w:pPr>
      <w:r>
        <w:rPr>
          <w:noProof/>
        </w:rPr>
        <w:lastRenderedPageBreak/>
        <w:drawing>
          <wp:inline distT="0" distB="0" distL="0" distR="0" wp14:anchorId="122C9051" wp14:editId="63F69E13">
            <wp:extent cx="6429375" cy="3590925"/>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29375" cy="3590925"/>
                    </a:xfrm>
                    <a:prstGeom prst="rect">
                      <a:avLst/>
                    </a:prstGeom>
                    <a:noFill/>
                    <a:ln>
                      <a:noFill/>
                    </a:ln>
                  </pic:spPr>
                </pic:pic>
              </a:graphicData>
            </a:graphic>
          </wp:inline>
        </w:drawing>
      </w:r>
    </w:p>
    <w:p w14:paraId="6C3A0F30" w14:textId="77777777" w:rsidR="00222FDB" w:rsidRDefault="00222FDB" w:rsidP="007D6399">
      <w:pPr>
        <w:ind w:left="3600"/>
      </w:pPr>
    </w:p>
    <w:p w14:paraId="0A658A45" w14:textId="77777777" w:rsidR="00222FDB" w:rsidRPr="007D6399" w:rsidRDefault="00222FDB" w:rsidP="007D6399">
      <w:pPr>
        <w:ind w:left="3600"/>
      </w:pPr>
    </w:p>
    <w:p w14:paraId="747626D8" w14:textId="77777777" w:rsidR="00FD4552" w:rsidRDefault="00622B19">
      <w:pPr>
        <w:pStyle w:val="Otsikko1"/>
      </w:pPr>
      <w:r>
        <w:br w:type="page"/>
      </w:r>
      <w:bookmarkStart w:id="57" w:name="_Toc254091287"/>
      <w:r w:rsidR="00FD4552">
        <w:lastRenderedPageBreak/>
        <w:t>Koodistot</w:t>
      </w:r>
      <w:bookmarkEnd w:id="57"/>
    </w:p>
    <w:p w14:paraId="73BD2BFE" w14:textId="77777777" w:rsidR="00FD4552" w:rsidRDefault="00FD4552"/>
    <w:p w14:paraId="3B4DB578" w14:textId="77777777" w:rsidR="00FD4552" w:rsidRDefault="00FD4552" w:rsidP="00C351A9">
      <w:pPr>
        <w:pStyle w:val="Leipteksti"/>
        <w:ind w:left="1440"/>
        <w:outlineLvl w:val="0"/>
      </w:pPr>
      <w:r>
        <w:t>Lääkityslistan kenttäkoodit on kuvattu koodistossa, jonka OID-koodi on 1.2.246.537.6.12.</w:t>
      </w:r>
      <w:r w:rsidR="002855E0">
        <w:t>2002.126</w:t>
      </w:r>
      <w:r>
        <w:t xml:space="preserve"> ja nimi on Lääkityslista. Edellä mainittu OID-koodi on myös lääkityslistan lomakekoodi.</w:t>
      </w:r>
    </w:p>
    <w:p w14:paraId="2F37A2B9" w14:textId="77777777" w:rsidR="00250FEF" w:rsidRDefault="00250FEF" w:rsidP="00C351A9">
      <w:pPr>
        <w:pStyle w:val="Leipteksti"/>
        <w:ind w:left="1440"/>
        <w:outlineLvl w:val="0"/>
      </w:pPr>
    </w:p>
    <w:p w14:paraId="046A5CCA" w14:textId="77777777" w:rsidR="00250FEF" w:rsidRDefault="00250FEF" w:rsidP="00C351A9">
      <w:pPr>
        <w:pStyle w:val="Leipteksti"/>
        <w:ind w:left="1440"/>
        <w:outlineLvl w:val="0"/>
      </w:pPr>
      <w:r>
        <w:t>Oheisena lääkitysmerkinnöissä käytössä olevia koodistoja:</w:t>
      </w:r>
    </w:p>
    <w:p w14:paraId="7F767317" w14:textId="77777777" w:rsidR="00FD4552" w:rsidRDefault="00FD4552">
      <w:pPr>
        <w:rPr>
          <w:sz w:val="24"/>
        </w:rPr>
      </w:pPr>
    </w:p>
    <w:tbl>
      <w:tblPr>
        <w:tblW w:w="7000"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80"/>
        <w:gridCol w:w="3820"/>
      </w:tblGrid>
      <w:tr w:rsidR="00C351A9" w:rsidRPr="00C351A9" w14:paraId="36409A80" w14:textId="77777777" w:rsidTr="00C351A9">
        <w:trPr>
          <w:trHeight w:val="300"/>
        </w:trPr>
        <w:tc>
          <w:tcPr>
            <w:tcW w:w="3180" w:type="dxa"/>
            <w:shd w:val="clear" w:color="auto" w:fill="auto"/>
            <w:noWrap/>
            <w:vAlign w:val="bottom"/>
            <w:hideMark/>
          </w:tcPr>
          <w:p w14:paraId="7E2A4505" w14:textId="77777777" w:rsidR="00C351A9" w:rsidRPr="00C351A9" w:rsidRDefault="00C351A9" w:rsidP="00C351A9">
            <w:pPr>
              <w:rPr>
                <w:rFonts w:ascii="Calibri" w:hAnsi="Calibri"/>
                <w:b/>
                <w:color w:val="000000"/>
                <w:sz w:val="22"/>
                <w:szCs w:val="22"/>
              </w:rPr>
            </w:pPr>
            <w:r w:rsidRPr="00C351A9">
              <w:rPr>
                <w:rFonts w:ascii="Calibri" w:hAnsi="Calibri"/>
                <w:b/>
                <w:color w:val="000000"/>
                <w:sz w:val="22"/>
                <w:szCs w:val="22"/>
              </w:rPr>
              <w:t>Koodiston OID tunnus</w:t>
            </w:r>
          </w:p>
        </w:tc>
        <w:tc>
          <w:tcPr>
            <w:tcW w:w="3820" w:type="dxa"/>
            <w:shd w:val="clear" w:color="auto" w:fill="auto"/>
            <w:noWrap/>
            <w:vAlign w:val="bottom"/>
            <w:hideMark/>
          </w:tcPr>
          <w:p w14:paraId="36A6C0D6" w14:textId="77777777" w:rsidR="00C351A9" w:rsidRPr="00C351A9" w:rsidRDefault="00C351A9" w:rsidP="00C351A9">
            <w:pPr>
              <w:rPr>
                <w:rFonts w:ascii="Calibri" w:hAnsi="Calibri"/>
                <w:b/>
                <w:color w:val="000000"/>
                <w:sz w:val="22"/>
                <w:szCs w:val="22"/>
              </w:rPr>
            </w:pPr>
            <w:r w:rsidRPr="00C351A9">
              <w:rPr>
                <w:rFonts w:ascii="Calibri" w:hAnsi="Calibri"/>
                <w:b/>
                <w:color w:val="000000"/>
                <w:sz w:val="22"/>
                <w:szCs w:val="22"/>
              </w:rPr>
              <w:t>Koodiston nimi</w:t>
            </w:r>
          </w:p>
        </w:tc>
      </w:tr>
      <w:tr w:rsidR="00C351A9" w:rsidRPr="00C351A9" w14:paraId="63548F47" w14:textId="77777777" w:rsidTr="00C351A9">
        <w:trPr>
          <w:trHeight w:val="300"/>
        </w:trPr>
        <w:tc>
          <w:tcPr>
            <w:tcW w:w="3180" w:type="dxa"/>
            <w:shd w:val="clear" w:color="auto" w:fill="auto"/>
            <w:noWrap/>
            <w:vAlign w:val="bottom"/>
            <w:hideMark/>
          </w:tcPr>
          <w:p w14:paraId="6773E24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1.2.246.537.5.161.1997</w:t>
            </w:r>
          </w:p>
        </w:tc>
        <w:tc>
          <w:tcPr>
            <w:tcW w:w="3820" w:type="dxa"/>
            <w:shd w:val="clear" w:color="auto" w:fill="auto"/>
            <w:noWrap/>
            <w:vAlign w:val="bottom"/>
            <w:hideMark/>
          </w:tcPr>
          <w:p w14:paraId="63BCF6CA"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 vaihdettavuus</w:t>
            </w:r>
          </w:p>
        </w:tc>
      </w:tr>
      <w:tr w:rsidR="00C351A9" w:rsidRPr="00C351A9" w14:paraId="457AB695" w14:textId="77777777" w:rsidTr="00C351A9">
        <w:trPr>
          <w:trHeight w:val="300"/>
        </w:trPr>
        <w:tc>
          <w:tcPr>
            <w:tcW w:w="3180" w:type="dxa"/>
            <w:shd w:val="clear" w:color="auto" w:fill="auto"/>
            <w:noWrap/>
            <w:vAlign w:val="bottom"/>
            <w:hideMark/>
          </w:tcPr>
          <w:p w14:paraId="3E098636"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1.2.246.537.5.162.2009</w:t>
            </w:r>
          </w:p>
        </w:tc>
        <w:tc>
          <w:tcPr>
            <w:tcW w:w="3820" w:type="dxa"/>
            <w:shd w:val="clear" w:color="auto" w:fill="auto"/>
            <w:noWrap/>
            <w:vAlign w:val="bottom"/>
            <w:hideMark/>
          </w:tcPr>
          <w:p w14:paraId="0E6EA348"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ääkkeenantoreitti</w:t>
            </w:r>
          </w:p>
        </w:tc>
      </w:tr>
      <w:tr w:rsidR="00C351A9" w:rsidRPr="00C351A9" w14:paraId="5DF77809" w14:textId="77777777" w:rsidTr="00C351A9">
        <w:trPr>
          <w:trHeight w:val="300"/>
        </w:trPr>
        <w:tc>
          <w:tcPr>
            <w:tcW w:w="3180" w:type="dxa"/>
            <w:shd w:val="clear" w:color="auto" w:fill="auto"/>
            <w:noWrap/>
            <w:vAlign w:val="bottom"/>
            <w:hideMark/>
          </w:tcPr>
          <w:p w14:paraId="0FBB392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1.2.246.537.5.163.2003</w:t>
            </w:r>
          </w:p>
        </w:tc>
        <w:tc>
          <w:tcPr>
            <w:tcW w:w="3820" w:type="dxa"/>
            <w:shd w:val="clear" w:color="auto" w:fill="auto"/>
            <w:noWrap/>
            <w:vAlign w:val="bottom"/>
            <w:hideMark/>
          </w:tcPr>
          <w:p w14:paraId="1C8CBB3B"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ääkkeenantopaikka</w:t>
            </w:r>
          </w:p>
        </w:tc>
      </w:tr>
      <w:tr w:rsidR="00C351A9" w:rsidRPr="00C351A9" w14:paraId="17D7D016" w14:textId="77777777" w:rsidTr="00C351A9">
        <w:trPr>
          <w:trHeight w:val="300"/>
        </w:trPr>
        <w:tc>
          <w:tcPr>
            <w:tcW w:w="3180" w:type="dxa"/>
            <w:shd w:val="clear" w:color="auto" w:fill="auto"/>
            <w:noWrap/>
            <w:vAlign w:val="bottom"/>
            <w:hideMark/>
          </w:tcPr>
          <w:p w14:paraId="79C4D48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1.2.246.537.5.164.2003</w:t>
            </w:r>
          </w:p>
        </w:tc>
        <w:tc>
          <w:tcPr>
            <w:tcW w:w="3820" w:type="dxa"/>
            <w:shd w:val="clear" w:color="auto" w:fill="auto"/>
            <w:noWrap/>
            <w:vAlign w:val="bottom"/>
            <w:hideMark/>
          </w:tcPr>
          <w:p w14:paraId="0F1AF28D"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ääkkeenantolaite</w:t>
            </w:r>
          </w:p>
        </w:tc>
      </w:tr>
      <w:tr w:rsidR="00C351A9" w:rsidRPr="00C351A9" w14:paraId="69117C23" w14:textId="77777777" w:rsidTr="00C351A9">
        <w:trPr>
          <w:trHeight w:val="300"/>
        </w:trPr>
        <w:tc>
          <w:tcPr>
            <w:tcW w:w="3180" w:type="dxa"/>
            <w:shd w:val="clear" w:color="auto" w:fill="auto"/>
            <w:noWrap/>
            <w:vAlign w:val="bottom"/>
            <w:hideMark/>
          </w:tcPr>
          <w:p w14:paraId="4D568CB2"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1.2.246.537.5.165.2003</w:t>
            </w:r>
          </w:p>
        </w:tc>
        <w:tc>
          <w:tcPr>
            <w:tcW w:w="3820" w:type="dxa"/>
            <w:shd w:val="clear" w:color="auto" w:fill="auto"/>
            <w:noWrap/>
            <w:vAlign w:val="bottom"/>
            <w:hideMark/>
          </w:tcPr>
          <w:p w14:paraId="0C60650E" w14:textId="77777777" w:rsidR="00C351A9" w:rsidRPr="00C351A9" w:rsidRDefault="00250FEF" w:rsidP="00C351A9">
            <w:pPr>
              <w:rPr>
                <w:rFonts w:ascii="Calibri" w:hAnsi="Calibri"/>
                <w:color w:val="000000"/>
                <w:sz w:val="22"/>
                <w:szCs w:val="22"/>
              </w:rPr>
            </w:pPr>
            <w:r>
              <w:rPr>
                <w:rFonts w:ascii="Calibri" w:hAnsi="Calibri"/>
                <w:color w:val="000000"/>
                <w:sz w:val="22"/>
                <w:szCs w:val="22"/>
              </w:rPr>
              <w:t>l</w:t>
            </w:r>
            <w:r w:rsidR="00C351A9" w:rsidRPr="00C351A9">
              <w:rPr>
                <w:rFonts w:ascii="Calibri" w:hAnsi="Calibri"/>
                <w:color w:val="000000"/>
                <w:sz w:val="22"/>
                <w:szCs w:val="22"/>
              </w:rPr>
              <w:t>ääk</w:t>
            </w:r>
            <w:r>
              <w:rPr>
                <w:rFonts w:ascii="Calibri" w:hAnsi="Calibri"/>
                <w:color w:val="000000"/>
                <w:sz w:val="22"/>
                <w:szCs w:val="22"/>
              </w:rPr>
              <w:t>k</w:t>
            </w:r>
            <w:r w:rsidR="00C351A9" w:rsidRPr="00C351A9">
              <w:rPr>
                <w:rFonts w:ascii="Calibri" w:hAnsi="Calibri"/>
                <w:color w:val="000000"/>
                <w:sz w:val="22"/>
                <w:szCs w:val="22"/>
              </w:rPr>
              <w:t>eenantotapa</w:t>
            </w:r>
          </w:p>
        </w:tc>
      </w:tr>
      <w:tr w:rsidR="00C351A9" w:rsidRPr="00C351A9" w14:paraId="0CA33B90" w14:textId="77777777" w:rsidTr="00C351A9">
        <w:trPr>
          <w:trHeight w:val="300"/>
        </w:trPr>
        <w:tc>
          <w:tcPr>
            <w:tcW w:w="3180" w:type="dxa"/>
            <w:shd w:val="clear" w:color="auto" w:fill="auto"/>
            <w:noWrap/>
            <w:vAlign w:val="bottom"/>
            <w:hideMark/>
          </w:tcPr>
          <w:p w14:paraId="5ED4317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1.2.246.537.5.40006.2003</w:t>
            </w:r>
          </w:p>
        </w:tc>
        <w:tc>
          <w:tcPr>
            <w:tcW w:w="3820" w:type="dxa"/>
            <w:shd w:val="clear" w:color="auto" w:fill="auto"/>
            <w:noWrap/>
            <w:vAlign w:val="bottom"/>
            <w:hideMark/>
          </w:tcPr>
          <w:p w14:paraId="0D799704"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ammattihenkilön rooli</w:t>
            </w:r>
          </w:p>
        </w:tc>
      </w:tr>
      <w:tr w:rsidR="00C351A9" w:rsidRPr="00C351A9" w14:paraId="7DD30872" w14:textId="77777777" w:rsidTr="00C351A9">
        <w:trPr>
          <w:trHeight w:val="300"/>
        </w:trPr>
        <w:tc>
          <w:tcPr>
            <w:tcW w:w="3180" w:type="dxa"/>
            <w:shd w:val="clear" w:color="auto" w:fill="auto"/>
            <w:noWrap/>
            <w:vAlign w:val="bottom"/>
            <w:hideMark/>
          </w:tcPr>
          <w:p w14:paraId="6D30C53F"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1.2.246.537.5.40100.2006</w:t>
            </w:r>
          </w:p>
        </w:tc>
        <w:tc>
          <w:tcPr>
            <w:tcW w:w="3820" w:type="dxa"/>
            <w:shd w:val="clear" w:color="auto" w:fill="auto"/>
            <w:noWrap/>
            <w:vAlign w:val="bottom"/>
            <w:hideMark/>
          </w:tcPr>
          <w:p w14:paraId="030BFC1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reseptin tyyppi</w:t>
            </w:r>
          </w:p>
        </w:tc>
      </w:tr>
      <w:tr w:rsidR="00C351A9" w:rsidRPr="00C351A9" w14:paraId="5CD79F53" w14:textId="77777777" w:rsidTr="00C351A9">
        <w:trPr>
          <w:trHeight w:val="300"/>
        </w:trPr>
        <w:tc>
          <w:tcPr>
            <w:tcW w:w="3180" w:type="dxa"/>
            <w:shd w:val="clear" w:color="auto" w:fill="auto"/>
            <w:noWrap/>
            <w:vAlign w:val="bottom"/>
            <w:hideMark/>
          </w:tcPr>
          <w:p w14:paraId="23F7F48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1.2.246.537.5.40101.2006</w:t>
            </w:r>
          </w:p>
        </w:tc>
        <w:tc>
          <w:tcPr>
            <w:tcW w:w="3820" w:type="dxa"/>
            <w:shd w:val="clear" w:color="auto" w:fill="auto"/>
            <w:noWrap/>
            <w:vAlign w:val="bottom"/>
            <w:hideMark/>
          </w:tcPr>
          <w:p w14:paraId="7A6DAECB"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hoitolaji</w:t>
            </w:r>
          </w:p>
        </w:tc>
      </w:tr>
      <w:tr w:rsidR="00C351A9" w:rsidRPr="00C351A9" w14:paraId="08C34641" w14:textId="77777777" w:rsidTr="00C351A9">
        <w:trPr>
          <w:trHeight w:val="300"/>
        </w:trPr>
        <w:tc>
          <w:tcPr>
            <w:tcW w:w="3180" w:type="dxa"/>
            <w:shd w:val="clear" w:color="auto" w:fill="auto"/>
            <w:noWrap/>
            <w:vAlign w:val="bottom"/>
            <w:hideMark/>
          </w:tcPr>
          <w:p w14:paraId="57081D7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1.2.246.537.5.40105.2006</w:t>
            </w:r>
          </w:p>
        </w:tc>
        <w:tc>
          <w:tcPr>
            <w:tcW w:w="3820" w:type="dxa"/>
            <w:shd w:val="clear" w:color="auto" w:fill="auto"/>
            <w:noWrap/>
            <w:vAlign w:val="bottom"/>
            <w:hideMark/>
          </w:tcPr>
          <w:p w14:paraId="6D5FA17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reseptisanoman tyyppi</w:t>
            </w:r>
          </w:p>
        </w:tc>
      </w:tr>
      <w:tr w:rsidR="00C351A9" w:rsidRPr="00C351A9" w14:paraId="52266D76" w14:textId="77777777" w:rsidTr="00C351A9">
        <w:trPr>
          <w:trHeight w:val="300"/>
        </w:trPr>
        <w:tc>
          <w:tcPr>
            <w:tcW w:w="3180" w:type="dxa"/>
            <w:shd w:val="clear" w:color="auto" w:fill="auto"/>
            <w:noWrap/>
            <w:vAlign w:val="bottom"/>
            <w:hideMark/>
          </w:tcPr>
          <w:p w14:paraId="466AD93F"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1.2.246.537.5.40109.2006</w:t>
            </w:r>
          </w:p>
        </w:tc>
        <w:tc>
          <w:tcPr>
            <w:tcW w:w="3820" w:type="dxa"/>
            <w:shd w:val="clear" w:color="auto" w:fill="auto"/>
            <w:noWrap/>
            <w:vAlign w:val="bottom"/>
            <w:hideMark/>
          </w:tcPr>
          <w:p w14:paraId="0C1D111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potilaan tunnistaminen</w:t>
            </w:r>
          </w:p>
        </w:tc>
      </w:tr>
      <w:tr w:rsidR="00C351A9" w:rsidRPr="00C351A9" w14:paraId="739AFE98" w14:textId="77777777" w:rsidTr="00C351A9">
        <w:trPr>
          <w:trHeight w:val="300"/>
        </w:trPr>
        <w:tc>
          <w:tcPr>
            <w:tcW w:w="3180" w:type="dxa"/>
            <w:shd w:val="clear" w:color="auto" w:fill="auto"/>
            <w:noWrap/>
            <w:vAlign w:val="bottom"/>
            <w:hideMark/>
          </w:tcPr>
          <w:p w14:paraId="27421F3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1.2.246.537.5.40118.2006</w:t>
            </w:r>
          </w:p>
        </w:tc>
        <w:tc>
          <w:tcPr>
            <w:tcW w:w="3820" w:type="dxa"/>
            <w:shd w:val="clear" w:color="auto" w:fill="auto"/>
            <w:noWrap/>
            <w:vAlign w:val="bottom"/>
            <w:hideMark/>
          </w:tcPr>
          <w:p w14:paraId="2EB512B2"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PKV koodit</w:t>
            </w:r>
          </w:p>
        </w:tc>
      </w:tr>
      <w:tr w:rsidR="00C351A9" w:rsidRPr="00C351A9" w14:paraId="4F305587" w14:textId="77777777" w:rsidTr="00C351A9">
        <w:trPr>
          <w:trHeight w:val="300"/>
        </w:trPr>
        <w:tc>
          <w:tcPr>
            <w:tcW w:w="3180" w:type="dxa"/>
            <w:shd w:val="clear" w:color="auto" w:fill="auto"/>
            <w:noWrap/>
            <w:vAlign w:val="bottom"/>
            <w:hideMark/>
          </w:tcPr>
          <w:p w14:paraId="1C25F572"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1.2.246.537.5.40126.2006</w:t>
            </w:r>
          </w:p>
        </w:tc>
        <w:tc>
          <w:tcPr>
            <w:tcW w:w="3820" w:type="dxa"/>
            <w:shd w:val="clear" w:color="auto" w:fill="auto"/>
            <w:noWrap/>
            <w:vAlign w:val="bottom"/>
            <w:hideMark/>
          </w:tcPr>
          <w:p w14:paraId="7745E35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valmisteen  laji</w:t>
            </w:r>
          </w:p>
        </w:tc>
      </w:tr>
      <w:tr w:rsidR="00C351A9" w:rsidRPr="00C351A9" w14:paraId="4D33BB14" w14:textId="77777777" w:rsidTr="00C351A9">
        <w:trPr>
          <w:trHeight w:val="300"/>
        </w:trPr>
        <w:tc>
          <w:tcPr>
            <w:tcW w:w="3180" w:type="dxa"/>
            <w:shd w:val="clear" w:color="auto" w:fill="auto"/>
            <w:noWrap/>
            <w:vAlign w:val="bottom"/>
            <w:hideMark/>
          </w:tcPr>
          <w:p w14:paraId="0C4E07D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1.2.246.537.5.40128.2008</w:t>
            </w:r>
          </w:p>
        </w:tc>
        <w:tc>
          <w:tcPr>
            <w:tcW w:w="3820" w:type="dxa"/>
            <w:shd w:val="clear" w:color="auto" w:fill="auto"/>
            <w:noWrap/>
            <w:vAlign w:val="bottom"/>
            <w:hideMark/>
          </w:tcPr>
          <w:p w14:paraId="289091B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tunnistautumistapa</w:t>
            </w:r>
          </w:p>
        </w:tc>
      </w:tr>
      <w:tr w:rsidR="008B0128" w:rsidRPr="00C351A9" w14:paraId="639548C6" w14:textId="77777777" w:rsidTr="00C351A9">
        <w:trPr>
          <w:trHeight w:val="300"/>
        </w:trPr>
        <w:tc>
          <w:tcPr>
            <w:tcW w:w="3180" w:type="dxa"/>
            <w:shd w:val="clear" w:color="auto" w:fill="auto"/>
            <w:noWrap/>
            <w:vAlign w:val="bottom"/>
            <w:hideMark/>
          </w:tcPr>
          <w:p w14:paraId="549CC9AD" w14:textId="77777777" w:rsidR="008B0128" w:rsidRPr="00C351A9" w:rsidRDefault="008B0128" w:rsidP="008B0128">
            <w:pPr>
              <w:rPr>
                <w:rFonts w:ascii="Calibri" w:hAnsi="Calibri"/>
                <w:color w:val="000000"/>
                <w:sz w:val="22"/>
                <w:szCs w:val="22"/>
              </w:rPr>
            </w:pPr>
            <w:r w:rsidRPr="008B0128">
              <w:rPr>
                <w:rFonts w:ascii="Calibri" w:hAnsi="Calibri"/>
                <w:color w:val="000000"/>
                <w:sz w:val="22"/>
                <w:szCs w:val="22"/>
              </w:rPr>
              <w:t>1.2.246.537.5.40176.2008</w:t>
            </w:r>
            <w:r w:rsidRPr="008B0128">
              <w:rPr>
                <w:rFonts w:ascii="Calibri" w:hAnsi="Calibri"/>
                <w:color w:val="000000"/>
                <w:sz w:val="22"/>
                <w:szCs w:val="22"/>
              </w:rPr>
              <w:tab/>
            </w:r>
          </w:p>
        </w:tc>
        <w:tc>
          <w:tcPr>
            <w:tcW w:w="3820" w:type="dxa"/>
            <w:shd w:val="clear" w:color="auto" w:fill="auto"/>
            <w:noWrap/>
            <w:vAlign w:val="bottom"/>
            <w:hideMark/>
          </w:tcPr>
          <w:p w14:paraId="1DF1E2C4" w14:textId="77777777" w:rsidR="008B0128" w:rsidRDefault="008B0128" w:rsidP="00C351A9">
            <w:pPr>
              <w:rPr>
                <w:rFonts w:ascii="Calibri" w:hAnsi="Calibri"/>
                <w:color w:val="000000"/>
                <w:sz w:val="22"/>
                <w:szCs w:val="22"/>
              </w:rPr>
            </w:pPr>
            <w:r w:rsidRPr="008B0128">
              <w:rPr>
                <w:rFonts w:ascii="Calibri" w:hAnsi="Calibri"/>
                <w:color w:val="000000"/>
                <w:sz w:val="22"/>
                <w:szCs w:val="22"/>
              </w:rPr>
              <w:t>UCUM</w:t>
            </w:r>
          </w:p>
        </w:tc>
      </w:tr>
      <w:tr w:rsidR="00C351A9" w:rsidRPr="00C351A9" w14:paraId="2332870A" w14:textId="77777777" w:rsidTr="00C351A9">
        <w:trPr>
          <w:trHeight w:val="300"/>
        </w:trPr>
        <w:tc>
          <w:tcPr>
            <w:tcW w:w="3180" w:type="dxa"/>
            <w:shd w:val="clear" w:color="auto" w:fill="auto"/>
            <w:noWrap/>
            <w:vAlign w:val="bottom"/>
            <w:hideMark/>
          </w:tcPr>
          <w:p w14:paraId="7115D062"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1.2.246.537.6.1.1999</w:t>
            </w:r>
          </w:p>
        </w:tc>
        <w:tc>
          <w:tcPr>
            <w:tcW w:w="3820" w:type="dxa"/>
            <w:shd w:val="clear" w:color="auto" w:fill="auto"/>
            <w:noWrap/>
            <w:vAlign w:val="bottom"/>
            <w:hideMark/>
          </w:tcPr>
          <w:p w14:paraId="6CE8347D" w14:textId="77777777" w:rsidR="00C351A9" w:rsidRPr="00C351A9" w:rsidRDefault="00250FEF" w:rsidP="00C351A9">
            <w:pPr>
              <w:rPr>
                <w:rFonts w:ascii="Calibri" w:hAnsi="Calibri"/>
                <w:color w:val="000000"/>
                <w:sz w:val="22"/>
                <w:szCs w:val="22"/>
              </w:rPr>
            </w:pPr>
            <w:r>
              <w:rPr>
                <w:rFonts w:ascii="Calibri" w:hAnsi="Calibri"/>
                <w:color w:val="000000"/>
                <w:sz w:val="22"/>
                <w:szCs w:val="22"/>
              </w:rPr>
              <w:t>t</w:t>
            </w:r>
            <w:r w:rsidR="00C351A9" w:rsidRPr="00C351A9">
              <w:rPr>
                <w:rFonts w:ascii="Calibri" w:hAnsi="Calibri"/>
                <w:color w:val="000000"/>
                <w:sz w:val="22"/>
                <w:szCs w:val="22"/>
              </w:rPr>
              <w:t>autiluokitus ICD-10</w:t>
            </w:r>
          </w:p>
        </w:tc>
      </w:tr>
      <w:tr w:rsidR="00C351A9" w:rsidRPr="00C351A9" w14:paraId="31C3A90D" w14:textId="77777777" w:rsidTr="00C351A9">
        <w:trPr>
          <w:trHeight w:val="300"/>
        </w:trPr>
        <w:tc>
          <w:tcPr>
            <w:tcW w:w="3180" w:type="dxa"/>
            <w:shd w:val="clear" w:color="auto" w:fill="auto"/>
            <w:noWrap/>
            <w:vAlign w:val="bottom"/>
            <w:hideMark/>
          </w:tcPr>
          <w:p w14:paraId="6473463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1.2.246.537.6.12.2002</w:t>
            </w:r>
          </w:p>
        </w:tc>
        <w:tc>
          <w:tcPr>
            <w:tcW w:w="3820" w:type="dxa"/>
            <w:shd w:val="clear" w:color="auto" w:fill="auto"/>
            <w:noWrap/>
            <w:vAlign w:val="bottom"/>
            <w:hideMark/>
          </w:tcPr>
          <w:p w14:paraId="3558FBE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näkymät 2002</w:t>
            </w:r>
          </w:p>
        </w:tc>
      </w:tr>
      <w:tr w:rsidR="00A517E9" w:rsidRPr="00C351A9" w14:paraId="5BD53ED2" w14:textId="77777777" w:rsidTr="00C351A9">
        <w:trPr>
          <w:trHeight w:val="300"/>
        </w:trPr>
        <w:tc>
          <w:tcPr>
            <w:tcW w:w="3180" w:type="dxa"/>
            <w:shd w:val="clear" w:color="auto" w:fill="auto"/>
            <w:noWrap/>
            <w:vAlign w:val="bottom"/>
            <w:hideMark/>
          </w:tcPr>
          <w:p w14:paraId="3A39280C" w14:textId="77777777" w:rsidR="00A517E9" w:rsidRPr="00C351A9" w:rsidRDefault="00A517E9" w:rsidP="00C351A9">
            <w:pPr>
              <w:rPr>
                <w:rFonts w:ascii="Calibri" w:hAnsi="Calibri"/>
                <w:color w:val="000000"/>
                <w:sz w:val="22"/>
                <w:szCs w:val="22"/>
              </w:rPr>
            </w:pPr>
            <w:r w:rsidRPr="00A517E9">
              <w:rPr>
                <w:rFonts w:ascii="Calibri" w:hAnsi="Calibri"/>
                <w:color w:val="000000"/>
                <w:sz w:val="22"/>
                <w:szCs w:val="22"/>
              </w:rPr>
              <w:t>1.2.246.537.6.12.2002.126</w:t>
            </w:r>
          </w:p>
        </w:tc>
        <w:tc>
          <w:tcPr>
            <w:tcW w:w="3820" w:type="dxa"/>
            <w:shd w:val="clear" w:color="auto" w:fill="auto"/>
            <w:noWrap/>
            <w:vAlign w:val="bottom"/>
            <w:hideMark/>
          </w:tcPr>
          <w:p w14:paraId="3DC22369" w14:textId="77777777" w:rsidR="00A517E9" w:rsidRPr="00C351A9" w:rsidRDefault="00646BD5" w:rsidP="00C351A9">
            <w:pPr>
              <w:rPr>
                <w:rFonts w:ascii="Calibri" w:hAnsi="Calibri"/>
                <w:color w:val="000000"/>
                <w:sz w:val="22"/>
                <w:szCs w:val="22"/>
              </w:rPr>
            </w:pPr>
            <w:r w:rsidRPr="00646BD5">
              <w:rPr>
                <w:rFonts w:ascii="Calibri" w:hAnsi="Calibri"/>
                <w:color w:val="000000"/>
                <w:sz w:val="22"/>
                <w:szCs w:val="22"/>
              </w:rPr>
              <w:t>Lääkityslistan kenttäkoodisto</w:t>
            </w:r>
          </w:p>
        </w:tc>
      </w:tr>
      <w:tr w:rsidR="00C351A9" w:rsidRPr="00C351A9" w14:paraId="19D96634" w14:textId="77777777" w:rsidTr="00C351A9">
        <w:trPr>
          <w:trHeight w:val="300"/>
        </w:trPr>
        <w:tc>
          <w:tcPr>
            <w:tcW w:w="3180" w:type="dxa"/>
            <w:shd w:val="clear" w:color="auto" w:fill="auto"/>
            <w:noWrap/>
            <w:vAlign w:val="bottom"/>
            <w:hideMark/>
          </w:tcPr>
          <w:p w14:paraId="1ED7E9AA"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1.2.246.537.6.13.2006</w:t>
            </w:r>
          </w:p>
        </w:tc>
        <w:tc>
          <w:tcPr>
            <w:tcW w:w="3820" w:type="dxa"/>
            <w:shd w:val="clear" w:color="auto" w:fill="auto"/>
            <w:noWrap/>
            <w:vAlign w:val="bottom"/>
            <w:hideMark/>
          </w:tcPr>
          <w:p w14:paraId="5C2BDD65"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hoitoprosessin vaihe 2006</w:t>
            </w:r>
          </w:p>
        </w:tc>
      </w:tr>
      <w:tr w:rsidR="00C351A9" w:rsidRPr="00C351A9" w14:paraId="62CE6FA9" w14:textId="77777777" w:rsidTr="00C351A9">
        <w:trPr>
          <w:trHeight w:val="300"/>
        </w:trPr>
        <w:tc>
          <w:tcPr>
            <w:tcW w:w="3180" w:type="dxa"/>
            <w:shd w:val="clear" w:color="auto" w:fill="auto"/>
            <w:noWrap/>
            <w:vAlign w:val="bottom"/>
            <w:hideMark/>
          </w:tcPr>
          <w:p w14:paraId="44328BB1"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1.2.246.537.6.14.2006</w:t>
            </w:r>
          </w:p>
        </w:tc>
        <w:tc>
          <w:tcPr>
            <w:tcW w:w="3820" w:type="dxa"/>
            <w:shd w:val="clear" w:color="auto" w:fill="auto"/>
            <w:noWrap/>
            <w:vAlign w:val="bottom"/>
            <w:hideMark/>
          </w:tcPr>
          <w:p w14:paraId="6225E4F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otsikot 2006</w:t>
            </w:r>
          </w:p>
        </w:tc>
      </w:tr>
      <w:tr w:rsidR="00C351A9" w:rsidRPr="00C351A9" w14:paraId="598895DE" w14:textId="77777777" w:rsidTr="00C351A9">
        <w:trPr>
          <w:trHeight w:val="300"/>
        </w:trPr>
        <w:tc>
          <w:tcPr>
            <w:tcW w:w="3180" w:type="dxa"/>
            <w:shd w:val="clear" w:color="auto" w:fill="auto"/>
            <w:noWrap/>
            <w:vAlign w:val="bottom"/>
            <w:hideMark/>
          </w:tcPr>
          <w:p w14:paraId="249E979D"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1.2.246.537.6.24.2003</w:t>
            </w:r>
          </w:p>
        </w:tc>
        <w:tc>
          <w:tcPr>
            <w:tcW w:w="3820" w:type="dxa"/>
            <w:shd w:val="clear" w:color="auto" w:fill="auto"/>
            <w:noWrap/>
            <w:vAlign w:val="bottom"/>
            <w:hideMark/>
          </w:tcPr>
          <w:p w14:paraId="732B271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erikoisala</w:t>
            </w:r>
          </w:p>
        </w:tc>
      </w:tr>
      <w:tr w:rsidR="00C351A9" w:rsidRPr="00C351A9" w14:paraId="39F4B141" w14:textId="77777777" w:rsidTr="00C351A9">
        <w:trPr>
          <w:trHeight w:val="300"/>
        </w:trPr>
        <w:tc>
          <w:tcPr>
            <w:tcW w:w="3180" w:type="dxa"/>
            <w:shd w:val="clear" w:color="auto" w:fill="auto"/>
            <w:noWrap/>
            <w:vAlign w:val="bottom"/>
            <w:hideMark/>
          </w:tcPr>
          <w:p w14:paraId="67EA5C1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1.2.246.537.6.32</w:t>
            </w:r>
          </w:p>
        </w:tc>
        <w:tc>
          <w:tcPr>
            <w:tcW w:w="3820" w:type="dxa"/>
            <w:shd w:val="clear" w:color="auto" w:fill="auto"/>
            <w:noWrap/>
            <w:vAlign w:val="bottom"/>
            <w:hideMark/>
          </w:tcPr>
          <w:p w14:paraId="24DC7EAE"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ATC-koodi</w:t>
            </w:r>
          </w:p>
        </w:tc>
      </w:tr>
      <w:tr w:rsidR="00C351A9" w:rsidRPr="00C351A9" w14:paraId="04665E11" w14:textId="77777777" w:rsidTr="00C351A9">
        <w:trPr>
          <w:trHeight w:val="300"/>
        </w:trPr>
        <w:tc>
          <w:tcPr>
            <w:tcW w:w="3180" w:type="dxa"/>
            <w:shd w:val="clear" w:color="auto" w:fill="auto"/>
            <w:noWrap/>
            <w:vAlign w:val="bottom"/>
            <w:hideMark/>
          </w:tcPr>
          <w:p w14:paraId="7B40CE7F"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1.2.246.537.6.54.2004</w:t>
            </w:r>
          </w:p>
        </w:tc>
        <w:tc>
          <w:tcPr>
            <w:tcW w:w="3820" w:type="dxa"/>
            <w:shd w:val="clear" w:color="auto" w:fill="auto"/>
            <w:noWrap/>
            <w:vAlign w:val="bottom"/>
            <w:hideMark/>
          </w:tcPr>
          <w:p w14:paraId="003ECDB6"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syöttökoodi</w:t>
            </w:r>
          </w:p>
        </w:tc>
      </w:tr>
      <w:tr w:rsidR="00C351A9" w:rsidRPr="00C351A9" w14:paraId="0375BE3E" w14:textId="77777777" w:rsidTr="00C351A9">
        <w:trPr>
          <w:trHeight w:val="300"/>
        </w:trPr>
        <w:tc>
          <w:tcPr>
            <w:tcW w:w="3180" w:type="dxa"/>
            <w:shd w:val="clear" w:color="auto" w:fill="auto"/>
            <w:noWrap/>
            <w:vAlign w:val="bottom"/>
            <w:hideMark/>
          </w:tcPr>
          <w:p w14:paraId="6633665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1.2.246.537.6.55</w:t>
            </w:r>
          </w:p>
        </w:tc>
        <w:tc>
          <w:tcPr>
            <w:tcW w:w="3820" w:type="dxa"/>
            <w:shd w:val="clear" w:color="auto" w:fill="auto"/>
            <w:noWrap/>
            <w:vAlign w:val="bottom"/>
            <w:hideMark/>
          </w:tcPr>
          <w:p w14:paraId="5CE9768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VRN-koodi</w:t>
            </w:r>
          </w:p>
        </w:tc>
      </w:tr>
      <w:tr w:rsidR="00C351A9" w:rsidRPr="00C351A9" w14:paraId="0486D054" w14:textId="77777777" w:rsidTr="00C351A9">
        <w:trPr>
          <w:trHeight w:val="300"/>
        </w:trPr>
        <w:tc>
          <w:tcPr>
            <w:tcW w:w="3180" w:type="dxa"/>
            <w:shd w:val="clear" w:color="auto" w:fill="auto"/>
            <w:noWrap/>
            <w:vAlign w:val="bottom"/>
            <w:hideMark/>
          </w:tcPr>
          <w:p w14:paraId="570FFAC8"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1.2.246.537.6.56.2004</w:t>
            </w:r>
          </w:p>
        </w:tc>
        <w:tc>
          <w:tcPr>
            <w:tcW w:w="3820" w:type="dxa"/>
            <w:shd w:val="clear" w:color="auto" w:fill="auto"/>
            <w:noWrap/>
            <w:vAlign w:val="bottom"/>
            <w:hideMark/>
          </w:tcPr>
          <w:p w14:paraId="1B14B595"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MedDRA</w:t>
            </w:r>
          </w:p>
        </w:tc>
      </w:tr>
      <w:tr w:rsidR="00C351A9" w:rsidRPr="00C351A9" w14:paraId="28FD8384" w14:textId="77777777" w:rsidTr="00C351A9">
        <w:trPr>
          <w:trHeight w:val="300"/>
        </w:trPr>
        <w:tc>
          <w:tcPr>
            <w:tcW w:w="3180" w:type="dxa"/>
            <w:shd w:val="clear" w:color="auto" w:fill="auto"/>
            <w:noWrap/>
            <w:vAlign w:val="bottom"/>
            <w:hideMark/>
          </w:tcPr>
          <w:p w14:paraId="42F2C6A9"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1.2.246.537.6.57.2004</w:t>
            </w:r>
          </w:p>
        </w:tc>
        <w:tc>
          <w:tcPr>
            <w:tcW w:w="3820" w:type="dxa"/>
            <w:shd w:val="clear" w:color="auto" w:fill="auto"/>
            <w:noWrap/>
            <w:vAlign w:val="bottom"/>
            <w:hideMark/>
          </w:tcPr>
          <w:p w14:paraId="76BC184F"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KelaER</w:t>
            </w:r>
          </w:p>
        </w:tc>
      </w:tr>
      <w:tr w:rsidR="00C351A9" w:rsidRPr="00C351A9" w14:paraId="5021492E" w14:textId="77777777" w:rsidTr="00C351A9">
        <w:trPr>
          <w:trHeight w:val="300"/>
        </w:trPr>
        <w:tc>
          <w:tcPr>
            <w:tcW w:w="3180" w:type="dxa"/>
            <w:shd w:val="clear" w:color="auto" w:fill="auto"/>
            <w:noWrap/>
            <w:vAlign w:val="bottom"/>
            <w:hideMark/>
          </w:tcPr>
          <w:p w14:paraId="20AB1953"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1.2.246.537.6.58.2008</w:t>
            </w:r>
          </w:p>
        </w:tc>
        <w:tc>
          <w:tcPr>
            <w:tcW w:w="3820" w:type="dxa"/>
            <w:shd w:val="clear" w:color="auto" w:fill="auto"/>
            <w:noWrap/>
            <w:vAlign w:val="bottom"/>
            <w:hideMark/>
          </w:tcPr>
          <w:p w14:paraId="5EF74BBC" w14:textId="77777777" w:rsidR="00C351A9" w:rsidRPr="00C351A9" w:rsidRDefault="00C351A9" w:rsidP="00C351A9">
            <w:pPr>
              <w:rPr>
                <w:rFonts w:ascii="Calibri" w:hAnsi="Calibri"/>
                <w:color w:val="000000"/>
                <w:sz w:val="22"/>
                <w:szCs w:val="22"/>
              </w:rPr>
            </w:pPr>
            <w:r w:rsidRPr="00C351A9">
              <w:rPr>
                <w:rFonts w:ascii="Calibri" w:hAnsi="Calibri"/>
                <w:color w:val="000000"/>
                <w:sz w:val="22"/>
                <w:szCs w:val="22"/>
              </w:rPr>
              <w:t>SHToL</w:t>
            </w:r>
          </w:p>
        </w:tc>
      </w:tr>
    </w:tbl>
    <w:p w14:paraId="28015A68" w14:textId="77777777" w:rsidR="00FD4552" w:rsidRDefault="00FD4552" w:rsidP="00C351A9">
      <w:pPr>
        <w:ind w:left="2104"/>
        <w:rPr>
          <w:sz w:val="24"/>
        </w:rPr>
      </w:pPr>
    </w:p>
    <w:p w14:paraId="56F60273" w14:textId="77777777" w:rsidR="00FD4552" w:rsidRDefault="00FD4552">
      <w:pPr>
        <w:pStyle w:val="Otsikko1"/>
      </w:pPr>
      <w:bookmarkStart w:id="58" w:name="_Toc254091288"/>
      <w:r>
        <w:t>Lääkityslistan rakenteinen muoto (tietokonetta varten)</w:t>
      </w:r>
      <w:bookmarkEnd w:id="58"/>
    </w:p>
    <w:p w14:paraId="36C8D83C" w14:textId="77777777" w:rsidR="00FD4552" w:rsidRDefault="00FD4552">
      <w:pPr>
        <w:rPr>
          <w:sz w:val="24"/>
        </w:rPr>
      </w:pPr>
      <w:r>
        <w:rPr>
          <w:sz w:val="24"/>
        </w:rPr>
        <w:t>Rakenteisella  muodolla tarkoitetaan tietokoneen ymmärtämää esitystapaa, jossa jokainen ydintieto on omassa tietokentässään ja niiden tietotyypit on määritelty. Rakenteisen  muodon esittämiseen käytetään CDA R2 rakenteita "coded entries" Rakenteinen muoto sisältää myös  tekstimuotoisia tietokenttiä sanastoihin ja koodistoihin perustuvien tietokenttien lisäksi.</w:t>
      </w:r>
    </w:p>
    <w:p w14:paraId="521C4332" w14:textId="77777777" w:rsidR="00FD4552" w:rsidRDefault="00FD4552">
      <w:pPr>
        <w:rPr>
          <w:sz w:val="24"/>
        </w:rPr>
      </w:pPr>
    </w:p>
    <w:p w14:paraId="214AC75B" w14:textId="77777777" w:rsidR="00A9398E" w:rsidRDefault="00050365">
      <w:pPr>
        <w:rPr>
          <w:color w:val="000000"/>
          <w:sz w:val="24"/>
        </w:rPr>
      </w:pPr>
      <w:r>
        <w:rPr>
          <w:color w:val="000000"/>
          <w:sz w:val="24"/>
        </w:rPr>
        <w:t xml:space="preserve">Lääkitysmerkinnät </w:t>
      </w:r>
      <w:r w:rsidR="00A9398E">
        <w:rPr>
          <w:color w:val="000000"/>
          <w:sz w:val="24"/>
        </w:rPr>
        <w:t>(kohdat 3.1.1 – 3.1.6) ovat rakenteisia ydintietoja ja ne tunnistetaan templateId-kentällä, joka</w:t>
      </w:r>
      <w:r w:rsidR="00EC3CB3" w:rsidRPr="00EC3CB3">
        <w:rPr>
          <w:color w:val="000000"/>
          <w:sz w:val="24"/>
        </w:rPr>
        <w:t xml:space="preserve"> on pakollinen kerkomusmerkinnöissä</w:t>
      </w:r>
      <w:r w:rsidR="00A9398E">
        <w:rPr>
          <w:color w:val="000000"/>
          <w:sz w:val="24"/>
        </w:rPr>
        <w:t>.</w:t>
      </w:r>
      <w:r w:rsidR="00EC3CB3" w:rsidRPr="00EC3CB3">
        <w:rPr>
          <w:color w:val="000000"/>
          <w:sz w:val="24"/>
        </w:rPr>
        <w:t xml:space="preserve"> </w:t>
      </w:r>
      <w:r w:rsidR="00012A43">
        <w:rPr>
          <w:color w:val="000000"/>
          <w:sz w:val="24"/>
        </w:rPr>
        <w:t>Kenntäkoodin käytöstä on luovuttu, eikä sitä käytetä tässä tilanteessa.</w:t>
      </w:r>
    </w:p>
    <w:p w14:paraId="4CCEC101" w14:textId="77777777" w:rsidR="00A9398E" w:rsidRDefault="00A9398E">
      <w:pPr>
        <w:rPr>
          <w:color w:val="000000"/>
          <w:sz w:val="24"/>
        </w:rPr>
      </w:pPr>
    </w:p>
    <w:p w14:paraId="32CF2020" w14:textId="77777777" w:rsidR="00414F1F" w:rsidRDefault="0035013A">
      <w:pPr>
        <w:rPr>
          <w:color w:val="000000"/>
          <w:sz w:val="24"/>
        </w:rPr>
      </w:pPr>
      <w:r>
        <w:rPr>
          <w:color w:val="000000"/>
          <w:sz w:val="24"/>
        </w:rPr>
        <w:t xml:space="preserve">Lääkitysmerkintöjen </w:t>
      </w:r>
      <w:r w:rsidRPr="0032152B">
        <w:rPr>
          <w:color w:val="000000"/>
          <w:sz w:val="24"/>
        </w:rPr>
        <w:t>organizer.component osio</w:t>
      </w:r>
      <w:r>
        <w:rPr>
          <w:color w:val="000000"/>
          <w:sz w:val="24"/>
        </w:rPr>
        <w:t xml:space="preserve">t </w:t>
      </w:r>
      <w:r w:rsidR="00567024">
        <w:rPr>
          <w:color w:val="000000"/>
          <w:sz w:val="24"/>
        </w:rPr>
        <w:t xml:space="preserve">(kohdat 3.2.4.1 – 3.2.4.9) </w:t>
      </w:r>
      <w:r>
        <w:rPr>
          <w:color w:val="000000"/>
          <w:sz w:val="24"/>
        </w:rPr>
        <w:t xml:space="preserve">ovat </w:t>
      </w:r>
      <w:r w:rsidRPr="00EC3CB3">
        <w:rPr>
          <w:color w:val="000000"/>
          <w:sz w:val="24"/>
        </w:rPr>
        <w:t xml:space="preserve"> </w:t>
      </w:r>
      <w:r>
        <w:rPr>
          <w:color w:val="000000"/>
          <w:sz w:val="24"/>
        </w:rPr>
        <w:t xml:space="preserve">yhteisiä sähköisen reseptin kanssa ja ne tunnistetaan kertomuksessa sekä </w:t>
      </w:r>
      <w:r w:rsidRPr="00EC3CB3">
        <w:rPr>
          <w:color w:val="000000"/>
          <w:sz w:val="24"/>
        </w:rPr>
        <w:t>templateId-kentällä</w:t>
      </w:r>
      <w:r w:rsidR="00567024">
        <w:rPr>
          <w:color w:val="000000"/>
          <w:sz w:val="24"/>
        </w:rPr>
        <w:t xml:space="preserve"> että</w:t>
      </w:r>
      <w:r>
        <w:rPr>
          <w:color w:val="000000"/>
          <w:sz w:val="24"/>
        </w:rPr>
        <w:t xml:space="preserve">  </w:t>
      </w:r>
      <w:r w:rsidR="00EC3CB3" w:rsidRPr="00EC3CB3">
        <w:rPr>
          <w:color w:val="000000"/>
          <w:sz w:val="24"/>
        </w:rPr>
        <w:t>kenttäkoodi</w:t>
      </w:r>
      <w:r>
        <w:rPr>
          <w:color w:val="000000"/>
          <w:sz w:val="24"/>
        </w:rPr>
        <w:t xml:space="preserve">lla, jotka molemmat ovat pakollisia </w:t>
      </w:r>
      <w:r w:rsidR="00414F1F">
        <w:rPr>
          <w:color w:val="000000"/>
          <w:sz w:val="24"/>
        </w:rPr>
        <w:t>k</w:t>
      </w:r>
      <w:r w:rsidR="00EC3CB3" w:rsidRPr="00EC3CB3">
        <w:rPr>
          <w:color w:val="000000"/>
          <w:sz w:val="24"/>
        </w:rPr>
        <w:t>ertomusmerkinnöissä</w:t>
      </w:r>
      <w:r w:rsidR="00414F1F">
        <w:rPr>
          <w:color w:val="000000"/>
          <w:sz w:val="24"/>
        </w:rPr>
        <w:t xml:space="preserve">. </w:t>
      </w:r>
      <w:r w:rsidR="00EC3CB3" w:rsidRPr="00EC3CB3">
        <w:rPr>
          <w:color w:val="000000"/>
          <w:sz w:val="24"/>
        </w:rPr>
        <w:t xml:space="preserve"> </w:t>
      </w:r>
      <w:r w:rsidR="00414F1F">
        <w:rPr>
          <w:color w:val="000000"/>
          <w:sz w:val="24"/>
        </w:rPr>
        <w:t>Sähköisessä reseptissä käytetään</w:t>
      </w:r>
      <w:r w:rsidR="00567024">
        <w:rPr>
          <w:color w:val="000000"/>
          <w:sz w:val="24"/>
        </w:rPr>
        <w:t xml:space="preserve"> vain pakollista kentt</w:t>
      </w:r>
      <w:r w:rsidR="008553DB">
        <w:rPr>
          <w:color w:val="000000"/>
          <w:sz w:val="24"/>
        </w:rPr>
        <w:t xml:space="preserve">äkoodia eikä templateId-kentää </w:t>
      </w:r>
      <w:r w:rsidR="00567024">
        <w:rPr>
          <w:color w:val="000000"/>
          <w:sz w:val="24"/>
        </w:rPr>
        <w:t>saa käyttää.</w:t>
      </w:r>
    </w:p>
    <w:p w14:paraId="4F104085" w14:textId="77777777" w:rsidR="00414F1F" w:rsidRDefault="00414F1F">
      <w:pPr>
        <w:rPr>
          <w:color w:val="000000"/>
          <w:sz w:val="24"/>
        </w:rPr>
      </w:pPr>
    </w:p>
    <w:p w14:paraId="3D880070" w14:textId="77777777" w:rsidR="00FD4552" w:rsidRDefault="003C283F">
      <w:pPr>
        <w:rPr>
          <w:color w:val="000000"/>
          <w:sz w:val="24"/>
        </w:rPr>
      </w:pPr>
      <w:r>
        <w:rPr>
          <w:color w:val="000000"/>
          <w:sz w:val="24"/>
        </w:rPr>
        <w:t xml:space="preserve">Varsinaiset tietoalkiot tunnistetaan </w:t>
      </w:r>
      <w:r w:rsidR="00254E84">
        <w:rPr>
          <w:color w:val="000000"/>
          <w:sz w:val="24"/>
        </w:rPr>
        <w:t xml:space="preserve">edelleen </w:t>
      </w:r>
      <w:r w:rsidR="00012A43">
        <w:rPr>
          <w:color w:val="000000"/>
          <w:sz w:val="24"/>
        </w:rPr>
        <w:t xml:space="preserve">tarvittaessa </w:t>
      </w:r>
      <w:r w:rsidR="00414F1F">
        <w:rPr>
          <w:color w:val="000000"/>
          <w:sz w:val="24"/>
        </w:rPr>
        <w:t xml:space="preserve">kenttäkoodilla sekä kertomusmerkinnöissä että sähköisessä reseptissä eli </w:t>
      </w:r>
      <w:r w:rsidR="0032152B">
        <w:rPr>
          <w:color w:val="000000"/>
          <w:sz w:val="24"/>
        </w:rPr>
        <w:t xml:space="preserve"> </w:t>
      </w:r>
      <w:r w:rsidR="00414F1F">
        <w:rPr>
          <w:color w:val="000000"/>
          <w:sz w:val="24"/>
        </w:rPr>
        <w:t>templateId-kentää ei missään tapauksessa saa käyttää.</w:t>
      </w:r>
      <w:r w:rsidR="0032152B">
        <w:rPr>
          <w:color w:val="000000"/>
          <w:sz w:val="24"/>
        </w:rPr>
        <w:t xml:space="preserve">  </w:t>
      </w:r>
    </w:p>
    <w:p w14:paraId="2585A587" w14:textId="77777777" w:rsidR="006E7B50" w:rsidRDefault="0032152B">
      <w:pPr>
        <w:rPr>
          <w:color w:val="000000"/>
          <w:sz w:val="24"/>
        </w:rPr>
      </w:pPr>
      <w:r>
        <w:rPr>
          <w:color w:val="000000"/>
          <w:sz w:val="24"/>
        </w:rPr>
        <w:t xml:space="preserve"> </w:t>
      </w:r>
    </w:p>
    <w:p w14:paraId="132BE18B" w14:textId="77777777" w:rsidR="004D3807" w:rsidRDefault="004D3807" w:rsidP="004D3807">
      <w:pPr>
        <w:pStyle w:val="Otsikko2"/>
      </w:pPr>
      <w:bookmarkStart w:id="59" w:name="_Toc254091289"/>
      <w:r>
        <w:t>Merkinnän yleistiedot</w:t>
      </w:r>
      <w:bookmarkEnd w:id="59"/>
    </w:p>
    <w:p w14:paraId="15785F80" w14:textId="77777777" w:rsidR="004D3807" w:rsidRDefault="004D3807" w:rsidP="004D3807"/>
    <w:p w14:paraId="45F46859" w14:textId="77777777" w:rsidR="004D3807" w:rsidRDefault="00DE0772" w:rsidP="00DE0772">
      <w:pPr>
        <w:rPr>
          <w:sz w:val="24"/>
          <w:szCs w:val="24"/>
        </w:rPr>
      </w:pPr>
      <w:r>
        <w:rPr>
          <w:sz w:val="24"/>
          <w:szCs w:val="24"/>
        </w:rPr>
        <w:t xml:space="preserve">Merkinnän yleistiedot on toteutettu </w:t>
      </w:r>
      <w:r w:rsidRPr="00DE0772">
        <w:rPr>
          <w:sz w:val="24"/>
          <w:szCs w:val="24"/>
        </w:rPr>
        <w:t>Kertomus ja lomakkeet</w:t>
      </w:r>
      <w:r>
        <w:rPr>
          <w:sz w:val="24"/>
          <w:szCs w:val="24"/>
        </w:rPr>
        <w:t xml:space="preserve"> </w:t>
      </w:r>
      <w:r w:rsidRPr="00DE0772">
        <w:rPr>
          <w:sz w:val="24"/>
          <w:szCs w:val="24"/>
        </w:rPr>
        <w:t>Versio 4.20</w:t>
      </w:r>
      <w:r>
        <w:rPr>
          <w:sz w:val="24"/>
          <w:szCs w:val="24"/>
        </w:rPr>
        <w:t xml:space="preserve"> </w:t>
      </w:r>
      <w:r w:rsidRPr="00DE0772">
        <w:rPr>
          <w:sz w:val="24"/>
          <w:szCs w:val="24"/>
        </w:rPr>
        <w:t>25.5.2009</w:t>
      </w:r>
      <w:r>
        <w:rPr>
          <w:sz w:val="24"/>
          <w:szCs w:val="24"/>
        </w:rPr>
        <w:t xml:space="preserve"> </w:t>
      </w:r>
      <w:r w:rsidRPr="00DE0772">
        <w:rPr>
          <w:sz w:val="24"/>
          <w:szCs w:val="24"/>
        </w:rPr>
        <w:t>URN:OID:1.2.246.777.11.2009.3</w:t>
      </w:r>
      <w:r>
        <w:rPr>
          <w:sz w:val="24"/>
          <w:szCs w:val="24"/>
        </w:rPr>
        <w:t xml:space="preserve"> raportin lähinnä kohtien 2.1 ja 2.2 mukaisesti.</w:t>
      </w:r>
    </w:p>
    <w:p w14:paraId="4C53F6AC" w14:textId="77777777" w:rsidR="00D2280D" w:rsidRDefault="00D2280D" w:rsidP="00DE0772">
      <w:pPr>
        <w:rPr>
          <w:sz w:val="24"/>
          <w:szCs w:val="24"/>
        </w:rPr>
      </w:pPr>
    </w:p>
    <w:p w14:paraId="4C2B043E" w14:textId="77777777" w:rsidR="00D2280D" w:rsidRPr="00DE0772" w:rsidRDefault="00D2280D" w:rsidP="00DE0772">
      <w:pPr>
        <w:rPr>
          <w:sz w:val="24"/>
          <w:szCs w:val="24"/>
        </w:rPr>
      </w:pPr>
      <w:r>
        <w:rPr>
          <w:sz w:val="24"/>
          <w:szCs w:val="24"/>
        </w:rPr>
        <w:t>Tässä raportissa on käsitelty seuraavat merkinnät:</w:t>
      </w:r>
    </w:p>
    <w:p w14:paraId="294E9D9C" w14:textId="77777777" w:rsidR="00786C32" w:rsidRPr="00D032E0" w:rsidRDefault="00786C32" w:rsidP="00D032E0">
      <w:pPr>
        <w:numPr>
          <w:ilvl w:val="0"/>
          <w:numId w:val="17"/>
        </w:numPr>
        <w:rPr>
          <w:sz w:val="24"/>
          <w:szCs w:val="24"/>
        </w:rPr>
      </w:pPr>
      <w:r w:rsidRPr="00D032E0">
        <w:rPr>
          <w:sz w:val="24"/>
          <w:szCs w:val="24"/>
        </w:rPr>
        <w:t>tulotilanteen lääkitysmerkintä</w:t>
      </w:r>
    </w:p>
    <w:p w14:paraId="48013067" w14:textId="77777777" w:rsidR="00786C32" w:rsidRPr="00D032E0" w:rsidRDefault="00786C32" w:rsidP="00D032E0">
      <w:pPr>
        <w:numPr>
          <w:ilvl w:val="0"/>
          <w:numId w:val="17"/>
        </w:numPr>
        <w:rPr>
          <w:sz w:val="24"/>
          <w:szCs w:val="24"/>
        </w:rPr>
      </w:pPr>
      <w:r w:rsidRPr="00D032E0">
        <w:rPr>
          <w:sz w:val="24"/>
          <w:szCs w:val="24"/>
        </w:rPr>
        <w:t>osastohoitopotilaan lääkemääräysmerkintä</w:t>
      </w:r>
    </w:p>
    <w:p w14:paraId="70AACB3D" w14:textId="77777777" w:rsidR="00786C32" w:rsidRPr="00D032E0" w:rsidRDefault="00786C32" w:rsidP="00D032E0">
      <w:pPr>
        <w:numPr>
          <w:ilvl w:val="0"/>
          <w:numId w:val="17"/>
        </w:numPr>
        <w:rPr>
          <w:sz w:val="24"/>
          <w:szCs w:val="24"/>
        </w:rPr>
      </w:pPr>
      <w:r w:rsidRPr="00D032E0">
        <w:rPr>
          <w:sz w:val="24"/>
          <w:szCs w:val="24"/>
        </w:rPr>
        <w:t>avohoitopotilaan lääkemääräysmerkintä (lisäksi potilaalle tehdään lääkemääräys eli resepti )</w:t>
      </w:r>
    </w:p>
    <w:p w14:paraId="6343CB9C" w14:textId="77777777" w:rsidR="00786C32" w:rsidRPr="00D032E0" w:rsidRDefault="00786C32" w:rsidP="00D032E0">
      <w:pPr>
        <w:numPr>
          <w:ilvl w:val="0"/>
          <w:numId w:val="17"/>
        </w:numPr>
        <w:rPr>
          <w:sz w:val="24"/>
          <w:szCs w:val="24"/>
        </w:rPr>
      </w:pPr>
      <w:r w:rsidRPr="00D032E0">
        <w:rPr>
          <w:sz w:val="24"/>
          <w:szCs w:val="24"/>
        </w:rPr>
        <w:t>lääkejakelulistan mukainen lääkkeen antokirjausmerkintä</w:t>
      </w:r>
    </w:p>
    <w:p w14:paraId="3AE7019B" w14:textId="77777777" w:rsidR="00786C32" w:rsidRPr="00D032E0" w:rsidRDefault="00786C32" w:rsidP="00D032E0">
      <w:pPr>
        <w:numPr>
          <w:ilvl w:val="0"/>
          <w:numId w:val="17"/>
        </w:numPr>
        <w:rPr>
          <w:sz w:val="24"/>
          <w:szCs w:val="24"/>
        </w:rPr>
      </w:pPr>
      <w:r w:rsidRPr="00D032E0">
        <w:rPr>
          <w:sz w:val="24"/>
          <w:szCs w:val="24"/>
        </w:rPr>
        <w:t>antokertakohtainen lääkkeen antokirjausmerkintä</w:t>
      </w:r>
    </w:p>
    <w:p w14:paraId="4B355A4B" w14:textId="77777777" w:rsidR="00786C32" w:rsidRPr="00D032E0" w:rsidRDefault="00786C32" w:rsidP="00D032E0">
      <w:pPr>
        <w:numPr>
          <w:ilvl w:val="0"/>
          <w:numId w:val="17"/>
        </w:numPr>
        <w:rPr>
          <w:sz w:val="24"/>
          <w:szCs w:val="24"/>
        </w:rPr>
      </w:pPr>
      <w:r w:rsidRPr="00D032E0">
        <w:rPr>
          <w:sz w:val="24"/>
          <w:szCs w:val="24"/>
        </w:rPr>
        <w:t>voimassaoleva lääkehoitomerkintä</w:t>
      </w:r>
    </w:p>
    <w:p w14:paraId="58D5D7EB" w14:textId="77777777" w:rsidR="00786C32" w:rsidRPr="00786C32" w:rsidRDefault="00786C32" w:rsidP="00786C32"/>
    <w:p w14:paraId="1EC9490F" w14:textId="77777777" w:rsidR="00DE0772" w:rsidRDefault="00DE0772" w:rsidP="00DE0772"/>
    <w:p w14:paraId="2B049380" w14:textId="77777777" w:rsidR="00D032E0" w:rsidRDefault="00D032E0" w:rsidP="00DE0772">
      <w:pPr>
        <w:pStyle w:val="Otsikko3"/>
        <w:jc w:val="left"/>
        <w:rPr>
          <w:bCs/>
        </w:rPr>
      </w:pPr>
      <w:bookmarkStart w:id="60" w:name="_Toc254091290"/>
      <w:r>
        <w:rPr>
          <w:bCs/>
        </w:rPr>
        <w:t>T</w:t>
      </w:r>
      <w:r w:rsidRPr="00D032E0">
        <w:rPr>
          <w:bCs/>
        </w:rPr>
        <w:t>ulotilanteen lääkitysmerkintä</w:t>
      </w:r>
      <w:bookmarkEnd w:id="60"/>
    </w:p>
    <w:p w14:paraId="699B612D" w14:textId="77777777" w:rsidR="00D2280D" w:rsidRDefault="00D2280D" w:rsidP="00D2280D"/>
    <w:p w14:paraId="08EBE6B9" w14:textId="77777777" w:rsidR="00D2280D" w:rsidRPr="006C589B" w:rsidRDefault="006C589B" w:rsidP="00D2280D">
      <w:pPr>
        <w:rPr>
          <w:sz w:val="24"/>
          <w:szCs w:val="24"/>
        </w:rPr>
      </w:pPr>
      <w:r>
        <w:rPr>
          <w:sz w:val="24"/>
          <w:szCs w:val="24"/>
        </w:rPr>
        <w:t>Mikäli t</w:t>
      </w:r>
      <w:r w:rsidRPr="006C589B">
        <w:rPr>
          <w:sz w:val="24"/>
          <w:szCs w:val="24"/>
        </w:rPr>
        <w:t xml:space="preserve">ulotilanteessa </w:t>
      </w:r>
      <w:r>
        <w:rPr>
          <w:sz w:val="24"/>
          <w:szCs w:val="24"/>
        </w:rPr>
        <w:t>tarvitaan tietää p</w:t>
      </w:r>
      <w:r w:rsidR="00AC168D">
        <w:rPr>
          <w:sz w:val="24"/>
          <w:szCs w:val="24"/>
        </w:rPr>
        <w:t>otilaan lääkitys, niin ensisijaisesti pyritään käyttämään v</w:t>
      </w:r>
      <w:r w:rsidRPr="006C589B">
        <w:rPr>
          <w:sz w:val="24"/>
          <w:szCs w:val="24"/>
        </w:rPr>
        <w:t>oimassaoleva lääkehoitomerkintä</w:t>
      </w:r>
      <w:r w:rsidR="00AC168D">
        <w:rPr>
          <w:sz w:val="24"/>
          <w:szCs w:val="24"/>
        </w:rPr>
        <w:t>, joka liitetään palvelutapahtuman asiakirjaksi. Mikäli kyseitä potilasasiakirjaa ei ole olemassa tai saatavilla, niin tulotilanteen lääkitys kirjataan tulotilanteen lääkitysmer</w:t>
      </w:r>
      <w:r w:rsidR="005E3155">
        <w:rPr>
          <w:sz w:val="24"/>
          <w:szCs w:val="24"/>
        </w:rPr>
        <w:t>kintänä.</w:t>
      </w:r>
      <w:r w:rsidR="005A3A00">
        <w:rPr>
          <w:sz w:val="24"/>
          <w:szCs w:val="24"/>
        </w:rPr>
        <w:t xml:space="preserve"> Tiedon lähteestä käytetään kohdan 3.1.6 mukaista kooditusta.</w:t>
      </w:r>
    </w:p>
    <w:p w14:paraId="5CFF05D8" w14:textId="77777777" w:rsidR="00D2280D" w:rsidRPr="00D2280D" w:rsidRDefault="00D2280D" w:rsidP="00D2280D"/>
    <w:p w14:paraId="3E9029FA" w14:textId="77777777" w:rsidR="00DE0772" w:rsidRDefault="00CB7AF4" w:rsidP="00DE0772">
      <w:pPr>
        <w:pStyle w:val="Otsikko3"/>
        <w:jc w:val="left"/>
        <w:rPr>
          <w:bCs/>
        </w:rPr>
      </w:pPr>
      <w:bookmarkStart w:id="61" w:name="_Toc254091291"/>
      <w:r>
        <w:rPr>
          <w:bCs/>
        </w:rPr>
        <w:t>O</w:t>
      </w:r>
      <w:r w:rsidRPr="00CB7AF4">
        <w:rPr>
          <w:bCs/>
        </w:rPr>
        <w:t>sastohoitopotilaan lääkemääräysmerkintä</w:t>
      </w:r>
      <w:bookmarkEnd w:id="61"/>
    </w:p>
    <w:p w14:paraId="3BA734FC" w14:textId="77777777" w:rsidR="00BF06D9" w:rsidRDefault="00BF06D9" w:rsidP="00BF06D9"/>
    <w:p w14:paraId="18A8873C" w14:textId="77777777" w:rsidR="00CB7AF4" w:rsidRDefault="00CB7AF4" w:rsidP="00CB7AF4">
      <w:pPr>
        <w:rPr>
          <w:sz w:val="24"/>
          <w:szCs w:val="24"/>
        </w:rPr>
      </w:pPr>
      <w:r w:rsidRPr="00BF06D9">
        <w:rPr>
          <w:sz w:val="24"/>
          <w:szCs w:val="24"/>
        </w:rPr>
        <w:t>L</w:t>
      </w:r>
      <w:r>
        <w:rPr>
          <w:sz w:val="24"/>
          <w:szCs w:val="24"/>
        </w:rPr>
        <w:t xml:space="preserve">ääkemääräysmerkintä </w:t>
      </w:r>
      <w:r w:rsidRPr="00BF06D9">
        <w:rPr>
          <w:sz w:val="24"/>
          <w:szCs w:val="24"/>
        </w:rPr>
        <w:t xml:space="preserve">osastopotilaalle </w:t>
      </w:r>
      <w:r>
        <w:rPr>
          <w:sz w:val="24"/>
          <w:szCs w:val="24"/>
        </w:rPr>
        <w:t xml:space="preserve">tunnistetaan kenttäkoodilla </w:t>
      </w:r>
      <w:r w:rsidRPr="00BF06D9">
        <w:rPr>
          <w:sz w:val="24"/>
          <w:szCs w:val="24"/>
        </w:rPr>
        <w:t>1.2.246.537.6.12.</w:t>
      </w:r>
      <w:r>
        <w:rPr>
          <w:sz w:val="24"/>
          <w:szCs w:val="24"/>
        </w:rPr>
        <w:t xml:space="preserve">2002.126.135. Osastopotilaalle eivät kaikki sähköisen lääkemääräyksen eli reseptin mukaiset tiedot ole pakollisia. Osastopotilaalle </w:t>
      </w:r>
      <w:r w:rsidR="00D2280D">
        <w:rPr>
          <w:sz w:val="24"/>
          <w:szCs w:val="24"/>
        </w:rPr>
        <w:t xml:space="preserve">ei lääkettä yleensä määrätä pakkauksina vaan </w:t>
      </w:r>
      <w:r w:rsidR="00896314">
        <w:rPr>
          <w:sz w:val="24"/>
          <w:szCs w:val="24"/>
        </w:rPr>
        <w:t>kokonaismääränä tai tietyksi ajaksi.</w:t>
      </w:r>
      <w:r>
        <w:rPr>
          <w:sz w:val="24"/>
          <w:szCs w:val="24"/>
        </w:rPr>
        <w:t>. Osastopotilaalle voidaa</w:t>
      </w:r>
      <w:r w:rsidR="00896314">
        <w:rPr>
          <w:sz w:val="24"/>
          <w:szCs w:val="24"/>
        </w:rPr>
        <w:t>n lääkemääräyksessä jättää l</w:t>
      </w:r>
      <w:r>
        <w:rPr>
          <w:sz w:val="24"/>
          <w:szCs w:val="24"/>
        </w:rPr>
        <w:t>ääkityksen päättyminen aluksi auki. Samaan merkintään voidaan myöhemmin lisätä päättymisajankohta. Potilastietojärjestelmissä on potilaan poistuessa varmist</w:t>
      </w:r>
      <w:r w:rsidR="006C589B">
        <w:rPr>
          <w:sz w:val="24"/>
          <w:szCs w:val="24"/>
        </w:rPr>
        <w:t>ettava</w:t>
      </w:r>
      <w:r>
        <w:rPr>
          <w:sz w:val="24"/>
          <w:szCs w:val="24"/>
        </w:rPr>
        <w:t xml:space="preserve"> avoimen lääkemääräysmerkinnän päättymisajan ilmoittaminen.</w:t>
      </w:r>
    </w:p>
    <w:p w14:paraId="1458BA8D" w14:textId="77777777" w:rsidR="00BF06D9" w:rsidRPr="00BF06D9" w:rsidRDefault="00BF06D9" w:rsidP="00BF06D9"/>
    <w:p w14:paraId="2AF97E14" w14:textId="77777777" w:rsidR="00DE0772" w:rsidRDefault="00CB7AF4" w:rsidP="00DE0772">
      <w:pPr>
        <w:pStyle w:val="Otsikko3"/>
        <w:jc w:val="left"/>
        <w:rPr>
          <w:bCs/>
        </w:rPr>
      </w:pPr>
      <w:bookmarkStart w:id="62" w:name="_Toc254091292"/>
      <w:r>
        <w:rPr>
          <w:bCs/>
        </w:rPr>
        <w:t>A</w:t>
      </w:r>
      <w:r w:rsidRPr="00CB7AF4">
        <w:rPr>
          <w:bCs/>
        </w:rPr>
        <w:t>vohoitopotilaan lääkemääräysmerkintä</w:t>
      </w:r>
      <w:bookmarkEnd w:id="62"/>
    </w:p>
    <w:p w14:paraId="40668A5A" w14:textId="77777777" w:rsidR="00BF06D9" w:rsidRDefault="00BF06D9" w:rsidP="00BF06D9"/>
    <w:p w14:paraId="38D6644E" w14:textId="77777777" w:rsidR="00CB7AF4" w:rsidRPr="00BF06D9" w:rsidRDefault="00CB7AF4" w:rsidP="00CB7AF4">
      <w:pPr>
        <w:rPr>
          <w:sz w:val="24"/>
          <w:szCs w:val="24"/>
        </w:rPr>
      </w:pPr>
      <w:r w:rsidRPr="00BF06D9">
        <w:rPr>
          <w:sz w:val="24"/>
          <w:szCs w:val="24"/>
        </w:rPr>
        <w:t xml:space="preserve">Lääkemääräysmerkintä muulle kuin osastopotilaalle </w:t>
      </w:r>
      <w:r>
        <w:rPr>
          <w:sz w:val="24"/>
          <w:szCs w:val="24"/>
        </w:rPr>
        <w:t xml:space="preserve">tunnistetaan kenttäkoodilla </w:t>
      </w:r>
      <w:r w:rsidRPr="00BF06D9">
        <w:rPr>
          <w:sz w:val="24"/>
          <w:szCs w:val="24"/>
        </w:rPr>
        <w:t>1.2.246.537.6.12.</w:t>
      </w:r>
      <w:r>
        <w:rPr>
          <w:sz w:val="24"/>
          <w:szCs w:val="24"/>
        </w:rPr>
        <w:t xml:space="preserve">2002.126.136. </w:t>
      </w:r>
      <w:r w:rsidRPr="00BF06D9">
        <w:rPr>
          <w:sz w:val="24"/>
          <w:szCs w:val="24"/>
        </w:rPr>
        <w:t>(lisäksi potilaalle tehdään lääkemääräys eli resepti)</w:t>
      </w:r>
      <w:r>
        <w:rPr>
          <w:sz w:val="24"/>
          <w:szCs w:val="24"/>
        </w:rPr>
        <w:t>. Sähköisen lääkemääräyksen eli reseptin tietojen lisäksi voidaan myös tallentaa muita lääkitykseen liittyviä tietoja 3.3.4 taulukon mukaisesti.</w:t>
      </w:r>
    </w:p>
    <w:p w14:paraId="13D2D45D" w14:textId="77777777" w:rsidR="00BF06D9" w:rsidRDefault="00BF06D9" w:rsidP="00BF06D9">
      <w:pPr>
        <w:rPr>
          <w:sz w:val="24"/>
          <w:szCs w:val="24"/>
        </w:rPr>
      </w:pPr>
    </w:p>
    <w:p w14:paraId="1A29A6F7" w14:textId="77777777" w:rsidR="00A7513B" w:rsidRDefault="00A7513B" w:rsidP="004C1AC6">
      <w:pPr>
        <w:pStyle w:val="Otsikko4"/>
      </w:pPr>
      <w:r>
        <w:t>A</w:t>
      </w:r>
      <w:r w:rsidRPr="00CB7AF4">
        <w:t>voho</w:t>
      </w:r>
      <w:r>
        <w:t>itopotilaan lääkemääräysmerkinnän korjaus ja mitätöinti</w:t>
      </w:r>
    </w:p>
    <w:p w14:paraId="4AF70787" w14:textId="77777777" w:rsidR="00A7513B" w:rsidRDefault="00A7513B" w:rsidP="00A7513B"/>
    <w:p w14:paraId="01E8AFEC" w14:textId="77777777" w:rsidR="00A7513B" w:rsidRDefault="00A7513B" w:rsidP="00A7513B">
      <w:pPr>
        <w:rPr>
          <w:sz w:val="24"/>
          <w:szCs w:val="24"/>
        </w:rPr>
      </w:pPr>
    </w:p>
    <w:p w14:paraId="56B19719" w14:textId="77777777" w:rsidR="00A7513B" w:rsidRPr="00846B5D" w:rsidRDefault="00A7513B" w:rsidP="00A7513B">
      <w:pPr>
        <w:pStyle w:val="Otsikko4"/>
        <w:rPr>
          <w:rFonts w:ascii="Times New Roman" w:hAnsi="Times New Roman"/>
        </w:rPr>
      </w:pPr>
      <w:r w:rsidRPr="00846B5D">
        <w:rPr>
          <w:rFonts w:ascii="Times New Roman" w:hAnsi="Times New Roman"/>
        </w:rPr>
        <w:t>Avohoitopotilaan lääkemääräysmerkinnän korjaus ja mitätöinti ennen toimitusta</w:t>
      </w:r>
    </w:p>
    <w:p w14:paraId="75FE73EC" w14:textId="77777777" w:rsidR="00A7513B" w:rsidRPr="00A7513B" w:rsidRDefault="00A7513B" w:rsidP="00A7513B"/>
    <w:p w14:paraId="3DB20D69" w14:textId="77777777" w:rsidR="008B3234" w:rsidRDefault="00A7513B" w:rsidP="008B3234">
      <w:pPr>
        <w:rPr>
          <w:sz w:val="24"/>
          <w:szCs w:val="24"/>
        </w:rPr>
      </w:pPr>
      <w:r>
        <w:rPr>
          <w:sz w:val="24"/>
          <w:szCs w:val="24"/>
        </w:rPr>
        <w:t xml:space="preserve">Mikäli avoihoitopotilaan lääkemääräystä eli reseptiä </w:t>
      </w:r>
      <w:r w:rsidR="006C4F20">
        <w:rPr>
          <w:sz w:val="24"/>
          <w:szCs w:val="24"/>
        </w:rPr>
        <w:t>korjataan (muutetaan lääkkeen annostusta tai valmistetta) ennen lääkkeen toimitusta potilaalle (eli potilas ei ole nauttinut kyseistä lääkettä) tehdään vastaavat korjaukset avohoitopotilaan lääkemääräysmerkintään. Korjaus tehdään HL7 kertomus ja lomakkeen määritysten mukaisesti eli jos potilasasiakirjaa ei ole vielä talletettu KanTa arkistoon, niin korjataan merkintä vastaamaan korjattua lääkemääräystä eli reseptiä. Mikäli potilasasiakirja on jo talletettu KanTa arkistoon, niin asiakirjasta tehdään uusi versio, jonka näyttömuodosta</w:t>
      </w:r>
      <w:r w:rsidR="00F827F9">
        <w:rPr>
          <w:sz w:val="24"/>
          <w:szCs w:val="24"/>
        </w:rPr>
        <w:t xml:space="preserve"> on korjatut tiedot ylipyyhitty (CDA R2 </w:t>
      </w:r>
      <w:r w:rsidR="00F827F9" w:rsidRPr="008D4B11">
        <w:rPr>
          <w:sz w:val="24"/>
          <w:szCs w:val="24"/>
        </w:rPr>
        <w:t>Kertomus ja lomakkeet</w:t>
      </w:r>
      <w:r w:rsidR="00F827F9">
        <w:rPr>
          <w:sz w:val="24"/>
          <w:szCs w:val="24"/>
        </w:rPr>
        <w:t xml:space="preserve"> määrityksen kohta </w:t>
      </w:r>
      <w:r w:rsidR="00DE3905">
        <w:rPr>
          <w:sz w:val="24"/>
          <w:szCs w:val="24"/>
        </w:rPr>
        <w:t>2.6 asiakirjan korjaus ja poisto (mitätöinti)).</w:t>
      </w:r>
      <w:r w:rsidR="00F827F9">
        <w:rPr>
          <w:sz w:val="24"/>
          <w:szCs w:val="24"/>
        </w:rPr>
        <w:t xml:space="preserve"> </w:t>
      </w:r>
      <w:r w:rsidR="008B3234" w:rsidRPr="009724E9">
        <w:rPr>
          <w:sz w:val="24"/>
          <w:szCs w:val="24"/>
        </w:rPr>
        <w:t>Lääkemääräyksen sanomat CDA R2-rakenteena</w:t>
      </w:r>
      <w:r w:rsidR="008B3234">
        <w:rPr>
          <w:sz w:val="24"/>
          <w:szCs w:val="24"/>
        </w:rPr>
        <w:t xml:space="preserve"> raportissa määritellään mitä edellisessä tilanteessa toimitetaan uusia, korjattuja tai mitätöityjä lääkemääräyksiä reseptikeskukseen.</w:t>
      </w:r>
    </w:p>
    <w:p w14:paraId="72B9458A" w14:textId="77777777" w:rsidR="00DE3905" w:rsidRDefault="00DE3905" w:rsidP="008B3234">
      <w:pPr>
        <w:rPr>
          <w:sz w:val="24"/>
          <w:szCs w:val="24"/>
        </w:rPr>
      </w:pPr>
    </w:p>
    <w:p w14:paraId="48ADBB83" w14:textId="77777777" w:rsidR="00DE3905" w:rsidRDefault="00DE3905" w:rsidP="008B3234">
      <w:pPr>
        <w:rPr>
          <w:sz w:val="24"/>
          <w:szCs w:val="24"/>
        </w:rPr>
      </w:pPr>
      <w:r>
        <w:rPr>
          <w:sz w:val="24"/>
          <w:szCs w:val="24"/>
        </w:rPr>
        <w:t xml:space="preserve">Asiakirjan korjauksessa </w:t>
      </w:r>
      <w:r w:rsidR="00160FC3">
        <w:rPr>
          <w:sz w:val="24"/>
          <w:szCs w:val="24"/>
        </w:rPr>
        <w:t>asiakirjan vanhassa versiossa on kyseisen merkinnän tekijän tiedot ja uudessa versiossa on korjaajan tiedot.</w:t>
      </w:r>
    </w:p>
    <w:p w14:paraId="4BFF7E82" w14:textId="77777777" w:rsidR="00A7513B" w:rsidRPr="00BF06D9" w:rsidRDefault="00A7513B" w:rsidP="00A7513B">
      <w:pPr>
        <w:rPr>
          <w:sz w:val="24"/>
          <w:szCs w:val="24"/>
        </w:rPr>
      </w:pPr>
    </w:p>
    <w:p w14:paraId="23A52CFA" w14:textId="77777777" w:rsidR="00A7513B" w:rsidRPr="00A7513B" w:rsidRDefault="00A7513B" w:rsidP="00A7513B"/>
    <w:p w14:paraId="12BB2DF1" w14:textId="77777777" w:rsidR="00A7513B" w:rsidRPr="00846B5D" w:rsidRDefault="00A7513B" w:rsidP="00A7513B">
      <w:pPr>
        <w:pStyle w:val="Otsikko4"/>
        <w:rPr>
          <w:rFonts w:ascii="Times New Roman" w:hAnsi="Times New Roman"/>
        </w:rPr>
      </w:pPr>
      <w:r w:rsidRPr="00846B5D">
        <w:rPr>
          <w:rFonts w:ascii="Times New Roman" w:hAnsi="Times New Roman"/>
        </w:rPr>
        <w:t>Avohoitopotilaan lääkemääräysmerkinnän korjaus ja mitätöinti toimituksen jälkeen</w:t>
      </w:r>
    </w:p>
    <w:p w14:paraId="31DE3617" w14:textId="77777777" w:rsidR="00A7513B" w:rsidRPr="00A7513B" w:rsidRDefault="00A7513B" w:rsidP="00A7513B"/>
    <w:p w14:paraId="34CDEB65" w14:textId="77777777" w:rsidR="00A7513B" w:rsidRDefault="006C4F20" w:rsidP="00BF06D9">
      <w:pPr>
        <w:rPr>
          <w:sz w:val="24"/>
          <w:szCs w:val="24"/>
        </w:rPr>
      </w:pPr>
      <w:r>
        <w:rPr>
          <w:sz w:val="24"/>
          <w:szCs w:val="24"/>
        </w:rPr>
        <w:t xml:space="preserve">Mikäli avoihoitopotilaan lääkemääräys joudutaan kesken potilaan lääkekuurin keskeyttämään tai muuttamaan </w:t>
      </w:r>
      <w:r w:rsidR="009724E9">
        <w:rPr>
          <w:sz w:val="24"/>
          <w:szCs w:val="24"/>
        </w:rPr>
        <w:t xml:space="preserve">annostusta tai valmistetta, niin tehdään uusi lääkitysmerkintä (uusi lääkemääräys eli resepti, kirjaus lääkityksen annostuksen muuttamisesta tai lopettamisesta. Kirjauksesta on myös selvittävä muttamisen tai lopettamisen syy). CDA R2 rakenteessa uusi lääkitysmerkintä (esim. lääkemääräysmerkintä) linkitetään muutoksen kohteena olevaan lääkemääräysmerkintään. </w:t>
      </w:r>
      <w:r w:rsidR="009724E9" w:rsidRPr="009724E9">
        <w:rPr>
          <w:sz w:val="24"/>
          <w:szCs w:val="24"/>
        </w:rPr>
        <w:t>Lääkemääräyksen sanomat CDA R2-rakenteena</w:t>
      </w:r>
      <w:r w:rsidR="009724E9">
        <w:rPr>
          <w:sz w:val="24"/>
          <w:szCs w:val="24"/>
        </w:rPr>
        <w:t xml:space="preserve"> raportissa määritellään mitä </w:t>
      </w:r>
      <w:r w:rsidR="008B3234">
        <w:rPr>
          <w:sz w:val="24"/>
          <w:szCs w:val="24"/>
        </w:rPr>
        <w:t>edellisessä tilanteessa toimitetaan uusia, korjattuja tai mitätöityjä lääkemääräyksiä reseptikeskukseen.</w:t>
      </w:r>
    </w:p>
    <w:p w14:paraId="5ACC4FC4" w14:textId="77777777" w:rsidR="00BF06D9" w:rsidRDefault="00BF06D9" w:rsidP="00BF06D9"/>
    <w:p w14:paraId="6B1CF661" w14:textId="77777777" w:rsidR="008D4B11" w:rsidRPr="00846B5D" w:rsidRDefault="008D4B11" w:rsidP="004C1AC6">
      <w:pPr>
        <w:pStyle w:val="Otsikko4"/>
      </w:pPr>
      <w:bookmarkStart w:id="63" w:name="OLE_LINK16"/>
      <w:bookmarkStart w:id="64" w:name="OLE_LINK17"/>
      <w:r>
        <w:t>Lääkitymerkinnän linkitys</w:t>
      </w:r>
    </w:p>
    <w:bookmarkEnd w:id="63"/>
    <w:bookmarkEnd w:id="64"/>
    <w:p w14:paraId="5124E1D2" w14:textId="77777777" w:rsidR="008D4B11" w:rsidRPr="00A7513B" w:rsidRDefault="008D4B11" w:rsidP="008D4B11"/>
    <w:p w14:paraId="0EF8156D" w14:textId="77777777" w:rsidR="008D4B11" w:rsidRDefault="008D4B11" w:rsidP="008D4B11">
      <w:pPr>
        <w:rPr>
          <w:sz w:val="24"/>
          <w:szCs w:val="24"/>
        </w:rPr>
      </w:pPr>
      <w:r>
        <w:rPr>
          <w:sz w:val="24"/>
          <w:szCs w:val="24"/>
        </w:rPr>
        <w:t>Lääkitysmerkintä yksilöilään valmistekohtaisesta merkinnän entryn id:tä ja lisäksi lääkemääräyksen eli reseptin i</w:t>
      </w:r>
      <w:r w:rsidR="00C73867">
        <w:rPr>
          <w:sz w:val="24"/>
          <w:szCs w:val="24"/>
        </w:rPr>
        <w:t>d:tä</w:t>
      </w:r>
      <w:r>
        <w:rPr>
          <w:sz w:val="24"/>
          <w:szCs w:val="24"/>
        </w:rPr>
        <w:t xml:space="preserve">, mikä mirkinnästä tehdään </w:t>
      </w:r>
      <w:r w:rsidR="00C73867">
        <w:rPr>
          <w:sz w:val="24"/>
          <w:szCs w:val="24"/>
        </w:rPr>
        <w:t>lääkemääräys</w:t>
      </w:r>
      <w:r>
        <w:rPr>
          <w:sz w:val="24"/>
          <w:szCs w:val="24"/>
        </w:rPr>
        <w:t xml:space="preserve">. Lääkitysmerkinnät ketjutetaan CDA R2 </w:t>
      </w:r>
      <w:r w:rsidRPr="008D4B11">
        <w:rPr>
          <w:sz w:val="24"/>
          <w:szCs w:val="24"/>
        </w:rPr>
        <w:t>Kertomus ja lomakkeet</w:t>
      </w:r>
      <w:r>
        <w:rPr>
          <w:sz w:val="24"/>
          <w:szCs w:val="24"/>
        </w:rPr>
        <w:t xml:space="preserve"> määrityksen kohdan 2.3 </w:t>
      </w:r>
      <w:r w:rsidRPr="008D4B11">
        <w:rPr>
          <w:sz w:val="24"/>
          <w:szCs w:val="24"/>
        </w:rPr>
        <w:t>Viittaukset ja linkit</w:t>
      </w:r>
      <w:r>
        <w:rPr>
          <w:sz w:val="24"/>
          <w:szCs w:val="24"/>
        </w:rPr>
        <w:t xml:space="preserve"> mukaisesti. Viittauksen perusteella on mahdollista poimia </w:t>
      </w:r>
      <w:r w:rsidR="00C73867">
        <w:rPr>
          <w:sz w:val="24"/>
          <w:szCs w:val="24"/>
        </w:rPr>
        <w:t>kaikki kyseiseen lääkemääräykseen liityvät merkinnät.</w:t>
      </w:r>
      <w:r w:rsidR="007E1FF4">
        <w:rPr>
          <w:sz w:val="24"/>
          <w:szCs w:val="24"/>
        </w:rPr>
        <w:t xml:space="preserve"> Alla esimerkkejä potilasasiakirjan (ei lääkemääräyksen) linkeistä.</w:t>
      </w:r>
    </w:p>
    <w:p w14:paraId="5E5AABCC" w14:textId="77777777" w:rsidR="008D4B11" w:rsidRDefault="008D4B11" w:rsidP="008D4B1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51"/>
        <w:gridCol w:w="2410"/>
        <w:gridCol w:w="2410"/>
        <w:gridCol w:w="2410"/>
        <w:tblGridChange w:id="65">
          <w:tblGrid>
            <w:gridCol w:w="2660"/>
            <w:gridCol w:w="2551"/>
            <w:gridCol w:w="2410"/>
            <w:gridCol w:w="2410"/>
            <w:gridCol w:w="2410"/>
          </w:tblGrid>
        </w:tblGridChange>
      </w:tblGrid>
      <w:tr w:rsidR="00C73867" w:rsidRPr="000A696F" w14:paraId="1B9957A8" w14:textId="77777777" w:rsidTr="000A696F">
        <w:tc>
          <w:tcPr>
            <w:tcW w:w="2660" w:type="dxa"/>
          </w:tcPr>
          <w:p w14:paraId="577D8999" w14:textId="77777777" w:rsidR="00C73867" w:rsidRPr="000A696F" w:rsidRDefault="00C73867" w:rsidP="008D4B11">
            <w:pPr>
              <w:rPr>
                <w:b/>
                <w:sz w:val="24"/>
                <w:szCs w:val="24"/>
              </w:rPr>
            </w:pPr>
            <w:r w:rsidRPr="000A696F">
              <w:rPr>
                <w:b/>
                <w:sz w:val="24"/>
                <w:szCs w:val="24"/>
              </w:rPr>
              <w:t>esimerkki 1</w:t>
            </w:r>
          </w:p>
        </w:tc>
        <w:tc>
          <w:tcPr>
            <w:tcW w:w="2551" w:type="dxa"/>
          </w:tcPr>
          <w:p w14:paraId="0614A048" w14:textId="77777777" w:rsidR="00C73867" w:rsidRPr="000A696F" w:rsidRDefault="00C73867" w:rsidP="008D4B11">
            <w:pPr>
              <w:rPr>
                <w:sz w:val="24"/>
                <w:szCs w:val="24"/>
              </w:rPr>
            </w:pPr>
            <w:r w:rsidRPr="000A696F">
              <w:rPr>
                <w:sz w:val="24"/>
                <w:szCs w:val="24"/>
              </w:rPr>
              <w:t>merkinnän entryn OID</w:t>
            </w:r>
          </w:p>
        </w:tc>
        <w:tc>
          <w:tcPr>
            <w:tcW w:w="2410" w:type="dxa"/>
          </w:tcPr>
          <w:p w14:paraId="60559AA2" w14:textId="77777777" w:rsidR="00C73867" w:rsidRPr="000A696F" w:rsidRDefault="00C73867" w:rsidP="008D4B11">
            <w:pPr>
              <w:rPr>
                <w:sz w:val="24"/>
                <w:szCs w:val="24"/>
              </w:rPr>
            </w:pPr>
            <w:r w:rsidRPr="000A696F">
              <w:rPr>
                <w:sz w:val="24"/>
                <w:szCs w:val="24"/>
              </w:rPr>
              <w:t>linkki merkintään</w:t>
            </w:r>
          </w:p>
        </w:tc>
        <w:tc>
          <w:tcPr>
            <w:tcW w:w="2410" w:type="dxa"/>
          </w:tcPr>
          <w:p w14:paraId="4F1A26B2" w14:textId="77777777" w:rsidR="00C73867" w:rsidRPr="000A696F" w:rsidRDefault="00C73867" w:rsidP="008D4B11">
            <w:pPr>
              <w:rPr>
                <w:sz w:val="24"/>
                <w:szCs w:val="24"/>
              </w:rPr>
            </w:pPr>
            <w:r w:rsidRPr="000A696F">
              <w:rPr>
                <w:sz w:val="24"/>
                <w:szCs w:val="24"/>
              </w:rPr>
              <w:t>reseptin OID</w:t>
            </w:r>
          </w:p>
        </w:tc>
        <w:tc>
          <w:tcPr>
            <w:tcW w:w="2410" w:type="dxa"/>
          </w:tcPr>
          <w:p w14:paraId="394B5F71" w14:textId="77777777" w:rsidR="00C73867" w:rsidRPr="000A696F" w:rsidRDefault="00C73867" w:rsidP="008D4B11">
            <w:pPr>
              <w:rPr>
                <w:sz w:val="24"/>
                <w:szCs w:val="24"/>
              </w:rPr>
            </w:pPr>
            <w:r w:rsidRPr="000A696F">
              <w:rPr>
                <w:sz w:val="24"/>
                <w:szCs w:val="24"/>
              </w:rPr>
              <w:t>linkki reseptiin</w:t>
            </w:r>
          </w:p>
        </w:tc>
      </w:tr>
      <w:tr w:rsidR="00C73867" w:rsidRPr="000A696F" w14:paraId="04A289C4" w14:textId="77777777" w:rsidTr="000A696F">
        <w:tc>
          <w:tcPr>
            <w:tcW w:w="2660" w:type="dxa"/>
          </w:tcPr>
          <w:p w14:paraId="64C48732" w14:textId="77777777" w:rsidR="00C73867" w:rsidRPr="000A696F" w:rsidRDefault="00C73867" w:rsidP="008D4B11">
            <w:pPr>
              <w:rPr>
                <w:sz w:val="24"/>
                <w:szCs w:val="24"/>
              </w:rPr>
            </w:pPr>
            <w:r w:rsidRPr="000A696F">
              <w:rPr>
                <w:sz w:val="24"/>
                <w:szCs w:val="24"/>
              </w:rPr>
              <w:t>Lääkemääräys</w:t>
            </w:r>
          </w:p>
        </w:tc>
        <w:tc>
          <w:tcPr>
            <w:tcW w:w="2551" w:type="dxa"/>
          </w:tcPr>
          <w:p w14:paraId="628367B9" w14:textId="77777777" w:rsidR="00C73867" w:rsidRPr="000A696F" w:rsidRDefault="00C73867" w:rsidP="008D4B11">
            <w:pPr>
              <w:rPr>
                <w:sz w:val="24"/>
                <w:szCs w:val="24"/>
              </w:rPr>
            </w:pPr>
            <w:r w:rsidRPr="000A696F">
              <w:rPr>
                <w:sz w:val="24"/>
                <w:szCs w:val="24"/>
              </w:rPr>
              <w:t>1.2.333.a</w:t>
            </w:r>
          </w:p>
        </w:tc>
        <w:tc>
          <w:tcPr>
            <w:tcW w:w="2410" w:type="dxa"/>
          </w:tcPr>
          <w:p w14:paraId="662F06E3" w14:textId="77777777" w:rsidR="00C73867" w:rsidRPr="000A696F" w:rsidRDefault="00C73867" w:rsidP="008D4B11">
            <w:pPr>
              <w:rPr>
                <w:sz w:val="24"/>
                <w:szCs w:val="24"/>
              </w:rPr>
            </w:pPr>
          </w:p>
        </w:tc>
        <w:tc>
          <w:tcPr>
            <w:tcW w:w="2410" w:type="dxa"/>
          </w:tcPr>
          <w:p w14:paraId="352814C6" w14:textId="77777777" w:rsidR="00C73867" w:rsidRPr="000A696F" w:rsidRDefault="00C73867" w:rsidP="008D4B11">
            <w:pPr>
              <w:rPr>
                <w:sz w:val="24"/>
                <w:szCs w:val="24"/>
              </w:rPr>
            </w:pPr>
            <w:r w:rsidRPr="000A696F">
              <w:rPr>
                <w:sz w:val="24"/>
                <w:szCs w:val="24"/>
              </w:rPr>
              <w:t>1.2.3.77777.a</w:t>
            </w:r>
          </w:p>
        </w:tc>
        <w:tc>
          <w:tcPr>
            <w:tcW w:w="2410" w:type="dxa"/>
          </w:tcPr>
          <w:p w14:paraId="5DB1AF64" w14:textId="77777777" w:rsidR="00C73867" w:rsidRPr="000A696F" w:rsidRDefault="00217FBE" w:rsidP="008D4B11">
            <w:pPr>
              <w:rPr>
                <w:sz w:val="24"/>
                <w:szCs w:val="24"/>
              </w:rPr>
            </w:pPr>
            <w:r>
              <w:rPr>
                <w:sz w:val="24"/>
                <w:szCs w:val="24"/>
              </w:rPr>
              <w:t>1)</w:t>
            </w:r>
          </w:p>
        </w:tc>
      </w:tr>
      <w:tr w:rsidR="00C73867" w:rsidRPr="000A696F" w14:paraId="20BBC0A3" w14:textId="77777777" w:rsidTr="000A696F">
        <w:tc>
          <w:tcPr>
            <w:tcW w:w="2660" w:type="dxa"/>
          </w:tcPr>
          <w:p w14:paraId="6A8BD009" w14:textId="77777777" w:rsidR="00C73867" w:rsidRPr="000A696F" w:rsidRDefault="00C73867" w:rsidP="00C73867">
            <w:pPr>
              <w:rPr>
                <w:sz w:val="24"/>
                <w:szCs w:val="24"/>
              </w:rPr>
            </w:pPr>
            <w:r w:rsidRPr="000A696F">
              <w:rPr>
                <w:sz w:val="24"/>
                <w:szCs w:val="24"/>
              </w:rPr>
              <w:t>Annostuksen muutos</w:t>
            </w:r>
          </w:p>
        </w:tc>
        <w:tc>
          <w:tcPr>
            <w:tcW w:w="2551" w:type="dxa"/>
          </w:tcPr>
          <w:p w14:paraId="10B8CD14" w14:textId="77777777" w:rsidR="00C73867" w:rsidRPr="000A696F" w:rsidRDefault="00C73867" w:rsidP="008D4B11">
            <w:pPr>
              <w:rPr>
                <w:sz w:val="24"/>
                <w:szCs w:val="24"/>
              </w:rPr>
            </w:pPr>
            <w:r w:rsidRPr="000A696F">
              <w:rPr>
                <w:sz w:val="24"/>
                <w:szCs w:val="24"/>
              </w:rPr>
              <w:t>1.2.333.b</w:t>
            </w:r>
          </w:p>
        </w:tc>
        <w:tc>
          <w:tcPr>
            <w:tcW w:w="2410" w:type="dxa"/>
          </w:tcPr>
          <w:p w14:paraId="1CA029A5" w14:textId="77777777" w:rsidR="00C73867" w:rsidRPr="000A696F" w:rsidRDefault="00C73867" w:rsidP="008D4B11">
            <w:pPr>
              <w:rPr>
                <w:sz w:val="24"/>
                <w:szCs w:val="24"/>
              </w:rPr>
            </w:pPr>
            <w:r w:rsidRPr="000A696F">
              <w:rPr>
                <w:sz w:val="24"/>
                <w:szCs w:val="24"/>
              </w:rPr>
              <w:t>1.2.333.a</w:t>
            </w:r>
          </w:p>
        </w:tc>
        <w:tc>
          <w:tcPr>
            <w:tcW w:w="2410" w:type="dxa"/>
          </w:tcPr>
          <w:p w14:paraId="476A6D51" w14:textId="77777777" w:rsidR="00C73867" w:rsidRPr="000A696F" w:rsidRDefault="00C73867" w:rsidP="008D4B11">
            <w:pPr>
              <w:rPr>
                <w:sz w:val="24"/>
                <w:szCs w:val="24"/>
              </w:rPr>
            </w:pPr>
          </w:p>
        </w:tc>
        <w:tc>
          <w:tcPr>
            <w:tcW w:w="2410" w:type="dxa"/>
          </w:tcPr>
          <w:p w14:paraId="58F0961D" w14:textId="77777777" w:rsidR="00C73867" w:rsidRPr="000A696F" w:rsidRDefault="00C73867" w:rsidP="008D4B11">
            <w:pPr>
              <w:rPr>
                <w:sz w:val="24"/>
                <w:szCs w:val="24"/>
              </w:rPr>
            </w:pPr>
            <w:r w:rsidRPr="000A696F">
              <w:rPr>
                <w:sz w:val="24"/>
                <w:szCs w:val="24"/>
              </w:rPr>
              <w:t>1.2.3.77777.a</w:t>
            </w:r>
          </w:p>
        </w:tc>
      </w:tr>
      <w:tr w:rsidR="00C73867" w:rsidRPr="000A696F" w14:paraId="53EC2323" w14:textId="77777777" w:rsidTr="000A696F">
        <w:tc>
          <w:tcPr>
            <w:tcW w:w="2660" w:type="dxa"/>
          </w:tcPr>
          <w:p w14:paraId="5DD9E87B" w14:textId="77777777" w:rsidR="00C73867" w:rsidRPr="000A696F" w:rsidRDefault="00C73867" w:rsidP="008D4B11">
            <w:pPr>
              <w:rPr>
                <w:sz w:val="24"/>
                <w:szCs w:val="24"/>
              </w:rPr>
            </w:pPr>
            <w:r w:rsidRPr="000A696F">
              <w:rPr>
                <w:sz w:val="24"/>
                <w:szCs w:val="24"/>
              </w:rPr>
              <w:t>Valmisteen muutos</w:t>
            </w:r>
          </w:p>
        </w:tc>
        <w:tc>
          <w:tcPr>
            <w:tcW w:w="2551" w:type="dxa"/>
          </w:tcPr>
          <w:p w14:paraId="0BB8AA87" w14:textId="77777777" w:rsidR="00C73867" w:rsidRPr="000A696F" w:rsidRDefault="00C73867" w:rsidP="008D4B11">
            <w:pPr>
              <w:rPr>
                <w:sz w:val="24"/>
                <w:szCs w:val="24"/>
              </w:rPr>
            </w:pPr>
            <w:r w:rsidRPr="000A696F">
              <w:rPr>
                <w:sz w:val="24"/>
                <w:szCs w:val="24"/>
              </w:rPr>
              <w:t>1.2.333.c</w:t>
            </w:r>
          </w:p>
        </w:tc>
        <w:tc>
          <w:tcPr>
            <w:tcW w:w="2410" w:type="dxa"/>
          </w:tcPr>
          <w:p w14:paraId="4672A97A" w14:textId="77777777" w:rsidR="00C73867" w:rsidRPr="000A696F" w:rsidRDefault="00C73867" w:rsidP="008D4B11">
            <w:pPr>
              <w:rPr>
                <w:sz w:val="24"/>
                <w:szCs w:val="24"/>
              </w:rPr>
            </w:pPr>
            <w:r w:rsidRPr="000A696F">
              <w:rPr>
                <w:sz w:val="24"/>
                <w:szCs w:val="24"/>
              </w:rPr>
              <w:t>1.2.333.a</w:t>
            </w:r>
          </w:p>
        </w:tc>
        <w:tc>
          <w:tcPr>
            <w:tcW w:w="2410" w:type="dxa"/>
          </w:tcPr>
          <w:p w14:paraId="37DC7C25" w14:textId="77777777" w:rsidR="00C73867" w:rsidRPr="000A696F" w:rsidRDefault="00C73867" w:rsidP="008D4B11">
            <w:pPr>
              <w:rPr>
                <w:sz w:val="24"/>
                <w:szCs w:val="24"/>
              </w:rPr>
            </w:pPr>
            <w:r w:rsidRPr="000A696F">
              <w:rPr>
                <w:sz w:val="24"/>
                <w:szCs w:val="24"/>
              </w:rPr>
              <w:t>1.2.3.77777.b</w:t>
            </w:r>
          </w:p>
        </w:tc>
        <w:tc>
          <w:tcPr>
            <w:tcW w:w="2410" w:type="dxa"/>
          </w:tcPr>
          <w:p w14:paraId="20937494" w14:textId="77777777" w:rsidR="00C73867" w:rsidRPr="000A696F" w:rsidRDefault="00C73867" w:rsidP="008D4B11">
            <w:pPr>
              <w:rPr>
                <w:sz w:val="24"/>
                <w:szCs w:val="24"/>
              </w:rPr>
            </w:pPr>
            <w:r w:rsidRPr="000A696F">
              <w:rPr>
                <w:sz w:val="24"/>
                <w:szCs w:val="24"/>
              </w:rPr>
              <w:t>1.2.3.77777.a</w:t>
            </w:r>
          </w:p>
        </w:tc>
      </w:tr>
      <w:tr w:rsidR="000A5ABA" w:rsidRPr="000A696F" w14:paraId="06F5D2D3" w14:textId="77777777" w:rsidTr="000A696F">
        <w:tc>
          <w:tcPr>
            <w:tcW w:w="2660" w:type="dxa"/>
          </w:tcPr>
          <w:p w14:paraId="250CD999" w14:textId="77777777" w:rsidR="000A5ABA" w:rsidRPr="000A696F" w:rsidRDefault="000A5ABA" w:rsidP="000A696F">
            <w:pPr>
              <w:rPr>
                <w:b/>
                <w:sz w:val="24"/>
                <w:szCs w:val="24"/>
              </w:rPr>
            </w:pPr>
            <w:r w:rsidRPr="000A696F">
              <w:rPr>
                <w:b/>
                <w:sz w:val="24"/>
                <w:szCs w:val="24"/>
              </w:rPr>
              <w:t>esimerkki 2</w:t>
            </w:r>
          </w:p>
        </w:tc>
        <w:tc>
          <w:tcPr>
            <w:tcW w:w="2551" w:type="dxa"/>
          </w:tcPr>
          <w:p w14:paraId="79047AED" w14:textId="77777777" w:rsidR="000A5ABA" w:rsidRPr="000A696F" w:rsidRDefault="000A5ABA" w:rsidP="000A696F">
            <w:pPr>
              <w:rPr>
                <w:sz w:val="24"/>
                <w:szCs w:val="24"/>
              </w:rPr>
            </w:pPr>
            <w:r w:rsidRPr="000A696F">
              <w:rPr>
                <w:sz w:val="24"/>
                <w:szCs w:val="24"/>
              </w:rPr>
              <w:t>merkinnän entryn OID</w:t>
            </w:r>
          </w:p>
        </w:tc>
        <w:tc>
          <w:tcPr>
            <w:tcW w:w="2410" w:type="dxa"/>
          </w:tcPr>
          <w:p w14:paraId="3BECC6B7" w14:textId="77777777" w:rsidR="000A5ABA" w:rsidRPr="000A696F" w:rsidRDefault="000A5ABA" w:rsidP="000A696F">
            <w:pPr>
              <w:rPr>
                <w:sz w:val="24"/>
                <w:szCs w:val="24"/>
              </w:rPr>
            </w:pPr>
            <w:r w:rsidRPr="000A696F">
              <w:rPr>
                <w:sz w:val="24"/>
                <w:szCs w:val="24"/>
              </w:rPr>
              <w:t>linkki merkintään</w:t>
            </w:r>
          </w:p>
        </w:tc>
        <w:tc>
          <w:tcPr>
            <w:tcW w:w="2410" w:type="dxa"/>
          </w:tcPr>
          <w:p w14:paraId="059034A0" w14:textId="77777777" w:rsidR="000A5ABA" w:rsidRPr="000A696F" w:rsidRDefault="000A5ABA" w:rsidP="000A696F">
            <w:pPr>
              <w:rPr>
                <w:sz w:val="24"/>
                <w:szCs w:val="24"/>
              </w:rPr>
            </w:pPr>
            <w:r w:rsidRPr="000A696F">
              <w:rPr>
                <w:sz w:val="24"/>
                <w:szCs w:val="24"/>
              </w:rPr>
              <w:t>reseptin OID</w:t>
            </w:r>
          </w:p>
        </w:tc>
        <w:tc>
          <w:tcPr>
            <w:tcW w:w="2410" w:type="dxa"/>
          </w:tcPr>
          <w:p w14:paraId="083F7EF3" w14:textId="77777777" w:rsidR="000A5ABA" w:rsidRPr="000A696F" w:rsidRDefault="000A5ABA" w:rsidP="000A696F">
            <w:pPr>
              <w:rPr>
                <w:sz w:val="24"/>
                <w:szCs w:val="24"/>
              </w:rPr>
            </w:pPr>
            <w:r w:rsidRPr="000A696F">
              <w:rPr>
                <w:sz w:val="24"/>
                <w:szCs w:val="24"/>
              </w:rPr>
              <w:t>linkki reseptiin</w:t>
            </w:r>
          </w:p>
        </w:tc>
      </w:tr>
      <w:tr w:rsidR="000A5ABA" w:rsidRPr="000A696F" w14:paraId="19D9530F" w14:textId="77777777" w:rsidTr="000A696F">
        <w:tc>
          <w:tcPr>
            <w:tcW w:w="2660" w:type="dxa"/>
          </w:tcPr>
          <w:p w14:paraId="1FA59204" w14:textId="77777777" w:rsidR="000A5ABA" w:rsidRPr="000A696F" w:rsidRDefault="000A5ABA" w:rsidP="000A696F">
            <w:pPr>
              <w:rPr>
                <w:sz w:val="24"/>
                <w:szCs w:val="24"/>
              </w:rPr>
            </w:pPr>
            <w:r w:rsidRPr="000A696F">
              <w:rPr>
                <w:sz w:val="24"/>
                <w:szCs w:val="24"/>
              </w:rPr>
              <w:t>Lääkemääräys</w:t>
            </w:r>
          </w:p>
        </w:tc>
        <w:tc>
          <w:tcPr>
            <w:tcW w:w="2551" w:type="dxa"/>
          </w:tcPr>
          <w:p w14:paraId="2DDF611F" w14:textId="77777777" w:rsidR="000A5ABA" w:rsidRPr="000A696F" w:rsidRDefault="000A5ABA" w:rsidP="000A696F">
            <w:pPr>
              <w:rPr>
                <w:sz w:val="24"/>
                <w:szCs w:val="24"/>
              </w:rPr>
            </w:pPr>
            <w:r w:rsidRPr="000A696F">
              <w:rPr>
                <w:sz w:val="24"/>
                <w:szCs w:val="24"/>
              </w:rPr>
              <w:t>1.2.666.a</w:t>
            </w:r>
          </w:p>
        </w:tc>
        <w:tc>
          <w:tcPr>
            <w:tcW w:w="2410" w:type="dxa"/>
          </w:tcPr>
          <w:p w14:paraId="6D9DA88B" w14:textId="77777777" w:rsidR="000A5ABA" w:rsidRPr="000A696F" w:rsidRDefault="000A5ABA" w:rsidP="000A696F">
            <w:pPr>
              <w:rPr>
                <w:sz w:val="24"/>
                <w:szCs w:val="24"/>
              </w:rPr>
            </w:pPr>
          </w:p>
        </w:tc>
        <w:tc>
          <w:tcPr>
            <w:tcW w:w="2410" w:type="dxa"/>
          </w:tcPr>
          <w:p w14:paraId="5457C4DF" w14:textId="77777777" w:rsidR="000A5ABA" w:rsidRPr="000A696F" w:rsidRDefault="000A5ABA" w:rsidP="000A696F">
            <w:pPr>
              <w:rPr>
                <w:sz w:val="24"/>
                <w:szCs w:val="24"/>
              </w:rPr>
            </w:pPr>
          </w:p>
        </w:tc>
        <w:tc>
          <w:tcPr>
            <w:tcW w:w="2410" w:type="dxa"/>
          </w:tcPr>
          <w:p w14:paraId="462879E6" w14:textId="77777777" w:rsidR="000A5ABA" w:rsidRPr="000A696F" w:rsidRDefault="000A5ABA" w:rsidP="000A696F">
            <w:pPr>
              <w:rPr>
                <w:sz w:val="24"/>
                <w:szCs w:val="24"/>
              </w:rPr>
            </w:pPr>
          </w:p>
        </w:tc>
      </w:tr>
      <w:tr w:rsidR="000A5ABA" w:rsidRPr="000A696F" w14:paraId="0A68D24A" w14:textId="77777777" w:rsidTr="000A696F">
        <w:tc>
          <w:tcPr>
            <w:tcW w:w="2660" w:type="dxa"/>
          </w:tcPr>
          <w:p w14:paraId="41542C82" w14:textId="77777777" w:rsidR="000A5ABA" w:rsidRPr="000A696F" w:rsidRDefault="000A5ABA" w:rsidP="000A696F">
            <w:pPr>
              <w:rPr>
                <w:sz w:val="24"/>
                <w:szCs w:val="24"/>
              </w:rPr>
            </w:pPr>
            <w:r w:rsidRPr="000A696F">
              <w:rPr>
                <w:sz w:val="24"/>
                <w:szCs w:val="24"/>
              </w:rPr>
              <w:t>Lääkejakelulistan mukainen lääkkeen antokirjausmerkintä</w:t>
            </w:r>
          </w:p>
        </w:tc>
        <w:tc>
          <w:tcPr>
            <w:tcW w:w="2551" w:type="dxa"/>
          </w:tcPr>
          <w:p w14:paraId="553C4AB2" w14:textId="77777777" w:rsidR="000A5ABA" w:rsidRPr="000A696F" w:rsidRDefault="000A5ABA" w:rsidP="000A696F">
            <w:pPr>
              <w:rPr>
                <w:sz w:val="24"/>
                <w:szCs w:val="24"/>
              </w:rPr>
            </w:pPr>
            <w:r w:rsidRPr="000A696F">
              <w:rPr>
                <w:sz w:val="24"/>
                <w:szCs w:val="24"/>
              </w:rPr>
              <w:t>1.2.666.a</w:t>
            </w:r>
          </w:p>
        </w:tc>
        <w:tc>
          <w:tcPr>
            <w:tcW w:w="2410" w:type="dxa"/>
          </w:tcPr>
          <w:p w14:paraId="050A75D8" w14:textId="77777777" w:rsidR="000A5ABA" w:rsidRPr="000A696F" w:rsidRDefault="000A5ABA" w:rsidP="000A696F">
            <w:pPr>
              <w:rPr>
                <w:sz w:val="24"/>
                <w:szCs w:val="24"/>
              </w:rPr>
            </w:pPr>
            <w:r w:rsidRPr="000A696F">
              <w:rPr>
                <w:sz w:val="24"/>
                <w:szCs w:val="24"/>
              </w:rPr>
              <w:t>1.2.666.a</w:t>
            </w:r>
          </w:p>
        </w:tc>
        <w:tc>
          <w:tcPr>
            <w:tcW w:w="2410" w:type="dxa"/>
          </w:tcPr>
          <w:p w14:paraId="7D579783" w14:textId="77777777" w:rsidR="000A5ABA" w:rsidRPr="000A696F" w:rsidRDefault="000A5ABA" w:rsidP="000A696F">
            <w:pPr>
              <w:rPr>
                <w:sz w:val="24"/>
                <w:szCs w:val="24"/>
              </w:rPr>
            </w:pPr>
          </w:p>
        </w:tc>
        <w:tc>
          <w:tcPr>
            <w:tcW w:w="2410" w:type="dxa"/>
          </w:tcPr>
          <w:p w14:paraId="245C77B3" w14:textId="77777777" w:rsidR="000A5ABA" w:rsidRPr="000A696F" w:rsidRDefault="000A5ABA" w:rsidP="000A696F">
            <w:pPr>
              <w:rPr>
                <w:sz w:val="24"/>
                <w:szCs w:val="24"/>
              </w:rPr>
            </w:pPr>
          </w:p>
        </w:tc>
      </w:tr>
      <w:tr w:rsidR="000A5ABA" w:rsidRPr="000A696F" w14:paraId="56C030A5" w14:textId="77777777" w:rsidTr="000A696F">
        <w:tc>
          <w:tcPr>
            <w:tcW w:w="2660" w:type="dxa"/>
          </w:tcPr>
          <w:p w14:paraId="72582690" w14:textId="77777777" w:rsidR="000A5ABA" w:rsidRPr="000A696F" w:rsidRDefault="000A5ABA" w:rsidP="000A696F">
            <w:pPr>
              <w:rPr>
                <w:sz w:val="24"/>
                <w:szCs w:val="24"/>
              </w:rPr>
            </w:pPr>
            <w:r w:rsidRPr="000A696F">
              <w:rPr>
                <w:sz w:val="24"/>
                <w:szCs w:val="24"/>
              </w:rPr>
              <w:t>Huomio lääkkeen vaikutuksesta</w:t>
            </w:r>
          </w:p>
        </w:tc>
        <w:tc>
          <w:tcPr>
            <w:tcW w:w="2551" w:type="dxa"/>
          </w:tcPr>
          <w:p w14:paraId="3ACC5FAB" w14:textId="77777777" w:rsidR="000A5ABA" w:rsidRPr="000A696F" w:rsidRDefault="000A5ABA" w:rsidP="000A696F">
            <w:pPr>
              <w:rPr>
                <w:sz w:val="24"/>
                <w:szCs w:val="24"/>
              </w:rPr>
            </w:pPr>
            <w:r w:rsidRPr="000A696F">
              <w:rPr>
                <w:sz w:val="24"/>
                <w:szCs w:val="24"/>
              </w:rPr>
              <w:t>1.2.666.b</w:t>
            </w:r>
          </w:p>
        </w:tc>
        <w:tc>
          <w:tcPr>
            <w:tcW w:w="2410" w:type="dxa"/>
          </w:tcPr>
          <w:p w14:paraId="4D7EF89D" w14:textId="77777777" w:rsidR="000A5ABA" w:rsidRPr="000A696F" w:rsidRDefault="000A5ABA" w:rsidP="000A696F">
            <w:pPr>
              <w:rPr>
                <w:sz w:val="24"/>
                <w:szCs w:val="24"/>
              </w:rPr>
            </w:pPr>
            <w:r w:rsidRPr="000A696F">
              <w:rPr>
                <w:sz w:val="24"/>
                <w:szCs w:val="24"/>
              </w:rPr>
              <w:t>1.2.666.a</w:t>
            </w:r>
          </w:p>
        </w:tc>
        <w:tc>
          <w:tcPr>
            <w:tcW w:w="2410" w:type="dxa"/>
          </w:tcPr>
          <w:p w14:paraId="1B14828B" w14:textId="77777777" w:rsidR="000A5ABA" w:rsidRPr="000A696F" w:rsidRDefault="000A5ABA" w:rsidP="000A696F">
            <w:pPr>
              <w:rPr>
                <w:sz w:val="24"/>
                <w:szCs w:val="24"/>
              </w:rPr>
            </w:pPr>
          </w:p>
        </w:tc>
        <w:tc>
          <w:tcPr>
            <w:tcW w:w="2410" w:type="dxa"/>
          </w:tcPr>
          <w:p w14:paraId="7CE0CA5C" w14:textId="77777777" w:rsidR="000A5ABA" w:rsidRPr="000A696F" w:rsidRDefault="000A5ABA" w:rsidP="000A696F">
            <w:pPr>
              <w:rPr>
                <w:sz w:val="24"/>
                <w:szCs w:val="24"/>
              </w:rPr>
            </w:pPr>
          </w:p>
        </w:tc>
      </w:tr>
      <w:tr w:rsidR="000A5ABA" w:rsidRPr="000A696F" w14:paraId="39641B08" w14:textId="77777777" w:rsidTr="000A696F">
        <w:tc>
          <w:tcPr>
            <w:tcW w:w="2660" w:type="dxa"/>
          </w:tcPr>
          <w:p w14:paraId="26170249" w14:textId="77777777" w:rsidR="000A5ABA" w:rsidRPr="000A696F" w:rsidRDefault="000A5ABA" w:rsidP="000A696F">
            <w:pPr>
              <w:rPr>
                <w:sz w:val="24"/>
                <w:szCs w:val="24"/>
              </w:rPr>
            </w:pPr>
            <w:r w:rsidRPr="000A696F">
              <w:rPr>
                <w:sz w:val="24"/>
                <w:szCs w:val="24"/>
              </w:rPr>
              <w:t>Antokertakohtainen lääkkeen antokirjausmerkintä</w:t>
            </w:r>
          </w:p>
        </w:tc>
        <w:tc>
          <w:tcPr>
            <w:tcW w:w="2551" w:type="dxa"/>
          </w:tcPr>
          <w:p w14:paraId="5BBF63EA" w14:textId="77777777" w:rsidR="000A5ABA" w:rsidRPr="000A696F" w:rsidRDefault="000A5ABA" w:rsidP="000A696F">
            <w:pPr>
              <w:rPr>
                <w:sz w:val="24"/>
                <w:szCs w:val="24"/>
              </w:rPr>
            </w:pPr>
            <w:r w:rsidRPr="000A696F">
              <w:rPr>
                <w:sz w:val="24"/>
                <w:szCs w:val="24"/>
              </w:rPr>
              <w:t>1.2.666.c</w:t>
            </w:r>
          </w:p>
        </w:tc>
        <w:tc>
          <w:tcPr>
            <w:tcW w:w="2410" w:type="dxa"/>
          </w:tcPr>
          <w:p w14:paraId="5868E717" w14:textId="77777777" w:rsidR="000A5ABA" w:rsidRPr="000A696F" w:rsidRDefault="000A5ABA" w:rsidP="000A696F">
            <w:pPr>
              <w:rPr>
                <w:sz w:val="24"/>
                <w:szCs w:val="24"/>
              </w:rPr>
            </w:pPr>
            <w:r w:rsidRPr="000A696F">
              <w:rPr>
                <w:sz w:val="24"/>
                <w:szCs w:val="24"/>
              </w:rPr>
              <w:t>1.2.666.a</w:t>
            </w:r>
          </w:p>
        </w:tc>
        <w:tc>
          <w:tcPr>
            <w:tcW w:w="2410" w:type="dxa"/>
          </w:tcPr>
          <w:p w14:paraId="4B764A73" w14:textId="77777777" w:rsidR="000A5ABA" w:rsidRPr="000A696F" w:rsidRDefault="000A5ABA" w:rsidP="000A696F">
            <w:pPr>
              <w:rPr>
                <w:sz w:val="24"/>
                <w:szCs w:val="24"/>
              </w:rPr>
            </w:pPr>
          </w:p>
        </w:tc>
        <w:tc>
          <w:tcPr>
            <w:tcW w:w="2410" w:type="dxa"/>
          </w:tcPr>
          <w:p w14:paraId="1413099A" w14:textId="77777777" w:rsidR="000A5ABA" w:rsidRPr="000A696F" w:rsidRDefault="000A5ABA" w:rsidP="000A696F">
            <w:pPr>
              <w:rPr>
                <w:sz w:val="24"/>
                <w:szCs w:val="24"/>
              </w:rPr>
            </w:pPr>
          </w:p>
        </w:tc>
      </w:tr>
      <w:tr w:rsidR="000A5ABA" w:rsidRPr="000A696F" w14:paraId="55A01CA7" w14:textId="77777777" w:rsidTr="000A696F">
        <w:tc>
          <w:tcPr>
            <w:tcW w:w="2660" w:type="dxa"/>
          </w:tcPr>
          <w:p w14:paraId="506DE3B0" w14:textId="77777777" w:rsidR="000A5ABA" w:rsidRPr="000A696F" w:rsidRDefault="000A5ABA" w:rsidP="000A696F">
            <w:pPr>
              <w:rPr>
                <w:sz w:val="24"/>
                <w:szCs w:val="24"/>
              </w:rPr>
            </w:pPr>
            <w:r w:rsidRPr="000A696F">
              <w:rPr>
                <w:sz w:val="24"/>
                <w:szCs w:val="24"/>
              </w:rPr>
              <w:t>Antokertakohtainen lääkkeen antokirjausmerkintä</w:t>
            </w:r>
          </w:p>
        </w:tc>
        <w:tc>
          <w:tcPr>
            <w:tcW w:w="2551" w:type="dxa"/>
          </w:tcPr>
          <w:p w14:paraId="22C4B25A" w14:textId="77777777" w:rsidR="000A5ABA" w:rsidRPr="000A696F" w:rsidRDefault="000A5ABA" w:rsidP="000A696F">
            <w:pPr>
              <w:rPr>
                <w:sz w:val="24"/>
                <w:szCs w:val="24"/>
              </w:rPr>
            </w:pPr>
            <w:r w:rsidRPr="000A696F">
              <w:rPr>
                <w:sz w:val="24"/>
                <w:szCs w:val="24"/>
              </w:rPr>
              <w:t>1.2.666.d</w:t>
            </w:r>
          </w:p>
        </w:tc>
        <w:tc>
          <w:tcPr>
            <w:tcW w:w="2410" w:type="dxa"/>
          </w:tcPr>
          <w:p w14:paraId="6EFAF13F" w14:textId="77777777" w:rsidR="000A5ABA" w:rsidRPr="000A696F" w:rsidRDefault="000A5ABA" w:rsidP="000A696F">
            <w:pPr>
              <w:rPr>
                <w:sz w:val="24"/>
                <w:szCs w:val="24"/>
              </w:rPr>
            </w:pPr>
            <w:r w:rsidRPr="000A696F">
              <w:rPr>
                <w:sz w:val="24"/>
                <w:szCs w:val="24"/>
              </w:rPr>
              <w:t>1.2.666.a</w:t>
            </w:r>
          </w:p>
        </w:tc>
        <w:tc>
          <w:tcPr>
            <w:tcW w:w="2410" w:type="dxa"/>
          </w:tcPr>
          <w:p w14:paraId="2C05F3D3" w14:textId="77777777" w:rsidR="000A5ABA" w:rsidRPr="000A696F" w:rsidRDefault="000A5ABA" w:rsidP="000A696F">
            <w:pPr>
              <w:rPr>
                <w:sz w:val="24"/>
                <w:szCs w:val="24"/>
              </w:rPr>
            </w:pPr>
          </w:p>
        </w:tc>
        <w:tc>
          <w:tcPr>
            <w:tcW w:w="2410" w:type="dxa"/>
          </w:tcPr>
          <w:p w14:paraId="7B67BBE4" w14:textId="77777777" w:rsidR="000A5ABA" w:rsidRPr="000A696F" w:rsidRDefault="000A5ABA" w:rsidP="000A696F">
            <w:pPr>
              <w:rPr>
                <w:sz w:val="24"/>
                <w:szCs w:val="24"/>
              </w:rPr>
            </w:pPr>
          </w:p>
        </w:tc>
      </w:tr>
      <w:tr w:rsidR="000A5ABA" w:rsidRPr="000A696F" w14:paraId="5D45E88A" w14:textId="77777777" w:rsidTr="000A696F">
        <w:tc>
          <w:tcPr>
            <w:tcW w:w="2660" w:type="dxa"/>
          </w:tcPr>
          <w:p w14:paraId="7A781233" w14:textId="77777777" w:rsidR="000A5ABA" w:rsidRPr="000A696F" w:rsidRDefault="000A5ABA" w:rsidP="000A696F">
            <w:pPr>
              <w:rPr>
                <w:sz w:val="24"/>
                <w:szCs w:val="24"/>
              </w:rPr>
            </w:pPr>
            <w:r w:rsidRPr="000A696F">
              <w:rPr>
                <w:sz w:val="24"/>
                <w:szCs w:val="24"/>
              </w:rPr>
              <w:t>Huomio lääkkeen vaikutuksesta</w:t>
            </w:r>
          </w:p>
        </w:tc>
        <w:tc>
          <w:tcPr>
            <w:tcW w:w="2551" w:type="dxa"/>
          </w:tcPr>
          <w:p w14:paraId="6B5F1F11" w14:textId="77777777" w:rsidR="000A5ABA" w:rsidRPr="000A696F" w:rsidRDefault="000A5ABA" w:rsidP="000A696F">
            <w:pPr>
              <w:rPr>
                <w:sz w:val="24"/>
                <w:szCs w:val="24"/>
              </w:rPr>
            </w:pPr>
            <w:r w:rsidRPr="000A696F">
              <w:rPr>
                <w:sz w:val="24"/>
                <w:szCs w:val="24"/>
              </w:rPr>
              <w:t>1.2.666.e</w:t>
            </w:r>
          </w:p>
        </w:tc>
        <w:tc>
          <w:tcPr>
            <w:tcW w:w="2410" w:type="dxa"/>
          </w:tcPr>
          <w:p w14:paraId="3B37C8C9" w14:textId="77777777" w:rsidR="000A5ABA" w:rsidRPr="000A696F" w:rsidRDefault="000A5ABA" w:rsidP="000A696F">
            <w:pPr>
              <w:rPr>
                <w:sz w:val="24"/>
                <w:szCs w:val="24"/>
              </w:rPr>
            </w:pPr>
            <w:r w:rsidRPr="000A696F">
              <w:rPr>
                <w:sz w:val="24"/>
                <w:szCs w:val="24"/>
              </w:rPr>
              <w:t>1.2.666.a</w:t>
            </w:r>
          </w:p>
        </w:tc>
        <w:tc>
          <w:tcPr>
            <w:tcW w:w="2410" w:type="dxa"/>
          </w:tcPr>
          <w:p w14:paraId="661E995D" w14:textId="77777777" w:rsidR="000A5ABA" w:rsidRPr="000A696F" w:rsidRDefault="000A5ABA" w:rsidP="000A696F">
            <w:pPr>
              <w:rPr>
                <w:sz w:val="24"/>
                <w:szCs w:val="24"/>
              </w:rPr>
            </w:pPr>
          </w:p>
        </w:tc>
        <w:tc>
          <w:tcPr>
            <w:tcW w:w="2410" w:type="dxa"/>
          </w:tcPr>
          <w:p w14:paraId="3EEE7687" w14:textId="77777777" w:rsidR="000A5ABA" w:rsidRPr="000A696F" w:rsidRDefault="000A5ABA" w:rsidP="000A696F">
            <w:pPr>
              <w:rPr>
                <w:sz w:val="24"/>
                <w:szCs w:val="24"/>
              </w:rPr>
            </w:pPr>
          </w:p>
        </w:tc>
      </w:tr>
    </w:tbl>
    <w:p w14:paraId="5DF6EB9E" w14:textId="77777777" w:rsidR="00202ECC" w:rsidRDefault="00202ECC" w:rsidP="00217FBE">
      <w:pPr>
        <w:pStyle w:val="NormaaliP"/>
        <w:numPr>
          <w:ilvl w:val="2"/>
          <w:numId w:val="15"/>
        </w:numPr>
      </w:pPr>
      <w:r>
        <w:t xml:space="preserve">Jos lääkemääräys perustuu uusintapyyntöön, niin </w:t>
      </w:r>
      <w:r w:rsidR="00217FBE">
        <w:t xml:space="preserve">lääkemääräykseen liitetään </w:t>
      </w:r>
      <w:r>
        <w:t>linkki uusintapyyntöön</w:t>
      </w:r>
      <w:r w:rsidR="00217FBE">
        <w:t>.</w:t>
      </w:r>
    </w:p>
    <w:p w14:paraId="64BA0568" w14:textId="77777777" w:rsidR="00202ECC" w:rsidRDefault="00202ECC" w:rsidP="00000A11">
      <w:pPr>
        <w:pStyle w:val="NormaaliP"/>
      </w:pPr>
    </w:p>
    <w:p w14:paraId="4F6E4E08" w14:textId="77777777" w:rsidR="00202ECC" w:rsidRDefault="00202ECC" w:rsidP="00000A11">
      <w:pPr>
        <w:pStyle w:val="NormaaliP"/>
      </w:pPr>
    </w:p>
    <w:p w14:paraId="55B46E49" w14:textId="77777777" w:rsidR="00000A11" w:rsidRPr="00864A7F" w:rsidRDefault="00000A11" w:rsidP="00000A11">
      <w:pPr>
        <w:pStyle w:val="NormaaliP"/>
      </w:pPr>
      <w:r w:rsidRPr="00864A7F">
        <w:t>Attribuutti typeCode voi saada seuraavat arvot:</w:t>
      </w:r>
    </w:p>
    <w:p w14:paraId="05F7B725" w14:textId="77777777" w:rsidR="00000A11" w:rsidRPr="00864A7F" w:rsidRDefault="00000A11" w:rsidP="00000A11">
      <w:pPr>
        <w:pStyle w:val="NormaaliP"/>
      </w:pPr>
      <w:r w:rsidRPr="00864A7F">
        <w:tab/>
      </w:r>
    </w:p>
    <w:p w14:paraId="0B39CB01" w14:textId="77777777" w:rsidR="00000A11" w:rsidRPr="002D0B88" w:rsidRDefault="00000A11" w:rsidP="00000A11">
      <w:pPr>
        <w:pStyle w:val="NormaaliP"/>
        <w:ind w:left="283"/>
        <w:rPr>
          <w:lang w:val="en-GB"/>
        </w:rPr>
      </w:pPr>
      <w:r w:rsidRPr="002D0B88">
        <w:rPr>
          <w:lang w:val="en-GB"/>
        </w:rPr>
        <w:t>ELNK: episodilinkki (episode link)</w:t>
      </w:r>
    </w:p>
    <w:p w14:paraId="432DA08F" w14:textId="77777777" w:rsidR="00000A11" w:rsidRPr="002D0B88" w:rsidRDefault="00000A11" w:rsidP="00000A11">
      <w:pPr>
        <w:pStyle w:val="NormaaliP"/>
        <w:ind w:left="283"/>
        <w:rPr>
          <w:lang w:val="en-GB"/>
        </w:rPr>
      </w:pPr>
      <w:r w:rsidRPr="002D0B88">
        <w:rPr>
          <w:lang w:val="en-GB"/>
        </w:rPr>
        <w:t>RPLC: korvaava (replace)</w:t>
      </w:r>
    </w:p>
    <w:p w14:paraId="48755475" w14:textId="77777777" w:rsidR="00000A11" w:rsidRPr="002D0B88" w:rsidRDefault="00000A11" w:rsidP="00000A11">
      <w:pPr>
        <w:pStyle w:val="NormaaliP"/>
        <w:ind w:left="283"/>
        <w:rPr>
          <w:lang w:val="en-GB"/>
        </w:rPr>
      </w:pPr>
      <w:r w:rsidRPr="002D0B88">
        <w:rPr>
          <w:lang w:val="en-GB"/>
        </w:rPr>
        <w:t xml:space="preserve">SUBJ: liittyy (has subject) </w:t>
      </w:r>
    </w:p>
    <w:p w14:paraId="5835E36B" w14:textId="77777777" w:rsidR="00000A11" w:rsidRPr="00864A7F" w:rsidRDefault="00000A11" w:rsidP="00000A11">
      <w:pPr>
        <w:pStyle w:val="NormaaliP"/>
        <w:ind w:left="283"/>
      </w:pPr>
      <w:r w:rsidRPr="00864A7F">
        <w:t>SPRT: kohdedokumentista saadaan lisätietoja lähdedok</w:t>
      </w:r>
      <w:r w:rsidRPr="00864A7F">
        <w:t>u</w:t>
      </w:r>
      <w:r w:rsidRPr="00864A7F">
        <w:t>mentin tulkintaa varten</w:t>
      </w:r>
    </w:p>
    <w:p w14:paraId="266274B0" w14:textId="77777777" w:rsidR="00000A11" w:rsidRPr="00864A7F" w:rsidRDefault="00000A11" w:rsidP="00000A11">
      <w:pPr>
        <w:pStyle w:val="NormaaliP"/>
        <w:ind w:left="283"/>
      </w:pPr>
      <w:r w:rsidRPr="00864A7F">
        <w:t>REFR: dokumenttien välillä on tarkemmin tunnistamaton suhde</w:t>
      </w:r>
    </w:p>
    <w:p w14:paraId="2A233E3C" w14:textId="77777777" w:rsidR="00000A11" w:rsidRDefault="00000A11" w:rsidP="008D4B11">
      <w:pPr>
        <w:rPr>
          <w:sz w:val="24"/>
          <w:szCs w:val="24"/>
        </w:rPr>
      </w:pPr>
      <w:r w:rsidRPr="00864A7F">
        <w:t>XCRPT: lähdedokumentin tiedot on otettu kohdedokumentista</w:t>
      </w:r>
    </w:p>
    <w:p w14:paraId="2517436A" w14:textId="77777777" w:rsidR="00000A11" w:rsidRDefault="00000A11" w:rsidP="008D4B11">
      <w:pPr>
        <w:rPr>
          <w:sz w:val="24"/>
          <w:szCs w:val="24"/>
        </w:rPr>
      </w:pPr>
    </w:p>
    <w:p w14:paraId="0881F528" w14:textId="77777777" w:rsidR="00000A11" w:rsidRDefault="00000A11" w:rsidP="008D4B11">
      <w:pPr>
        <w:rPr>
          <w:sz w:val="24"/>
          <w:szCs w:val="24"/>
        </w:rPr>
      </w:pPr>
    </w:p>
    <w:p w14:paraId="7CA6A31E" w14:textId="77777777" w:rsidR="002F431F" w:rsidRDefault="002F431F" w:rsidP="008D4B11">
      <w:pPr>
        <w:rPr>
          <w:sz w:val="24"/>
          <w:szCs w:val="24"/>
        </w:rPr>
      </w:pPr>
      <w:r>
        <w:rPr>
          <w:sz w:val="24"/>
          <w:szCs w:val="24"/>
        </w:rPr>
        <w:t>Linkki merkintään toteutetaan seuraavalla rakenteella</w:t>
      </w:r>
      <w:r w:rsidR="003240D4">
        <w:rPr>
          <w:sz w:val="24"/>
          <w:szCs w:val="24"/>
        </w:rPr>
        <w:t>, missä t</w:t>
      </w:r>
      <w:r w:rsidR="001B6CC5">
        <w:rPr>
          <w:sz w:val="24"/>
          <w:szCs w:val="24"/>
        </w:rPr>
        <w:t>ypeCode on SPRT ja tunnistekoodisto on rakennekoodisto</w:t>
      </w:r>
      <w:r w:rsidR="003240D4">
        <w:rPr>
          <w:sz w:val="24"/>
          <w:szCs w:val="24"/>
        </w:rPr>
        <w:t xml:space="preserve"> </w:t>
      </w:r>
      <w:r w:rsidR="008D4CF4" w:rsidRPr="008D4CF4">
        <w:rPr>
          <w:sz w:val="24"/>
          <w:szCs w:val="24"/>
        </w:rPr>
        <w:t>1.2.246.537.6.12.2002.126.135</w:t>
      </w:r>
      <w:r w:rsidR="008D4CF4" w:rsidRPr="008D4CF4">
        <w:rPr>
          <w:sz w:val="24"/>
          <w:szCs w:val="24"/>
        </w:rPr>
        <w:tab/>
        <w:t>osastohoitopotilaan lääkemääräysmerkintä</w:t>
      </w:r>
    </w:p>
    <w:p w14:paraId="1FCCC0D1" w14:textId="77777777" w:rsidR="003240D4" w:rsidRDefault="003240D4" w:rsidP="008D4B11">
      <w:pPr>
        <w:rPr>
          <w:sz w:val="24"/>
          <w:szCs w:val="24"/>
        </w:rPr>
      </w:pPr>
    </w:p>
    <w:p w14:paraId="0D0DE2C7"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68C19F64"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670CBAE2" w14:textId="77777777" w:rsidR="00187314" w:rsidRPr="00A043E4" w:rsidRDefault="003B64D8" w:rsidP="001873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043E4">
        <w:rPr>
          <w:rFonts w:ascii="Arial" w:hAnsi="Arial" w:cs="Arial"/>
          <w:color w:val="0000FF"/>
          <w:highlight w:val="white"/>
        </w:rPr>
        <w:tab/>
      </w:r>
      <w:r w:rsidRPr="00A043E4">
        <w:rPr>
          <w:rFonts w:ascii="Arial" w:hAnsi="Arial" w:cs="Arial"/>
          <w:color w:val="0000FF"/>
          <w:highlight w:val="white"/>
        </w:rPr>
        <w:tab/>
      </w:r>
      <w:r w:rsidR="000B1D5C" w:rsidRPr="00A043E4">
        <w:rPr>
          <w:rFonts w:ascii="Arial" w:hAnsi="Arial" w:cs="Arial"/>
          <w:color w:val="0000FF"/>
          <w:highlight w:val="white"/>
        </w:rPr>
        <w:t xml:space="preserve"> </w:t>
      </w:r>
      <w:r w:rsidR="00187314" w:rsidRPr="00A043E4">
        <w:rPr>
          <w:rFonts w:ascii="Arial" w:hAnsi="Arial" w:cs="Arial"/>
          <w:color w:val="0000FF"/>
          <w:highlight w:val="white"/>
        </w:rPr>
        <w:t>&lt;!</w:t>
      </w:r>
      <w:r w:rsidR="00A043E4" w:rsidRPr="003B64D8">
        <w:rPr>
          <w:rFonts w:ascii="Arial" w:hAnsi="Arial" w:cs="Arial"/>
          <w:color w:val="0000FF"/>
          <w:highlight w:val="white"/>
          <w:lang w:val="en-US"/>
        </w:rPr>
        <w:t>--</w:t>
      </w:r>
      <w:r w:rsidR="00A5573F" w:rsidRPr="00A043E4">
        <w:rPr>
          <w:rFonts w:ascii="Arial" w:hAnsi="Arial" w:cs="Arial"/>
          <w:color w:val="808080"/>
          <w:highlight w:val="white"/>
        </w:rPr>
        <w:t>linkitettävän e</w:t>
      </w:r>
      <w:r w:rsidRPr="00A043E4">
        <w:rPr>
          <w:rFonts w:ascii="Arial" w:hAnsi="Arial" w:cs="Arial"/>
          <w:color w:val="808080"/>
          <w:highlight w:val="white"/>
        </w:rPr>
        <w:t>ntry:n id</w:t>
      </w:r>
      <w:r w:rsidR="00187314" w:rsidRPr="00A043E4">
        <w:rPr>
          <w:rFonts w:ascii="Arial" w:hAnsi="Arial" w:cs="Arial"/>
          <w:color w:val="808080"/>
          <w:highlight w:val="white"/>
        </w:rPr>
        <w:t xml:space="preserve"> </w:t>
      </w:r>
      <w:r w:rsidR="00187314" w:rsidRPr="00A043E4">
        <w:rPr>
          <w:rFonts w:ascii="Arial" w:hAnsi="Arial" w:cs="Arial"/>
          <w:color w:val="0000FF"/>
          <w:highlight w:val="white"/>
        </w:rPr>
        <w:t>--&gt;</w:t>
      </w:r>
    </w:p>
    <w:p w14:paraId="6E6A5E18" w14:textId="77777777" w:rsidR="002F431F" w:rsidRPr="005E3EE5"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043E4">
        <w:rPr>
          <w:rFonts w:ascii="Arial" w:hAnsi="Arial" w:cs="Arial"/>
          <w:color w:val="000000"/>
          <w:highlight w:val="white"/>
        </w:rPr>
        <w:tab/>
      </w:r>
      <w:r w:rsidRPr="00A043E4">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01A8B170" w14:textId="77777777" w:rsidR="00187314" w:rsidRPr="00A5573F" w:rsidRDefault="00187314"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5573F">
        <w:rPr>
          <w:rFonts w:ascii="Arial" w:hAnsi="Arial" w:cs="Arial"/>
          <w:color w:val="000000"/>
          <w:highlight w:val="white"/>
          <w:lang w:val="en-US"/>
        </w:rPr>
        <w:tab/>
      </w:r>
      <w:r w:rsidRPr="00A5573F">
        <w:rPr>
          <w:rFonts w:ascii="Arial" w:hAnsi="Arial" w:cs="Arial"/>
          <w:color w:val="000000"/>
          <w:highlight w:val="white"/>
          <w:lang w:val="en-US"/>
        </w:rPr>
        <w:tab/>
      </w:r>
      <w:r w:rsidRPr="00A5573F">
        <w:rPr>
          <w:rFonts w:ascii="Arial" w:hAnsi="Arial" w:cs="Arial"/>
          <w:color w:val="0000FF"/>
          <w:highlight w:val="white"/>
          <w:lang w:val="en-US"/>
        </w:rPr>
        <w:t>&lt;!--</w:t>
      </w:r>
      <w:r w:rsidRPr="00A5573F">
        <w:rPr>
          <w:rFonts w:ascii="Arial" w:hAnsi="Arial" w:cs="Arial"/>
          <w:color w:val="808080"/>
          <w:highlight w:val="white"/>
          <w:lang w:val="en-US"/>
        </w:rPr>
        <w:t xml:space="preserve"> asiakirja </w:t>
      </w:r>
      <w:r w:rsidRPr="00A5573F">
        <w:rPr>
          <w:rFonts w:ascii="Arial" w:hAnsi="Arial" w:cs="Arial"/>
          <w:color w:val="0000FF"/>
          <w:highlight w:val="white"/>
          <w:lang w:val="en-US"/>
        </w:rPr>
        <w:t>--&gt;</w:t>
      </w:r>
    </w:p>
    <w:p w14:paraId="3FABCCC3" w14:textId="77777777" w:rsidR="00AC1338" w:rsidRPr="003B64D8" w:rsidRDefault="002F431F"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rPr>
      </w:pPr>
      <w:r w:rsidRPr="00A5573F">
        <w:rPr>
          <w:rFonts w:ascii="Arial" w:hAnsi="Arial" w:cs="Arial"/>
          <w:color w:val="000000"/>
          <w:highlight w:val="white"/>
          <w:lang w:val="en-US"/>
        </w:rPr>
        <w:tab/>
      </w:r>
      <w:r w:rsidRPr="00A5573F">
        <w:rPr>
          <w:rFonts w:ascii="Arial" w:hAnsi="Arial" w:cs="Arial"/>
          <w:color w:val="000000"/>
          <w:highlight w:val="white"/>
          <w:lang w:val="en-US"/>
        </w:rPr>
        <w:tab/>
      </w:r>
      <w:r w:rsidRPr="003B64D8">
        <w:rPr>
          <w:rFonts w:ascii="Arial" w:hAnsi="Arial" w:cs="Arial"/>
          <w:color w:val="0000FF"/>
          <w:highlight w:val="white"/>
          <w:lang w:val="en-US"/>
        </w:rPr>
        <w:t>&lt;</w:t>
      </w:r>
      <w:r w:rsidRPr="003B64D8">
        <w:rPr>
          <w:rFonts w:ascii="Arial" w:hAnsi="Arial" w:cs="Arial"/>
          <w:color w:val="800000"/>
          <w:highlight w:val="white"/>
          <w:lang w:val="en-US"/>
        </w:rPr>
        <w:t>code</w:t>
      </w:r>
      <w:r w:rsidRPr="003B64D8">
        <w:rPr>
          <w:rFonts w:ascii="Arial" w:hAnsi="Arial" w:cs="Arial"/>
          <w:color w:val="FF0000"/>
          <w:highlight w:val="white"/>
          <w:lang w:val="en-US"/>
        </w:rPr>
        <w:t xml:space="preserve"> code</w:t>
      </w:r>
      <w:r w:rsidRPr="003B64D8">
        <w:rPr>
          <w:rFonts w:ascii="Arial" w:hAnsi="Arial" w:cs="Arial"/>
          <w:color w:val="0000FF"/>
          <w:highlight w:val="white"/>
          <w:lang w:val="en-US"/>
        </w:rPr>
        <w:t>="</w:t>
      </w:r>
      <w:r w:rsidRPr="003B64D8">
        <w:rPr>
          <w:rFonts w:ascii="Arial" w:hAnsi="Arial" w:cs="Arial"/>
          <w:color w:val="000000"/>
          <w:highlight w:val="white"/>
          <w:lang w:val="en-US"/>
        </w:rPr>
        <w:t>1</w:t>
      </w:r>
      <w:r w:rsidR="003B64D8" w:rsidRPr="003B64D8">
        <w:rPr>
          <w:rFonts w:ascii="Arial" w:hAnsi="Arial" w:cs="Arial"/>
          <w:color w:val="000000"/>
          <w:highlight w:val="white"/>
          <w:lang w:val="en-US"/>
        </w:rPr>
        <w:t>35</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codeSystem</w:t>
      </w:r>
      <w:r w:rsidRPr="003B64D8">
        <w:rPr>
          <w:rFonts w:ascii="Arial" w:hAnsi="Arial" w:cs="Arial"/>
          <w:color w:val="0000FF"/>
          <w:highlight w:val="white"/>
          <w:lang w:val="en-US"/>
        </w:rPr>
        <w:t>="</w:t>
      </w:r>
      <w:r w:rsidR="001B6CC5" w:rsidRPr="003B64D8">
        <w:rPr>
          <w:rFonts w:ascii="Arial" w:hAnsi="Arial" w:cs="Arial"/>
          <w:color w:val="000000"/>
          <w:lang w:val="en-US"/>
        </w:rPr>
        <w:t>1.2.246.537.6.12.2002.126</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codeSystemName</w:t>
      </w:r>
      <w:r w:rsidRPr="003B64D8">
        <w:rPr>
          <w:rFonts w:ascii="Arial" w:hAnsi="Arial" w:cs="Arial"/>
          <w:color w:val="0000FF"/>
          <w:highlight w:val="white"/>
          <w:lang w:val="en-US"/>
        </w:rPr>
        <w:t>="</w:t>
      </w:r>
      <w:r w:rsidR="001B6CC5" w:rsidRPr="003B64D8">
        <w:rPr>
          <w:rFonts w:ascii="Arial" w:hAnsi="Arial" w:cs="Arial"/>
          <w:color w:val="000000"/>
          <w:highlight w:val="white"/>
          <w:lang w:val="en-US"/>
        </w:rPr>
        <w:t>Rakennekoodisto</w:t>
      </w:r>
      <w:r w:rsidRPr="003B64D8">
        <w:rPr>
          <w:rFonts w:ascii="Arial" w:hAnsi="Arial" w:cs="Arial"/>
          <w:color w:val="0000FF"/>
          <w:highlight w:val="white"/>
          <w:lang w:val="en-US"/>
        </w:rPr>
        <w:t>"</w:t>
      </w:r>
      <w:r w:rsidRPr="003B64D8">
        <w:rPr>
          <w:rFonts w:ascii="Arial" w:hAnsi="Arial" w:cs="Arial"/>
          <w:color w:val="FF0000"/>
          <w:highlight w:val="white"/>
          <w:lang w:val="en-US"/>
        </w:rPr>
        <w:t xml:space="preserve"> </w:t>
      </w:r>
    </w:p>
    <w:p w14:paraId="3CDB1BB9" w14:textId="77777777" w:rsidR="002F431F" w:rsidRPr="001B6CC5" w:rsidRDefault="00AC1338"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B64D8">
        <w:rPr>
          <w:rFonts w:ascii="Arial" w:hAnsi="Arial" w:cs="Arial"/>
          <w:color w:val="FF0000"/>
          <w:highlight w:val="white"/>
          <w:lang w:val="en-US"/>
        </w:rPr>
        <w:tab/>
      </w:r>
      <w:r w:rsidRPr="003B64D8">
        <w:rPr>
          <w:rFonts w:ascii="Arial" w:hAnsi="Arial" w:cs="Arial"/>
          <w:color w:val="FF0000"/>
          <w:highlight w:val="white"/>
          <w:lang w:val="en-US"/>
        </w:rPr>
        <w:tab/>
      </w:r>
      <w:r w:rsidRPr="003B64D8">
        <w:rPr>
          <w:rFonts w:ascii="Arial" w:hAnsi="Arial" w:cs="Arial"/>
          <w:color w:val="FF0000"/>
          <w:highlight w:val="white"/>
          <w:lang w:val="en-US"/>
        </w:rPr>
        <w:tab/>
      </w:r>
      <w:r w:rsidRPr="003B64D8">
        <w:rPr>
          <w:rFonts w:ascii="Arial" w:hAnsi="Arial" w:cs="Arial"/>
          <w:color w:val="FF0000"/>
          <w:highlight w:val="white"/>
          <w:lang w:val="en-US"/>
        </w:rPr>
        <w:tab/>
      </w:r>
      <w:r w:rsidR="002F431F" w:rsidRPr="001B6CC5">
        <w:rPr>
          <w:rFonts w:ascii="Arial" w:hAnsi="Arial" w:cs="Arial"/>
          <w:color w:val="FF0000"/>
          <w:highlight w:val="white"/>
        </w:rPr>
        <w:t>displayName</w:t>
      </w:r>
      <w:r w:rsidR="002F431F" w:rsidRPr="001B6CC5">
        <w:rPr>
          <w:rFonts w:ascii="Arial" w:hAnsi="Arial" w:cs="Arial"/>
          <w:color w:val="0000FF"/>
          <w:highlight w:val="white"/>
        </w:rPr>
        <w:t>="</w:t>
      </w:r>
      <w:r w:rsidR="001B6CC5">
        <w:t>O</w:t>
      </w:r>
      <w:r w:rsidR="001B6CC5" w:rsidRPr="001B6CC5">
        <w:rPr>
          <w:rFonts w:ascii="Arial" w:hAnsi="Arial" w:cs="Arial"/>
          <w:color w:val="000000"/>
        </w:rPr>
        <w:t>sastohoitopotilaan lääkemääräysmerkintä</w:t>
      </w:r>
      <w:r w:rsidR="002F431F" w:rsidRPr="001B6CC5">
        <w:rPr>
          <w:rFonts w:ascii="Arial" w:hAnsi="Arial" w:cs="Arial"/>
          <w:color w:val="0000FF"/>
          <w:highlight w:val="white"/>
        </w:rPr>
        <w:t>"/&gt;</w:t>
      </w:r>
    </w:p>
    <w:p w14:paraId="3CC36711" w14:textId="77777777" w:rsidR="00187314" w:rsidRPr="00864A7F" w:rsidRDefault="002F431F" w:rsidP="001873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1B6CC5">
        <w:rPr>
          <w:rFonts w:ascii="Arial" w:hAnsi="Arial" w:cs="Arial"/>
          <w:color w:val="000000"/>
          <w:highlight w:val="white"/>
        </w:rPr>
        <w:tab/>
      </w:r>
      <w:r w:rsidRPr="001B6CC5">
        <w:rPr>
          <w:rFonts w:ascii="Arial" w:hAnsi="Arial" w:cs="Arial"/>
          <w:color w:val="000000"/>
          <w:highlight w:val="white"/>
        </w:rPr>
        <w:tab/>
      </w:r>
      <w:r w:rsidR="00187314" w:rsidRPr="00864A7F">
        <w:rPr>
          <w:rFonts w:ascii="Arial" w:hAnsi="Arial" w:cs="Arial"/>
          <w:color w:val="0000FF"/>
          <w:highlight w:val="white"/>
        </w:rPr>
        <w:t>&lt;!--</w:t>
      </w:r>
      <w:r w:rsidR="00187314">
        <w:rPr>
          <w:rFonts w:ascii="Arial" w:hAnsi="Arial" w:cs="Arial"/>
          <w:color w:val="808080"/>
          <w:highlight w:val="white"/>
        </w:rPr>
        <w:t xml:space="preserve"> asiakirja</w:t>
      </w:r>
      <w:r w:rsidR="00187314" w:rsidRPr="00864A7F">
        <w:rPr>
          <w:rFonts w:ascii="Arial" w:hAnsi="Arial" w:cs="Arial"/>
          <w:color w:val="808080"/>
          <w:highlight w:val="white"/>
        </w:rPr>
        <w:t xml:space="preserve"> </w:t>
      </w:r>
      <w:r w:rsidR="00187314" w:rsidRPr="00864A7F">
        <w:rPr>
          <w:rFonts w:ascii="Arial" w:hAnsi="Arial" w:cs="Arial"/>
          <w:color w:val="0000FF"/>
          <w:highlight w:val="white"/>
        </w:rPr>
        <w:t>--&gt;</w:t>
      </w:r>
    </w:p>
    <w:p w14:paraId="2F55CF5E" w14:textId="77777777" w:rsidR="002F431F" w:rsidRDefault="0018731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rPr>
      </w:pPr>
      <w:r>
        <w:rPr>
          <w:rFonts w:ascii="Arial" w:hAnsi="Arial" w:cs="Arial"/>
          <w:color w:val="0000FF"/>
          <w:highlight w:val="white"/>
        </w:rPr>
        <w:tab/>
      </w:r>
      <w:r>
        <w:rPr>
          <w:rFonts w:ascii="Arial" w:hAnsi="Arial" w:cs="Arial"/>
          <w:color w:val="0000FF"/>
          <w:highlight w:val="white"/>
        </w:rPr>
        <w:tab/>
      </w:r>
      <w:r w:rsidR="002F431F" w:rsidRPr="003240D4">
        <w:rPr>
          <w:rFonts w:ascii="Arial" w:hAnsi="Arial" w:cs="Arial"/>
          <w:color w:val="0000FF"/>
          <w:highlight w:val="white"/>
        </w:rPr>
        <w:t>&lt;</w:t>
      </w:r>
      <w:r w:rsidR="002F431F" w:rsidRPr="003240D4">
        <w:rPr>
          <w:rFonts w:ascii="Arial" w:hAnsi="Arial" w:cs="Arial"/>
          <w:color w:val="800000"/>
          <w:highlight w:val="white"/>
        </w:rPr>
        <w:t>setId</w:t>
      </w:r>
      <w:r w:rsidR="002F431F" w:rsidRPr="003240D4">
        <w:rPr>
          <w:rFonts w:ascii="Arial" w:hAnsi="Arial" w:cs="Arial"/>
          <w:color w:val="FF0000"/>
          <w:highlight w:val="white"/>
        </w:rPr>
        <w:t xml:space="preserve"> root</w:t>
      </w:r>
      <w:r w:rsidR="002F431F" w:rsidRPr="003240D4">
        <w:rPr>
          <w:rFonts w:ascii="Arial" w:hAnsi="Arial" w:cs="Arial"/>
          <w:color w:val="0000FF"/>
          <w:highlight w:val="white"/>
        </w:rPr>
        <w:t>="</w:t>
      </w:r>
      <w:r w:rsidR="002F431F" w:rsidRPr="003240D4">
        <w:rPr>
          <w:rFonts w:ascii="Arial" w:hAnsi="Arial" w:cs="Arial"/>
          <w:color w:val="000000"/>
          <w:highlight w:val="white"/>
        </w:rPr>
        <w:t>1.2.246.10.1602257.93.2009.2001</w:t>
      </w:r>
      <w:r w:rsidR="002F431F" w:rsidRPr="003240D4">
        <w:rPr>
          <w:rFonts w:ascii="Arial" w:hAnsi="Arial" w:cs="Arial"/>
          <w:color w:val="0000FF"/>
          <w:highlight w:val="white"/>
        </w:rPr>
        <w:t>"/&gt;</w:t>
      </w:r>
    </w:p>
    <w:p w14:paraId="0A011AF9" w14:textId="77777777" w:rsidR="00F73A84" w:rsidRPr="003240D4" w:rsidRDefault="00F73A8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Pr>
          <w:rFonts w:ascii="Arial" w:hAnsi="Arial" w:cs="Arial"/>
          <w:color w:val="0000FF"/>
          <w:highlight w:val="white"/>
        </w:rPr>
        <w:tab/>
      </w:r>
      <w:r>
        <w:rPr>
          <w:rFonts w:ascii="Arial" w:hAnsi="Arial" w:cs="Arial"/>
          <w:color w:val="0000FF"/>
          <w:highlight w:val="white"/>
        </w:rPr>
        <w:tab/>
      </w:r>
      <w:r w:rsidRPr="00864A7F">
        <w:rPr>
          <w:rFonts w:ascii="Arial" w:hAnsi="Arial" w:cs="Arial"/>
          <w:color w:val="0000FF"/>
          <w:highlight w:val="white"/>
        </w:rPr>
        <w:t>&lt;</w:t>
      </w:r>
      <w:r w:rsidRPr="00864A7F">
        <w:rPr>
          <w:rFonts w:ascii="Arial" w:hAnsi="Arial" w:cs="Arial"/>
          <w:color w:val="800000"/>
          <w:highlight w:val="white"/>
        </w:rPr>
        <w:t>versionNumber</w:t>
      </w:r>
      <w:r w:rsidRPr="00864A7F">
        <w:rPr>
          <w:rFonts w:ascii="Arial" w:hAnsi="Arial" w:cs="Arial"/>
          <w:color w:val="FF0000"/>
          <w:highlight w:val="white"/>
        </w:rPr>
        <w:t xml:space="preserve"> value</w:t>
      </w:r>
      <w:r w:rsidRPr="00864A7F">
        <w:rPr>
          <w:rFonts w:ascii="Arial" w:hAnsi="Arial" w:cs="Arial"/>
          <w:color w:val="0000FF"/>
          <w:highlight w:val="white"/>
        </w:rPr>
        <w:t>="</w:t>
      </w:r>
      <w:r w:rsidRPr="00864A7F">
        <w:rPr>
          <w:rFonts w:ascii="Arial" w:hAnsi="Arial" w:cs="Arial"/>
          <w:color w:val="000000"/>
          <w:highlight w:val="white"/>
        </w:rPr>
        <w:t>1</w:t>
      </w:r>
      <w:r w:rsidRPr="00864A7F">
        <w:rPr>
          <w:rFonts w:ascii="Arial" w:hAnsi="Arial" w:cs="Arial"/>
          <w:color w:val="0000FF"/>
          <w:highlight w:val="white"/>
        </w:rPr>
        <w:t>"/&gt;</w:t>
      </w:r>
    </w:p>
    <w:p w14:paraId="6774836B" w14:textId="77777777" w:rsidR="002F431F" w:rsidRPr="003240D4"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240D4">
        <w:rPr>
          <w:rFonts w:ascii="Arial" w:hAnsi="Arial" w:cs="Arial"/>
          <w:color w:val="000000"/>
          <w:highlight w:val="white"/>
        </w:rPr>
        <w:tab/>
      </w:r>
      <w:r w:rsidRPr="003240D4">
        <w:rPr>
          <w:rFonts w:ascii="Arial" w:hAnsi="Arial" w:cs="Arial"/>
          <w:color w:val="0000FF"/>
          <w:highlight w:val="white"/>
        </w:rPr>
        <w:t>&lt;/</w:t>
      </w:r>
      <w:r w:rsidRPr="003240D4">
        <w:rPr>
          <w:rFonts w:ascii="Arial" w:hAnsi="Arial" w:cs="Arial"/>
          <w:color w:val="800000"/>
          <w:highlight w:val="white"/>
        </w:rPr>
        <w:t>externalDocument</w:t>
      </w:r>
      <w:r w:rsidRPr="003240D4">
        <w:rPr>
          <w:rFonts w:ascii="Arial" w:hAnsi="Arial" w:cs="Arial"/>
          <w:color w:val="0000FF"/>
          <w:highlight w:val="white"/>
        </w:rPr>
        <w:t>&gt;</w:t>
      </w:r>
    </w:p>
    <w:p w14:paraId="7BE28C37" w14:textId="77777777" w:rsidR="002F431F" w:rsidRPr="003240D4" w:rsidRDefault="002F431F"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3240D4">
        <w:rPr>
          <w:rFonts w:ascii="Arial" w:hAnsi="Arial" w:cs="Arial"/>
          <w:color w:val="0000FF"/>
          <w:highlight w:val="white"/>
        </w:rPr>
        <w:t>&lt;/</w:t>
      </w:r>
      <w:r w:rsidRPr="003240D4">
        <w:rPr>
          <w:rFonts w:ascii="Arial" w:hAnsi="Arial" w:cs="Arial"/>
          <w:color w:val="800000"/>
          <w:highlight w:val="white"/>
        </w:rPr>
        <w:t>reference</w:t>
      </w:r>
      <w:r w:rsidRPr="003240D4">
        <w:rPr>
          <w:rFonts w:ascii="Arial" w:hAnsi="Arial" w:cs="Arial"/>
          <w:color w:val="0000FF"/>
          <w:highlight w:val="white"/>
        </w:rPr>
        <w:t>&gt;</w:t>
      </w:r>
    </w:p>
    <w:p w14:paraId="3D2A0CD9" w14:textId="77777777" w:rsidR="002F431F" w:rsidRDefault="002F431F" w:rsidP="008D4B11">
      <w:pPr>
        <w:rPr>
          <w:sz w:val="24"/>
          <w:szCs w:val="24"/>
        </w:rPr>
      </w:pPr>
    </w:p>
    <w:p w14:paraId="113BA5D8" w14:textId="77777777" w:rsidR="002F431F" w:rsidRDefault="003240D4" w:rsidP="008D4B11">
      <w:pPr>
        <w:rPr>
          <w:sz w:val="24"/>
          <w:szCs w:val="24"/>
        </w:rPr>
      </w:pPr>
      <w:r>
        <w:rPr>
          <w:sz w:val="24"/>
          <w:szCs w:val="24"/>
        </w:rPr>
        <w:t xml:space="preserve">Linkki merkintään toteutetaan seuraavalla rakenteella, missä typeCode on SPRT ja tunnistekoodisto on </w:t>
      </w:r>
      <w:r w:rsidRPr="003240D4">
        <w:rPr>
          <w:rFonts w:ascii="Arial" w:hAnsi="Arial" w:cs="Arial"/>
          <w:color w:val="000000"/>
          <w:highlight w:val="white"/>
        </w:rPr>
        <w:t>Reseptisanoman tyyppi</w:t>
      </w:r>
      <w:r>
        <w:rPr>
          <w:rFonts w:ascii="Arial" w:hAnsi="Arial" w:cs="Arial"/>
          <w:color w:val="000000"/>
        </w:rPr>
        <w:t xml:space="preserve"> ja koodiarvo on </w:t>
      </w:r>
      <w:r w:rsidR="008D4CF4" w:rsidRPr="008D4CF4">
        <w:rPr>
          <w:rFonts w:ascii="Arial" w:hAnsi="Arial" w:cs="Arial"/>
          <w:color w:val="000000"/>
          <w:highlight w:val="white"/>
        </w:rPr>
        <w:t>Lääkemääräys</w:t>
      </w:r>
    </w:p>
    <w:p w14:paraId="38560E1C"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58681C51"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2D132898"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5309088A"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1.2.246.537.5.40105.2006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Reseptisanoman tyyppi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Lääkemääräys</w:t>
      </w:r>
      <w:r w:rsidRPr="005E3EE5">
        <w:rPr>
          <w:rFonts w:ascii="Arial" w:hAnsi="Arial" w:cs="Arial"/>
          <w:color w:val="0000FF"/>
          <w:highlight w:val="white"/>
          <w:lang w:val="en-US"/>
        </w:rPr>
        <w:t>"/&gt;</w:t>
      </w:r>
    </w:p>
    <w:p w14:paraId="1C996E40"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4527581A" w14:textId="77777777" w:rsidR="000A5ABA" w:rsidRPr="005E3EE5"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116BC8E5" w14:textId="77777777" w:rsidR="000A5ABA" w:rsidRDefault="000A5ABA"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0000FF"/>
          <w:highlight w:val="white"/>
          <w:lang w:val="en-US"/>
        </w:rPr>
        <w:t>&gt;</w:t>
      </w:r>
    </w:p>
    <w:p w14:paraId="6F06BECC" w14:textId="166018B4" w:rsidR="00F73A84" w:rsidRDefault="008B3087"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Pr>
          <w:rFonts w:ascii="Arial" w:hAnsi="Arial" w:cs="Arial"/>
          <w:noProof/>
          <w:color w:val="0000FF"/>
          <w:highlight w:val="white"/>
          <w:lang w:val="en-US"/>
        </w:rPr>
        <w:drawing>
          <wp:inline distT="0" distB="0" distL="0" distR="0" wp14:anchorId="52A9409A" wp14:editId="7F55B726">
            <wp:extent cx="5124450" cy="5276850"/>
            <wp:effectExtent l="0" t="0" r="0" b="0"/>
            <wp:docPr id="2"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4450" cy="5276850"/>
                    </a:xfrm>
                    <a:prstGeom prst="rect">
                      <a:avLst/>
                    </a:prstGeom>
                    <a:noFill/>
                    <a:ln>
                      <a:noFill/>
                    </a:ln>
                  </pic:spPr>
                </pic:pic>
              </a:graphicData>
            </a:graphic>
          </wp:inline>
        </w:drawing>
      </w:r>
    </w:p>
    <w:p w14:paraId="70D28E7E" w14:textId="77777777" w:rsidR="00F73A84" w:rsidRPr="005E3EE5" w:rsidRDefault="00F73A84" w:rsidP="002F43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p>
    <w:p w14:paraId="58B177AD" w14:textId="77777777" w:rsidR="008D4B11" w:rsidRPr="00BF06D9" w:rsidRDefault="008D4B11" w:rsidP="008D4B11"/>
    <w:p w14:paraId="2B490416" w14:textId="77777777" w:rsidR="00DE0772" w:rsidRDefault="005969F8" w:rsidP="00DE0772">
      <w:pPr>
        <w:pStyle w:val="Otsikko3"/>
        <w:jc w:val="left"/>
        <w:rPr>
          <w:bCs/>
        </w:rPr>
      </w:pPr>
      <w:bookmarkStart w:id="66" w:name="_Toc254091293"/>
      <w:r>
        <w:rPr>
          <w:bCs/>
        </w:rPr>
        <w:t>L</w:t>
      </w:r>
      <w:r w:rsidRPr="00DE0772">
        <w:rPr>
          <w:bCs/>
        </w:rPr>
        <w:t>ääke</w:t>
      </w:r>
      <w:r>
        <w:rPr>
          <w:bCs/>
        </w:rPr>
        <w:t>jakelulistan mukainen</w:t>
      </w:r>
      <w:r w:rsidRPr="00DE0772">
        <w:rPr>
          <w:bCs/>
        </w:rPr>
        <w:t xml:space="preserve"> </w:t>
      </w:r>
      <w:r w:rsidR="00771D1F">
        <w:rPr>
          <w:bCs/>
        </w:rPr>
        <w:t xml:space="preserve">lääkkeen </w:t>
      </w:r>
      <w:r>
        <w:rPr>
          <w:bCs/>
        </w:rPr>
        <w:t>a</w:t>
      </w:r>
      <w:r w:rsidR="00DE0772" w:rsidRPr="00DE0772">
        <w:rPr>
          <w:bCs/>
        </w:rPr>
        <w:t>ntokirjausmerkintä</w:t>
      </w:r>
      <w:bookmarkEnd w:id="66"/>
    </w:p>
    <w:p w14:paraId="2B2E8A79" w14:textId="77777777" w:rsidR="007369DE" w:rsidRDefault="007369DE" w:rsidP="007369DE">
      <w:pPr>
        <w:rPr>
          <w:sz w:val="24"/>
          <w:szCs w:val="24"/>
        </w:rPr>
      </w:pPr>
    </w:p>
    <w:p w14:paraId="33830C90" w14:textId="77777777" w:rsidR="007369DE" w:rsidRDefault="007369DE" w:rsidP="007369DE">
      <w:pPr>
        <w:rPr>
          <w:sz w:val="24"/>
          <w:szCs w:val="24"/>
        </w:rPr>
      </w:pPr>
      <w:r w:rsidRPr="007369DE">
        <w:rPr>
          <w:sz w:val="24"/>
          <w:szCs w:val="24"/>
        </w:rPr>
        <w:t>Antokirjausmerkintä lääke</w:t>
      </w:r>
      <w:r w:rsidR="005E3155">
        <w:rPr>
          <w:sz w:val="24"/>
          <w:szCs w:val="24"/>
        </w:rPr>
        <w:t>jakelu</w:t>
      </w:r>
      <w:r w:rsidRPr="007369DE">
        <w:rPr>
          <w:sz w:val="24"/>
          <w:szCs w:val="24"/>
        </w:rPr>
        <w:t>listan mukaisesta jatkuvasta lääkityksestä</w:t>
      </w:r>
      <w:r w:rsidR="00B854F6">
        <w:rPr>
          <w:sz w:val="24"/>
          <w:szCs w:val="24"/>
        </w:rPr>
        <w:t xml:space="preserve"> </w:t>
      </w:r>
      <w:r>
        <w:rPr>
          <w:sz w:val="24"/>
          <w:szCs w:val="24"/>
        </w:rPr>
        <w:t>t</w:t>
      </w:r>
      <w:r w:rsidR="005E3155">
        <w:rPr>
          <w:sz w:val="24"/>
          <w:szCs w:val="24"/>
        </w:rPr>
        <w:t>ehdään lääkkeenjakelun päättyessä</w:t>
      </w:r>
      <w:r w:rsidR="00B854F6">
        <w:rPr>
          <w:sz w:val="24"/>
          <w:szCs w:val="24"/>
        </w:rPr>
        <w:t xml:space="preserve">. </w:t>
      </w:r>
      <w:r>
        <w:rPr>
          <w:sz w:val="24"/>
          <w:szCs w:val="24"/>
        </w:rPr>
        <w:t xml:space="preserve">Merkintä sisältää myös tarvittavat hoitotyön </w:t>
      </w:r>
      <w:r w:rsidR="00B854F6">
        <w:rPr>
          <w:sz w:val="24"/>
          <w:szCs w:val="24"/>
        </w:rPr>
        <w:t xml:space="preserve">toiminnon </w:t>
      </w:r>
      <w:r>
        <w:rPr>
          <w:sz w:val="24"/>
          <w:szCs w:val="24"/>
        </w:rPr>
        <w:t>kirjaukset. Alku- ja päättymisajat tulee kuvata lää</w:t>
      </w:r>
      <w:r w:rsidR="00643000">
        <w:rPr>
          <w:sz w:val="24"/>
          <w:szCs w:val="24"/>
        </w:rPr>
        <w:t xml:space="preserve">kelistan mukaisia jakeluaikoja, joista selviää milloin lääkettä on annettu. </w:t>
      </w:r>
      <w:r>
        <w:rPr>
          <w:sz w:val="24"/>
          <w:szCs w:val="24"/>
        </w:rPr>
        <w:t xml:space="preserve">Päättymisajankohta on tärkeä tieto potilaan siirtyessä eri palveluyksikköön tai kotiin lääkityksen aukottaman jatkumisen takia. Potilastietojärjestelmissä on potilaan poistuessa </w:t>
      </w:r>
      <w:r w:rsidR="00E30BBE">
        <w:rPr>
          <w:sz w:val="24"/>
          <w:szCs w:val="24"/>
        </w:rPr>
        <w:t>varmist</w:t>
      </w:r>
      <w:r w:rsidR="00B854F6">
        <w:rPr>
          <w:sz w:val="24"/>
          <w:szCs w:val="24"/>
        </w:rPr>
        <w:t>ettava</w:t>
      </w:r>
      <w:r w:rsidR="00E30BBE">
        <w:rPr>
          <w:sz w:val="24"/>
          <w:szCs w:val="24"/>
        </w:rPr>
        <w:t xml:space="preserve"> lääkityslistan päättymisajan ilmoittaminen.</w:t>
      </w:r>
    </w:p>
    <w:p w14:paraId="4585CA87" w14:textId="77777777" w:rsidR="00A01C06" w:rsidRDefault="00A01C06" w:rsidP="007369DE">
      <w:pPr>
        <w:rPr>
          <w:color w:val="000000"/>
          <w:sz w:val="24"/>
          <w:szCs w:val="24"/>
        </w:rPr>
      </w:pPr>
    </w:p>
    <w:p w14:paraId="38B76B32" w14:textId="77777777" w:rsidR="00A01C06" w:rsidRPr="00A01C06" w:rsidRDefault="00A01C06" w:rsidP="007369DE">
      <w:pPr>
        <w:rPr>
          <w:sz w:val="24"/>
          <w:szCs w:val="24"/>
        </w:rPr>
      </w:pPr>
      <w:r>
        <w:rPr>
          <w:color w:val="000000"/>
          <w:sz w:val="24"/>
          <w:szCs w:val="24"/>
        </w:rPr>
        <w:t>A</w:t>
      </w:r>
      <w:r w:rsidRPr="00A01C06">
        <w:rPr>
          <w:color w:val="000000"/>
          <w:sz w:val="24"/>
          <w:szCs w:val="24"/>
        </w:rPr>
        <w:t>mmattihenkilön rooli</w:t>
      </w:r>
      <w:r>
        <w:rPr>
          <w:color w:val="000000"/>
          <w:sz w:val="24"/>
          <w:szCs w:val="24"/>
        </w:rPr>
        <w:t>a pitää täsmentää</w:t>
      </w:r>
    </w:p>
    <w:p w14:paraId="6F9821F2" w14:textId="77777777" w:rsidR="00A01C06" w:rsidRPr="00A01C06" w:rsidRDefault="00A01C06" w:rsidP="00A01C06">
      <w:pPr>
        <w:rPr>
          <w:sz w:val="24"/>
          <w:szCs w:val="24"/>
        </w:rPr>
      </w:pPr>
      <w:r w:rsidRPr="00A01C06">
        <w:rPr>
          <w:b/>
          <w:sz w:val="24"/>
          <w:szCs w:val="24"/>
          <w:lang w:val="de-DE"/>
        </w:rPr>
        <w:t>code</w:t>
      </w:r>
      <w:r w:rsidRPr="00A01C06">
        <w:rPr>
          <w:sz w:val="24"/>
          <w:szCs w:val="24"/>
          <w:lang w:val="de-DE"/>
        </w:rPr>
        <w:t xml:space="preserve">="LLISTAL" </w:t>
      </w:r>
      <w:r w:rsidRPr="00A01C06">
        <w:rPr>
          <w:b/>
          <w:sz w:val="24"/>
          <w:szCs w:val="24"/>
        </w:rPr>
        <w:t>codeSystem</w:t>
      </w:r>
      <w:r w:rsidRPr="00A01C06">
        <w:rPr>
          <w:sz w:val="24"/>
          <w:szCs w:val="24"/>
        </w:rPr>
        <w:t xml:space="preserve">=1.2.246.537.5.40006.2003 </w:t>
      </w:r>
      <w:r>
        <w:rPr>
          <w:sz w:val="24"/>
          <w:szCs w:val="24"/>
        </w:rPr>
        <w:t>lääkelistalle ottaminen</w:t>
      </w:r>
    </w:p>
    <w:p w14:paraId="3A5B3760" w14:textId="77777777" w:rsidR="00A01C06" w:rsidRPr="00A01C06" w:rsidRDefault="00A01C06" w:rsidP="00A01C06">
      <w:pPr>
        <w:rPr>
          <w:sz w:val="24"/>
          <w:szCs w:val="24"/>
          <w:lang w:val="de-DE"/>
        </w:rPr>
      </w:pPr>
      <w:r w:rsidRPr="00A01C06">
        <w:rPr>
          <w:b/>
          <w:sz w:val="24"/>
          <w:szCs w:val="24"/>
          <w:lang w:val="de-DE"/>
        </w:rPr>
        <w:t>code</w:t>
      </w:r>
      <w:r w:rsidRPr="00A01C06">
        <w:rPr>
          <w:sz w:val="24"/>
          <w:szCs w:val="24"/>
          <w:lang w:val="de-DE"/>
        </w:rPr>
        <w:t>="LLIST</w:t>
      </w:r>
      <w:r>
        <w:rPr>
          <w:sz w:val="24"/>
          <w:szCs w:val="24"/>
          <w:lang w:val="de-DE"/>
        </w:rPr>
        <w:t>LO</w:t>
      </w:r>
      <w:r w:rsidRPr="00A01C06">
        <w:rPr>
          <w:sz w:val="24"/>
          <w:szCs w:val="24"/>
          <w:lang w:val="de-DE"/>
        </w:rPr>
        <w:t xml:space="preserve">" </w:t>
      </w:r>
      <w:r w:rsidRPr="00A01C06">
        <w:rPr>
          <w:b/>
          <w:sz w:val="24"/>
          <w:szCs w:val="24"/>
        </w:rPr>
        <w:t>codeSystem</w:t>
      </w:r>
      <w:r w:rsidRPr="00A01C06">
        <w:rPr>
          <w:sz w:val="24"/>
          <w:szCs w:val="24"/>
        </w:rPr>
        <w:t xml:space="preserve">=1.2.246.537.5.40006.2003 </w:t>
      </w:r>
      <w:r>
        <w:rPr>
          <w:sz w:val="24"/>
          <w:szCs w:val="24"/>
        </w:rPr>
        <w:t>lääkelistalta  poistaminen</w:t>
      </w:r>
    </w:p>
    <w:p w14:paraId="58683E75" w14:textId="77777777" w:rsidR="007369DE" w:rsidRPr="007369DE" w:rsidRDefault="007369DE" w:rsidP="007369DE">
      <w:pPr>
        <w:rPr>
          <w:sz w:val="24"/>
          <w:szCs w:val="24"/>
        </w:rPr>
      </w:pPr>
    </w:p>
    <w:p w14:paraId="3230ED84" w14:textId="77777777" w:rsidR="00DE0772" w:rsidRDefault="00966634" w:rsidP="00DE0772">
      <w:pPr>
        <w:pStyle w:val="Otsikko3"/>
        <w:jc w:val="left"/>
        <w:rPr>
          <w:bCs/>
        </w:rPr>
      </w:pPr>
      <w:bookmarkStart w:id="67" w:name="_Toc254091294"/>
      <w:r>
        <w:rPr>
          <w:bCs/>
        </w:rPr>
        <w:t xml:space="preserve">Antokertakohtainen </w:t>
      </w:r>
      <w:r w:rsidR="00771D1F">
        <w:rPr>
          <w:bCs/>
        </w:rPr>
        <w:t xml:space="preserve">lääkkeen </w:t>
      </w:r>
      <w:r>
        <w:rPr>
          <w:bCs/>
        </w:rPr>
        <w:t>a</w:t>
      </w:r>
      <w:r w:rsidR="00DE0772" w:rsidRPr="00DE0772">
        <w:rPr>
          <w:bCs/>
        </w:rPr>
        <w:t>ntokirjausmerkintä</w:t>
      </w:r>
      <w:bookmarkEnd w:id="67"/>
    </w:p>
    <w:p w14:paraId="1A14A0B8" w14:textId="77777777" w:rsidR="00E30BBE" w:rsidRPr="00E30BBE" w:rsidRDefault="00E30BBE" w:rsidP="00E30BBE">
      <w:pPr>
        <w:rPr>
          <w:sz w:val="24"/>
          <w:szCs w:val="24"/>
        </w:rPr>
      </w:pPr>
    </w:p>
    <w:p w14:paraId="24667C6D" w14:textId="77777777" w:rsidR="00E30BBE" w:rsidRDefault="00F67B45" w:rsidP="00E30BBE">
      <w:pPr>
        <w:rPr>
          <w:sz w:val="24"/>
          <w:szCs w:val="24"/>
        </w:rPr>
      </w:pPr>
      <w:r>
        <w:rPr>
          <w:sz w:val="24"/>
          <w:szCs w:val="24"/>
        </w:rPr>
        <w:t xml:space="preserve">Antokirjausmerkinnät tehdään antokertakohtaisesti. </w:t>
      </w:r>
      <w:r w:rsidR="00B854F6">
        <w:rPr>
          <w:sz w:val="24"/>
          <w:szCs w:val="24"/>
        </w:rPr>
        <w:t>Merkintä sisältää myös tarvittavat hoitotyön toiminnon kirjaukset</w:t>
      </w:r>
      <w:r>
        <w:rPr>
          <w:sz w:val="24"/>
          <w:szCs w:val="24"/>
        </w:rPr>
        <w:t>.</w:t>
      </w:r>
    </w:p>
    <w:p w14:paraId="0AC02350" w14:textId="77777777" w:rsidR="00E30BBE" w:rsidRPr="00E30BBE" w:rsidRDefault="00E30BBE" w:rsidP="00E30BBE">
      <w:pPr>
        <w:rPr>
          <w:sz w:val="24"/>
          <w:szCs w:val="24"/>
        </w:rPr>
      </w:pPr>
    </w:p>
    <w:p w14:paraId="08177302" w14:textId="77777777" w:rsidR="004D3807" w:rsidRDefault="00DE0772" w:rsidP="00DE0772">
      <w:pPr>
        <w:pStyle w:val="Otsikko3"/>
        <w:jc w:val="left"/>
        <w:rPr>
          <w:bCs/>
        </w:rPr>
      </w:pPr>
      <w:bookmarkStart w:id="68" w:name="_Toc254091295"/>
      <w:r>
        <w:rPr>
          <w:bCs/>
        </w:rPr>
        <w:t>V</w:t>
      </w:r>
      <w:r w:rsidRPr="00DE0772">
        <w:rPr>
          <w:bCs/>
        </w:rPr>
        <w:t>oimassaoleva lääkehoitomerkintä</w:t>
      </w:r>
      <w:bookmarkEnd w:id="68"/>
    </w:p>
    <w:p w14:paraId="06A3B706" w14:textId="77777777" w:rsidR="001F1230" w:rsidRDefault="001F1230" w:rsidP="001F1230"/>
    <w:p w14:paraId="51B1037F" w14:textId="77777777" w:rsidR="00F67B45" w:rsidRDefault="001F1230" w:rsidP="001F1230">
      <w:pPr>
        <w:rPr>
          <w:sz w:val="24"/>
          <w:szCs w:val="24"/>
        </w:rPr>
      </w:pPr>
      <w:r>
        <w:rPr>
          <w:sz w:val="24"/>
          <w:szCs w:val="24"/>
        </w:rPr>
        <w:t xml:space="preserve">Voimassaolevaan lääkitykseen kootaan </w:t>
      </w:r>
      <w:r w:rsidR="005A3A00">
        <w:rPr>
          <w:sz w:val="24"/>
          <w:szCs w:val="24"/>
        </w:rPr>
        <w:t xml:space="preserve">palvelutapahtuman päättyessä </w:t>
      </w:r>
      <w:r>
        <w:rPr>
          <w:sz w:val="24"/>
          <w:szCs w:val="24"/>
        </w:rPr>
        <w:t>viranomaisten ohjei</w:t>
      </w:r>
      <w:r w:rsidR="00F67B45">
        <w:rPr>
          <w:sz w:val="24"/>
          <w:szCs w:val="24"/>
        </w:rPr>
        <w:t>den mukaisesti</w:t>
      </w:r>
      <w:r>
        <w:rPr>
          <w:sz w:val="24"/>
          <w:szCs w:val="24"/>
        </w:rPr>
        <w:t xml:space="preserve">. Lääkitystietoja voidaan täydentää </w:t>
      </w:r>
      <w:r w:rsidR="005A3A00">
        <w:rPr>
          <w:sz w:val="24"/>
          <w:szCs w:val="24"/>
        </w:rPr>
        <w:t>itsehoito</w:t>
      </w:r>
      <w:r>
        <w:rPr>
          <w:sz w:val="24"/>
          <w:szCs w:val="24"/>
        </w:rPr>
        <w:t xml:space="preserve">lääkkeillä ja mahdollisesti muilla valmisteilla. Tiedon lähde on syytä koodittaa riittävän tarkasti, jotta tiedot ovat luotettavasti käytettävissä. </w:t>
      </w:r>
    </w:p>
    <w:p w14:paraId="0EE00052" w14:textId="77777777" w:rsidR="00F67B45" w:rsidRDefault="00F67B45" w:rsidP="001F1230">
      <w:pPr>
        <w:rPr>
          <w:sz w:val="24"/>
          <w:szCs w:val="24"/>
        </w:rPr>
      </w:pPr>
    </w:p>
    <w:p w14:paraId="427913D2" w14:textId="77777777" w:rsidR="000E4824" w:rsidRPr="000E4824" w:rsidRDefault="001F1230" w:rsidP="000E4824">
      <w:pPr>
        <w:rPr>
          <w:rFonts w:ascii="Arial" w:hAnsi="Arial" w:cs="Arial"/>
        </w:rPr>
      </w:pPr>
      <w:r>
        <w:rPr>
          <w:sz w:val="24"/>
          <w:szCs w:val="24"/>
        </w:rPr>
        <w:t>Koodistoehdotus</w:t>
      </w:r>
      <w:r w:rsidR="00F67B45">
        <w:rPr>
          <w:sz w:val="24"/>
          <w:szCs w:val="24"/>
        </w:rPr>
        <w:t xml:space="preserve"> tiedon lähteeksi</w:t>
      </w:r>
      <w:r>
        <w:rPr>
          <w:sz w:val="24"/>
          <w:szCs w:val="24"/>
        </w:rPr>
        <w:t>:</w:t>
      </w:r>
      <w:r w:rsidR="000E4824">
        <w:rPr>
          <w:sz w:val="24"/>
          <w:szCs w:val="24"/>
        </w:rPr>
        <w:t xml:space="preserve"> </w:t>
      </w:r>
      <w:r w:rsidR="000E4824" w:rsidRPr="000E4824">
        <w:rPr>
          <w:rFonts w:ascii="Arial" w:hAnsi="Arial" w:cs="Arial"/>
        </w:rPr>
        <w:t>1.2.246.537.5.40186.2008</w:t>
      </w:r>
    </w:p>
    <w:p w14:paraId="39FA2473" w14:textId="77777777" w:rsidR="001F1230" w:rsidRDefault="001F1230" w:rsidP="001F1230">
      <w:pPr>
        <w:rPr>
          <w:sz w:val="24"/>
          <w:szCs w:val="24"/>
        </w:rPr>
      </w:pPr>
    </w:p>
    <w:p w14:paraId="4C551C5B" w14:textId="77777777" w:rsidR="001F1230" w:rsidRDefault="001F1230" w:rsidP="001F1230">
      <w:pPr>
        <w:numPr>
          <w:ilvl w:val="0"/>
          <w:numId w:val="10"/>
        </w:numPr>
        <w:rPr>
          <w:sz w:val="24"/>
          <w:szCs w:val="24"/>
        </w:rPr>
      </w:pPr>
      <w:bookmarkStart w:id="69" w:name="OLE_LINK9"/>
      <w:bookmarkStart w:id="70" w:name="OLE_LINK10"/>
      <w:bookmarkStart w:id="71" w:name="OLE_LINK12"/>
      <w:r>
        <w:rPr>
          <w:sz w:val="24"/>
          <w:szCs w:val="24"/>
        </w:rPr>
        <w:t>KanTa arkisto</w:t>
      </w:r>
    </w:p>
    <w:p w14:paraId="782D9AF5" w14:textId="77777777" w:rsidR="001F1230" w:rsidRDefault="00771D1F" w:rsidP="001F1230">
      <w:pPr>
        <w:numPr>
          <w:ilvl w:val="0"/>
          <w:numId w:val="10"/>
        </w:numPr>
        <w:rPr>
          <w:sz w:val="24"/>
          <w:szCs w:val="24"/>
        </w:rPr>
      </w:pPr>
      <w:r>
        <w:rPr>
          <w:sz w:val="24"/>
          <w:szCs w:val="24"/>
        </w:rPr>
        <w:t>R</w:t>
      </w:r>
      <w:r w:rsidRPr="00771D1F">
        <w:rPr>
          <w:sz w:val="24"/>
          <w:szCs w:val="24"/>
        </w:rPr>
        <w:t>eseptikeskus</w:t>
      </w:r>
    </w:p>
    <w:p w14:paraId="089EA949" w14:textId="77777777" w:rsidR="00A85263" w:rsidRDefault="00A85263" w:rsidP="001F1230">
      <w:pPr>
        <w:numPr>
          <w:ilvl w:val="0"/>
          <w:numId w:val="10"/>
        </w:numPr>
        <w:rPr>
          <w:sz w:val="24"/>
          <w:szCs w:val="24"/>
        </w:rPr>
      </w:pPr>
      <w:r>
        <w:rPr>
          <w:sz w:val="24"/>
          <w:szCs w:val="24"/>
        </w:rPr>
        <w:t>oma potilastietojärjestelmä</w:t>
      </w:r>
    </w:p>
    <w:p w14:paraId="49D107CC" w14:textId="77777777" w:rsidR="001F1230" w:rsidRDefault="00A85263" w:rsidP="001F1230">
      <w:pPr>
        <w:numPr>
          <w:ilvl w:val="0"/>
          <w:numId w:val="10"/>
        </w:numPr>
        <w:rPr>
          <w:sz w:val="24"/>
          <w:szCs w:val="24"/>
        </w:rPr>
      </w:pPr>
      <w:r>
        <w:rPr>
          <w:sz w:val="24"/>
          <w:szCs w:val="24"/>
        </w:rPr>
        <w:t xml:space="preserve">toisesta </w:t>
      </w:r>
      <w:r w:rsidR="001F1230">
        <w:rPr>
          <w:sz w:val="24"/>
          <w:szCs w:val="24"/>
        </w:rPr>
        <w:t>laitoksesta saatu paperinen lääkityslista</w:t>
      </w:r>
    </w:p>
    <w:p w14:paraId="7324F260" w14:textId="77777777" w:rsidR="001F1230" w:rsidRDefault="001F1230" w:rsidP="001F1230">
      <w:pPr>
        <w:numPr>
          <w:ilvl w:val="0"/>
          <w:numId w:val="10"/>
        </w:numPr>
        <w:rPr>
          <w:sz w:val="24"/>
          <w:szCs w:val="24"/>
        </w:rPr>
      </w:pPr>
      <w:r>
        <w:rPr>
          <w:sz w:val="24"/>
          <w:szCs w:val="24"/>
        </w:rPr>
        <w:t>potilaan näyttämät lääkemääräykset</w:t>
      </w:r>
    </w:p>
    <w:p w14:paraId="6B7341D6" w14:textId="77777777" w:rsidR="001F1230" w:rsidRDefault="001F1230" w:rsidP="001F1230">
      <w:pPr>
        <w:numPr>
          <w:ilvl w:val="0"/>
          <w:numId w:val="10"/>
        </w:numPr>
        <w:rPr>
          <w:sz w:val="24"/>
          <w:szCs w:val="24"/>
        </w:rPr>
      </w:pPr>
      <w:r>
        <w:rPr>
          <w:sz w:val="24"/>
          <w:szCs w:val="24"/>
        </w:rPr>
        <w:t>potilaan näyttämät lääkepurkit</w:t>
      </w:r>
    </w:p>
    <w:p w14:paraId="3FB19D69" w14:textId="77777777" w:rsidR="001F1230" w:rsidRPr="001F1230" w:rsidRDefault="001F1230" w:rsidP="001F1230">
      <w:pPr>
        <w:numPr>
          <w:ilvl w:val="0"/>
          <w:numId w:val="10"/>
        </w:numPr>
        <w:rPr>
          <w:sz w:val="24"/>
          <w:szCs w:val="24"/>
        </w:rPr>
      </w:pPr>
      <w:r>
        <w:rPr>
          <w:sz w:val="24"/>
          <w:szCs w:val="24"/>
        </w:rPr>
        <w:t xml:space="preserve">potilaan muulla tavalla ilmoittama lääkitys </w:t>
      </w:r>
    </w:p>
    <w:bookmarkEnd w:id="69"/>
    <w:bookmarkEnd w:id="70"/>
    <w:bookmarkEnd w:id="71"/>
    <w:p w14:paraId="1BF0A9ED" w14:textId="77777777" w:rsidR="004D3807" w:rsidRPr="004D3807" w:rsidRDefault="004D3807" w:rsidP="004D3807"/>
    <w:p w14:paraId="7AB3A855" w14:textId="77777777" w:rsidR="004D3807" w:rsidRDefault="004D3807" w:rsidP="004D3807">
      <w:pPr>
        <w:pStyle w:val="Otsikko2"/>
      </w:pPr>
      <w:bookmarkStart w:id="72" w:name="_Toc254091296"/>
      <w:r>
        <w:t>Entry</w:t>
      </w:r>
      <w:bookmarkEnd w:id="72"/>
    </w:p>
    <w:p w14:paraId="594DD0C5" w14:textId="77777777" w:rsidR="00777B3F" w:rsidRDefault="00777B3F" w:rsidP="00777B3F"/>
    <w:p w14:paraId="194EF434" w14:textId="77777777" w:rsidR="00411344" w:rsidRDefault="00411344" w:rsidP="00777B3F"/>
    <w:p w14:paraId="04FB322E" w14:textId="5B822390" w:rsidR="00411344" w:rsidRDefault="008B3087" w:rsidP="00777B3F">
      <w:r>
        <w:rPr>
          <w:noProof/>
        </w:rPr>
        <w:drawing>
          <wp:inline distT="0" distB="0" distL="0" distR="0" wp14:anchorId="4220313B" wp14:editId="560A12DA">
            <wp:extent cx="8734425" cy="443865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34425" cy="4438650"/>
                    </a:xfrm>
                    <a:prstGeom prst="rect">
                      <a:avLst/>
                    </a:prstGeom>
                    <a:noFill/>
                    <a:ln>
                      <a:noFill/>
                    </a:ln>
                  </pic:spPr>
                </pic:pic>
              </a:graphicData>
            </a:graphic>
          </wp:inline>
        </w:drawing>
      </w:r>
    </w:p>
    <w:p w14:paraId="33C0C689" w14:textId="77777777" w:rsidR="00411344" w:rsidRDefault="00411344" w:rsidP="00777B3F"/>
    <w:p w14:paraId="058D359D" w14:textId="77777777" w:rsidR="00777B3F" w:rsidRDefault="00777B3F" w:rsidP="00777B3F">
      <w:pPr>
        <w:pStyle w:val="Otsikko3"/>
        <w:jc w:val="left"/>
        <w:rPr>
          <w:bCs/>
        </w:rPr>
      </w:pPr>
      <w:bookmarkStart w:id="73" w:name="_Toc254091297"/>
      <w:r>
        <w:rPr>
          <w:bCs/>
        </w:rPr>
        <w:t>Entryn rakenne</w:t>
      </w:r>
      <w:bookmarkEnd w:id="73"/>
    </w:p>
    <w:p w14:paraId="154E7239" w14:textId="77777777" w:rsidR="001A11B5" w:rsidRDefault="001A11B5" w:rsidP="001A11B5"/>
    <w:p w14:paraId="7D80B24B" w14:textId="77777777" w:rsidR="001A11B5" w:rsidRPr="001A11B5" w:rsidRDefault="00F67B45" w:rsidP="001A11B5">
      <w:pPr>
        <w:rPr>
          <w:sz w:val="24"/>
          <w:szCs w:val="24"/>
        </w:rPr>
      </w:pPr>
      <w:r>
        <w:rPr>
          <w:sz w:val="24"/>
          <w:szCs w:val="24"/>
        </w:rPr>
        <w:t>Kustakin lääkemääräyksen</w:t>
      </w:r>
      <w:r w:rsidR="001A11B5">
        <w:rPr>
          <w:sz w:val="24"/>
          <w:szCs w:val="24"/>
        </w:rPr>
        <w:t>, erillisestä antokirj</w:t>
      </w:r>
      <w:r>
        <w:rPr>
          <w:sz w:val="24"/>
          <w:szCs w:val="24"/>
        </w:rPr>
        <w:t xml:space="preserve">auksen </w:t>
      </w:r>
      <w:r w:rsidR="001A11B5">
        <w:rPr>
          <w:sz w:val="24"/>
          <w:szCs w:val="24"/>
        </w:rPr>
        <w:t xml:space="preserve">tai </w:t>
      </w:r>
      <w:r w:rsidR="001A11B5" w:rsidRPr="001A11B5">
        <w:rPr>
          <w:sz w:val="24"/>
          <w:szCs w:val="24"/>
        </w:rPr>
        <w:t>voimassa</w:t>
      </w:r>
      <w:r w:rsidR="001A11B5">
        <w:rPr>
          <w:sz w:val="24"/>
          <w:szCs w:val="24"/>
        </w:rPr>
        <w:t xml:space="preserve"> </w:t>
      </w:r>
      <w:r w:rsidR="001A11B5" w:rsidRPr="001A11B5">
        <w:rPr>
          <w:sz w:val="24"/>
          <w:szCs w:val="24"/>
        </w:rPr>
        <w:t>oleva</w:t>
      </w:r>
      <w:r w:rsidR="001A11B5">
        <w:rPr>
          <w:sz w:val="24"/>
          <w:szCs w:val="24"/>
        </w:rPr>
        <w:t>sta</w:t>
      </w:r>
      <w:r w:rsidR="001A11B5" w:rsidRPr="001A11B5">
        <w:rPr>
          <w:sz w:val="24"/>
          <w:szCs w:val="24"/>
        </w:rPr>
        <w:t xml:space="preserve"> lääkehoitomerkin</w:t>
      </w:r>
      <w:r>
        <w:rPr>
          <w:sz w:val="24"/>
          <w:szCs w:val="24"/>
        </w:rPr>
        <w:t>nän lääkkeestä</w:t>
      </w:r>
      <w:r w:rsidR="001A11B5">
        <w:rPr>
          <w:sz w:val="24"/>
          <w:szCs w:val="24"/>
        </w:rPr>
        <w:t xml:space="preserve"> tehdään oma entry. Entryn osiot kootaan organizer rakenteen alle. </w:t>
      </w:r>
      <w:r>
        <w:rPr>
          <w:sz w:val="24"/>
          <w:szCs w:val="24"/>
        </w:rPr>
        <w:t xml:space="preserve">Samassa entryssä voi olla saman lääkkeen määräys ja antokirjausmerkinnät. </w:t>
      </w:r>
      <w:r w:rsidR="001A11B5">
        <w:rPr>
          <w:sz w:val="24"/>
          <w:szCs w:val="24"/>
        </w:rPr>
        <w:t>Sähköisen lääkemääräyksen osiot ovat yhtäläisiä lääkemääräysmerkinnän osioiden kanssa. Alla oleva kuva sekä kohdan 3.3.5 esimerkki selventävät rakennetta.</w:t>
      </w:r>
    </w:p>
    <w:p w14:paraId="4D44F349" w14:textId="77777777" w:rsidR="003F0B42" w:rsidRDefault="003F0B42" w:rsidP="003F0B42"/>
    <w:p w14:paraId="69362417" w14:textId="76A338DE" w:rsidR="003F0B42" w:rsidRDefault="004748B5" w:rsidP="003F0B42">
      <w:r w:rsidRPr="004748B5">
        <w:t xml:space="preserve"> </w:t>
      </w:r>
      <w:r w:rsidR="008B3087" w:rsidRPr="004748B5">
        <w:rPr>
          <w:noProof/>
        </w:rPr>
        <w:drawing>
          <wp:inline distT="0" distB="0" distL="0" distR="0" wp14:anchorId="680D83BE" wp14:editId="108C6FA1">
            <wp:extent cx="6496050" cy="4371975"/>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96050" cy="4371975"/>
                    </a:xfrm>
                    <a:prstGeom prst="rect">
                      <a:avLst/>
                    </a:prstGeom>
                    <a:noFill/>
                    <a:ln>
                      <a:noFill/>
                    </a:ln>
                  </pic:spPr>
                </pic:pic>
              </a:graphicData>
            </a:graphic>
          </wp:inline>
        </w:drawing>
      </w:r>
    </w:p>
    <w:p w14:paraId="5D1367C3" w14:textId="77777777" w:rsidR="003F0B42" w:rsidRDefault="003F0B42" w:rsidP="003F0B42"/>
    <w:p w14:paraId="4C8082C6" w14:textId="77777777" w:rsidR="003F0B42" w:rsidRPr="003F0B42" w:rsidRDefault="003F0B42" w:rsidP="003F0B42"/>
    <w:p w14:paraId="7925C516" w14:textId="77777777" w:rsidR="00777B3F" w:rsidRPr="00777B3F" w:rsidRDefault="00777B3F" w:rsidP="00777B3F"/>
    <w:p w14:paraId="3906D10F" w14:textId="77777777" w:rsidR="00777B3F" w:rsidRDefault="00777B3F" w:rsidP="00777B3F">
      <w:pPr>
        <w:pStyle w:val="Otsikko3"/>
        <w:jc w:val="left"/>
        <w:rPr>
          <w:bCs/>
        </w:rPr>
      </w:pPr>
      <w:bookmarkStart w:id="74" w:name="_Toc254091298"/>
      <w:r>
        <w:rPr>
          <w:bCs/>
        </w:rPr>
        <w:t xml:space="preserve">Rakenteisen tiedon </w:t>
      </w:r>
      <w:r w:rsidRPr="00777B3F">
        <w:rPr>
          <w:bCs/>
        </w:rPr>
        <w:t>yksilöinti</w:t>
      </w:r>
      <w:bookmarkEnd w:id="74"/>
    </w:p>
    <w:p w14:paraId="558EEDDC" w14:textId="77777777" w:rsidR="00777B3F" w:rsidRDefault="00777B3F" w:rsidP="00777B3F"/>
    <w:p w14:paraId="674800B6" w14:textId="77777777" w:rsidR="00BE6024" w:rsidRDefault="00F961CD" w:rsidP="00777B3F">
      <w:pPr>
        <w:rPr>
          <w:sz w:val="24"/>
          <w:szCs w:val="24"/>
        </w:rPr>
      </w:pPr>
      <w:r>
        <w:rPr>
          <w:sz w:val="24"/>
          <w:szCs w:val="24"/>
        </w:rPr>
        <w:t>Rakenteinen tieto yksilö</w:t>
      </w:r>
      <w:r w:rsidR="001A11B5">
        <w:rPr>
          <w:sz w:val="24"/>
          <w:szCs w:val="24"/>
        </w:rPr>
        <w:t>dään organizer</w:t>
      </w:r>
      <w:r w:rsidR="00BE6024">
        <w:rPr>
          <w:sz w:val="24"/>
          <w:szCs w:val="24"/>
        </w:rPr>
        <w:t xml:space="preserve">.id avulla. Mikäli lääkemääräyksestä tehdään sähköinen lääkemääräys eli resepti, niin reseptin id on sama kuin tämän objektin id. Lääkemääräysmerkinnän jatkovaiheet yksilöidään </w:t>
      </w:r>
      <w:r w:rsidR="00F67B45">
        <w:rPr>
          <w:sz w:val="24"/>
          <w:szCs w:val="24"/>
        </w:rPr>
        <w:t xml:space="preserve">tällä samalla </w:t>
      </w:r>
      <w:r w:rsidR="00BE6024">
        <w:rPr>
          <w:sz w:val="24"/>
          <w:szCs w:val="24"/>
        </w:rPr>
        <w:t xml:space="preserve">lääkemääräyksen id:llä, jolla voidaan poimia </w:t>
      </w:r>
      <w:r w:rsidR="00F67B45">
        <w:rPr>
          <w:sz w:val="24"/>
          <w:szCs w:val="24"/>
        </w:rPr>
        <w:t xml:space="preserve">lääkkeen </w:t>
      </w:r>
      <w:r w:rsidR="00BE6024">
        <w:rPr>
          <w:sz w:val="24"/>
          <w:szCs w:val="24"/>
        </w:rPr>
        <w:t>prosessin kaikki vaiheet.</w:t>
      </w:r>
    </w:p>
    <w:p w14:paraId="5050469E" w14:textId="77777777" w:rsidR="001A11B5" w:rsidRPr="001A11B5" w:rsidRDefault="00BE6024" w:rsidP="00777B3F">
      <w:pPr>
        <w:rPr>
          <w:sz w:val="24"/>
          <w:szCs w:val="24"/>
        </w:rPr>
      </w:pPr>
      <w:r>
        <w:rPr>
          <w:sz w:val="24"/>
          <w:szCs w:val="24"/>
        </w:rPr>
        <w:t xml:space="preserve"> </w:t>
      </w:r>
    </w:p>
    <w:p w14:paraId="32B208F2" w14:textId="77777777" w:rsidR="00777B3F" w:rsidRDefault="0048623E" w:rsidP="00777B3F">
      <w:pPr>
        <w:pStyle w:val="Otsikko3"/>
        <w:jc w:val="left"/>
      </w:pPr>
      <w:bookmarkStart w:id="75" w:name="_Toc254091299"/>
      <w:r>
        <w:t>Lääkitysmerkinnän rakenteen tunnis</w:t>
      </w:r>
      <w:r w:rsidR="009434FE">
        <w:t>t</w:t>
      </w:r>
      <w:r>
        <w:t>us</w:t>
      </w:r>
      <w:bookmarkEnd w:id="75"/>
    </w:p>
    <w:p w14:paraId="730DF4D1" w14:textId="77777777" w:rsidR="00777B3F" w:rsidRPr="00777B3F" w:rsidRDefault="00777B3F" w:rsidP="00777B3F"/>
    <w:p w14:paraId="7975EC02" w14:textId="77777777" w:rsidR="00C668AE" w:rsidRDefault="00BE6024" w:rsidP="00777B3F">
      <w:pPr>
        <w:rPr>
          <w:sz w:val="24"/>
          <w:szCs w:val="24"/>
        </w:rPr>
      </w:pPr>
      <w:r>
        <w:rPr>
          <w:sz w:val="24"/>
          <w:szCs w:val="24"/>
        </w:rPr>
        <w:t xml:space="preserve">Rakenteisen tiedon sisältö yksilöidään </w:t>
      </w:r>
      <w:r w:rsidRPr="00BE6024">
        <w:rPr>
          <w:sz w:val="24"/>
          <w:szCs w:val="24"/>
        </w:rPr>
        <w:t>templateId</w:t>
      </w:r>
      <w:r>
        <w:rPr>
          <w:sz w:val="24"/>
          <w:szCs w:val="24"/>
        </w:rPr>
        <w:t xml:space="preserve"> tunnuksella. </w:t>
      </w:r>
      <w:r w:rsidR="005E1B8D">
        <w:rPr>
          <w:sz w:val="24"/>
          <w:szCs w:val="24"/>
        </w:rPr>
        <w:t xml:space="preserve">Yksi lääkitysmerkintä voi sisältää </w:t>
      </w:r>
      <w:r w:rsidR="00D90B86">
        <w:rPr>
          <w:sz w:val="24"/>
          <w:szCs w:val="24"/>
        </w:rPr>
        <w:t xml:space="preserve">useita entryjä (esim. samalla kertaa on määrätty useita lääkkeitä) ja kaikilla näillä on yhteinen näyttörakenne (text).  </w:t>
      </w:r>
      <w:r w:rsidR="008D1C29">
        <w:rPr>
          <w:sz w:val="24"/>
          <w:szCs w:val="24"/>
        </w:rPr>
        <w:t>E</w:t>
      </w:r>
      <w:r>
        <w:rPr>
          <w:sz w:val="24"/>
          <w:szCs w:val="24"/>
        </w:rPr>
        <w:t>ntry</w:t>
      </w:r>
      <w:r w:rsidR="008D1C29">
        <w:rPr>
          <w:sz w:val="24"/>
          <w:szCs w:val="24"/>
        </w:rPr>
        <w:t xml:space="preserve">n </w:t>
      </w:r>
      <w:r w:rsidR="008D1C29" w:rsidRPr="00BE6024">
        <w:rPr>
          <w:sz w:val="24"/>
          <w:szCs w:val="24"/>
        </w:rPr>
        <w:t>templateId</w:t>
      </w:r>
      <w:r w:rsidR="008D1C29">
        <w:rPr>
          <w:sz w:val="24"/>
          <w:szCs w:val="24"/>
        </w:rPr>
        <w:t xml:space="preserve"> tunnuksia</w:t>
      </w:r>
      <w:r>
        <w:rPr>
          <w:sz w:val="24"/>
          <w:szCs w:val="24"/>
        </w:rPr>
        <w:t xml:space="preserve"> voi </w:t>
      </w:r>
      <w:r w:rsidR="00C668AE">
        <w:rPr>
          <w:sz w:val="24"/>
          <w:szCs w:val="24"/>
        </w:rPr>
        <w:t>päätellä minkä tyyppisestä merkinnästä on kysymys.</w:t>
      </w:r>
    </w:p>
    <w:p w14:paraId="3BEC131F" w14:textId="77777777" w:rsidR="00777B3F" w:rsidRDefault="00777B3F" w:rsidP="00777B3F">
      <w:pPr>
        <w:rPr>
          <w:sz w:val="24"/>
          <w:szCs w:val="24"/>
        </w:rPr>
      </w:pPr>
    </w:p>
    <w:p w14:paraId="6AA6529E" w14:textId="77777777" w:rsidR="00C668AE" w:rsidRPr="00BE6024" w:rsidRDefault="00C668AE" w:rsidP="00777B3F">
      <w:pPr>
        <w:rPr>
          <w:sz w:val="24"/>
          <w:szCs w:val="24"/>
        </w:rPr>
      </w:pPr>
    </w:p>
    <w:p w14:paraId="09BC66BF" w14:textId="77777777" w:rsidR="00777B3F" w:rsidRDefault="00777B3F" w:rsidP="00777B3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69"/>
        <w:gridCol w:w="9355"/>
      </w:tblGrid>
      <w:tr w:rsidR="00867726" w:rsidRPr="00701D52" w14:paraId="44339F7A" w14:textId="77777777" w:rsidTr="00C668AE">
        <w:tc>
          <w:tcPr>
            <w:tcW w:w="534" w:type="dxa"/>
          </w:tcPr>
          <w:p w14:paraId="1BBE5DB8" w14:textId="77777777" w:rsidR="00867726" w:rsidRPr="00701D52" w:rsidRDefault="00867726" w:rsidP="00F3423C">
            <w:pPr>
              <w:rPr>
                <w:b/>
                <w:color w:val="000000"/>
                <w:sz w:val="24"/>
                <w:szCs w:val="24"/>
              </w:rPr>
            </w:pPr>
          </w:p>
        </w:tc>
        <w:tc>
          <w:tcPr>
            <w:tcW w:w="3969" w:type="dxa"/>
          </w:tcPr>
          <w:p w14:paraId="711E1563" w14:textId="77777777" w:rsidR="00867726" w:rsidRPr="00701D52" w:rsidRDefault="009434FE" w:rsidP="00F3423C">
            <w:pPr>
              <w:rPr>
                <w:b/>
                <w:color w:val="000000"/>
                <w:sz w:val="24"/>
              </w:rPr>
            </w:pPr>
            <w:r>
              <w:rPr>
                <w:b/>
                <w:color w:val="000000"/>
                <w:sz w:val="24"/>
                <w:szCs w:val="24"/>
              </w:rPr>
              <w:t>l</w:t>
            </w:r>
            <w:r w:rsidRPr="009434FE">
              <w:rPr>
                <w:b/>
                <w:color w:val="000000"/>
                <w:sz w:val="24"/>
                <w:szCs w:val="24"/>
              </w:rPr>
              <w:t xml:space="preserve">ääkitysmerkinnän rakenteen </w:t>
            </w:r>
            <w:r>
              <w:rPr>
                <w:b/>
                <w:color w:val="000000"/>
                <w:sz w:val="24"/>
                <w:szCs w:val="24"/>
              </w:rPr>
              <w:t>r</w:t>
            </w:r>
            <w:r w:rsidR="00867726" w:rsidRPr="00701D52">
              <w:rPr>
                <w:b/>
                <w:color w:val="000000"/>
                <w:sz w:val="24"/>
                <w:szCs w:val="24"/>
              </w:rPr>
              <w:t xml:space="preserve">akennekoodi </w:t>
            </w:r>
            <w:r w:rsidR="00867726" w:rsidRPr="00701D52">
              <w:rPr>
                <w:color w:val="000000"/>
                <w:sz w:val="24"/>
                <w:szCs w:val="24"/>
              </w:rPr>
              <w:t>(</w:t>
            </w:r>
            <w:r w:rsidR="00867726" w:rsidRPr="00701D52">
              <w:rPr>
                <w:b/>
                <w:color w:val="000000"/>
                <w:sz w:val="24"/>
              </w:rPr>
              <w:t>templateId)</w:t>
            </w:r>
          </w:p>
        </w:tc>
        <w:tc>
          <w:tcPr>
            <w:tcW w:w="9355" w:type="dxa"/>
          </w:tcPr>
          <w:p w14:paraId="2A2763FD" w14:textId="77777777" w:rsidR="00867726" w:rsidRPr="00701D52" w:rsidRDefault="00867726" w:rsidP="00F3423C">
            <w:pPr>
              <w:rPr>
                <w:b/>
                <w:color w:val="000000"/>
                <w:sz w:val="24"/>
              </w:rPr>
            </w:pPr>
            <w:r w:rsidRPr="00701D52">
              <w:rPr>
                <w:b/>
                <w:color w:val="000000"/>
                <w:sz w:val="24"/>
              </w:rPr>
              <w:t>selitys</w:t>
            </w:r>
          </w:p>
        </w:tc>
      </w:tr>
      <w:tr w:rsidR="00867726" w:rsidRPr="00701D52" w14:paraId="6A00CB22" w14:textId="77777777" w:rsidTr="00C668AE">
        <w:tc>
          <w:tcPr>
            <w:tcW w:w="534" w:type="dxa"/>
          </w:tcPr>
          <w:p w14:paraId="0B79D880" w14:textId="77777777" w:rsidR="00867726" w:rsidRPr="00701D52" w:rsidRDefault="00867726" w:rsidP="00F3423C">
            <w:pPr>
              <w:rPr>
                <w:color w:val="000000"/>
                <w:sz w:val="24"/>
                <w:szCs w:val="24"/>
              </w:rPr>
            </w:pPr>
            <w:r>
              <w:rPr>
                <w:color w:val="000000"/>
                <w:sz w:val="24"/>
                <w:szCs w:val="24"/>
              </w:rPr>
              <w:t>1</w:t>
            </w:r>
          </w:p>
        </w:tc>
        <w:tc>
          <w:tcPr>
            <w:tcW w:w="3969" w:type="dxa"/>
          </w:tcPr>
          <w:p w14:paraId="5C735D6C" w14:textId="77777777" w:rsidR="00867726" w:rsidRPr="00701D52" w:rsidRDefault="00867726" w:rsidP="004E0C76">
            <w:pPr>
              <w:rPr>
                <w:color w:val="000000"/>
                <w:sz w:val="24"/>
                <w:szCs w:val="24"/>
              </w:rPr>
            </w:pPr>
            <w:r w:rsidRPr="00701D52">
              <w:rPr>
                <w:color w:val="000000"/>
                <w:sz w:val="24"/>
                <w:szCs w:val="24"/>
              </w:rPr>
              <w:t>1.2.246.537.6.12.</w:t>
            </w:r>
            <w:r>
              <w:rPr>
                <w:color w:val="000000"/>
                <w:sz w:val="24"/>
                <w:szCs w:val="24"/>
              </w:rPr>
              <w:t>2002.126.</w:t>
            </w:r>
            <w:r w:rsidR="004E0C76">
              <w:rPr>
                <w:color w:val="000000"/>
                <w:sz w:val="24"/>
                <w:szCs w:val="24"/>
              </w:rPr>
              <w:t>148</w:t>
            </w:r>
          </w:p>
        </w:tc>
        <w:tc>
          <w:tcPr>
            <w:tcW w:w="9355" w:type="dxa"/>
          </w:tcPr>
          <w:p w14:paraId="50D3D78B" w14:textId="77777777" w:rsidR="00867726" w:rsidRPr="00405553" w:rsidRDefault="00867726" w:rsidP="00F3423C">
            <w:pPr>
              <w:rPr>
                <w:color w:val="000000"/>
                <w:sz w:val="24"/>
              </w:rPr>
            </w:pPr>
            <w:r>
              <w:rPr>
                <w:color w:val="000000"/>
                <w:sz w:val="24"/>
              </w:rPr>
              <w:t>tulotilanteen lääkitysmerkintä</w:t>
            </w:r>
          </w:p>
        </w:tc>
      </w:tr>
      <w:tr w:rsidR="00867726" w:rsidRPr="00701D52" w14:paraId="00CE78C5" w14:textId="77777777" w:rsidTr="00C668AE">
        <w:tc>
          <w:tcPr>
            <w:tcW w:w="534" w:type="dxa"/>
          </w:tcPr>
          <w:p w14:paraId="3B7DB6D0" w14:textId="77777777" w:rsidR="00867726" w:rsidRPr="00701D52" w:rsidRDefault="00867726" w:rsidP="00F3423C">
            <w:pPr>
              <w:rPr>
                <w:color w:val="000000"/>
                <w:sz w:val="24"/>
                <w:szCs w:val="24"/>
              </w:rPr>
            </w:pPr>
            <w:r>
              <w:rPr>
                <w:color w:val="000000"/>
                <w:sz w:val="24"/>
                <w:szCs w:val="24"/>
              </w:rPr>
              <w:t>2</w:t>
            </w:r>
          </w:p>
        </w:tc>
        <w:tc>
          <w:tcPr>
            <w:tcW w:w="3969" w:type="dxa"/>
          </w:tcPr>
          <w:p w14:paraId="60DB0CC6" w14:textId="77777777" w:rsidR="00867726" w:rsidRPr="00701D52" w:rsidRDefault="00867726" w:rsidP="00A42A05">
            <w:pPr>
              <w:rPr>
                <w:color w:val="000000"/>
                <w:sz w:val="24"/>
                <w:szCs w:val="24"/>
              </w:rPr>
            </w:pPr>
            <w:r w:rsidRPr="00701D52">
              <w:rPr>
                <w:color w:val="000000"/>
                <w:sz w:val="24"/>
                <w:szCs w:val="24"/>
              </w:rPr>
              <w:t>1.2.246.537.6.12.</w:t>
            </w:r>
            <w:r>
              <w:rPr>
                <w:color w:val="000000"/>
                <w:sz w:val="24"/>
                <w:szCs w:val="24"/>
              </w:rPr>
              <w:t>2002.126</w:t>
            </w:r>
            <w:r w:rsidR="00A42A05">
              <w:rPr>
                <w:color w:val="000000"/>
                <w:sz w:val="24"/>
                <w:szCs w:val="24"/>
              </w:rPr>
              <w:t>.135</w:t>
            </w:r>
          </w:p>
        </w:tc>
        <w:tc>
          <w:tcPr>
            <w:tcW w:w="9355" w:type="dxa"/>
          </w:tcPr>
          <w:p w14:paraId="4E85DF25" w14:textId="77777777" w:rsidR="00867726" w:rsidRPr="00701D52" w:rsidRDefault="00867726" w:rsidP="00F3423C">
            <w:pPr>
              <w:rPr>
                <w:color w:val="000000"/>
                <w:sz w:val="24"/>
              </w:rPr>
            </w:pPr>
            <w:r w:rsidRPr="00405553">
              <w:rPr>
                <w:color w:val="000000"/>
                <w:sz w:val="24"/>
              </w:rPr>
              <w:t>osastohoitopotilaan lääkemääräysmerkintä</w:t>
            </w:r>
          </w:p>
        </w:tc>
      </w:tr>
      <w:tr w:rsidR="00867726" w:rsidRPr="00701D52" w14:paraId="75BEBAC4" w14:textId="77777777" w:rsidTr="00C668AE">
        <w:tc>
          <w:tcPr>
            <w:tcW w:w="534" w:type="dxa"/>
          </w:tcPr>
          <w:p w14:paraId="0BFBC761" w14:textId="77777777" w:rsidR="00867726" w:rsidRPr="00701D52" w:rsidRDefault="00867726" w:rsidP="00F3423C">
            <w:pPr>
              <w:rPr>
                <w:color w:val="000000"/>
                <w:sz w:val="24"/>
                <w:szCs w:val="24"/>
              </w:rPr>
            </w:pPr>
            <w:r>
              <w:rPr>
                <w:color w:val="000000"/>
                <w:sz w:val="24"/>
                <w:szCs w:val="24"/>
              </w:rPr>
              <w:t>3</w:t>
            </w:r>
          </w:p>
        </w:tc>
        <w:tc>
          <w:tcPr>
            <w:tcW w:w="3969" w:type="dxa"/>
          </w:tcPr>
          <w:p w14:paraId="551C955A"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.136</w:t>
            </w:r>
          </w:p>
        </w:tc>
        <w:tc>
          <w:tcPr>
            <w:tcW w:w="9355" w:type="dxa"/>
          </w:tcPr>
          <w:p w14:paraId="449A7D1E" w14:textId="77777777" w:rsidR="00867726" w:rsidRPr="00701D52" w:rsidRDefault="00867726" w:rsidP="007258AD">
            <w:pPr>
              <w:rPr>
                <w:color w:val="000000"/>
                <w:sz w:val="24"/>
              </w:rPr>
            </w:pPr>
            <w:r>
              <w:rPr>
                <w:color w:val="000000"/>
                <w:sz w:val="24"/>
              </w:rPr>
              <w:t xml:space="preserve">avohoitopotilaan </w:t>
            </w:r>
            <w:r w:rsidRPr="00701D52">
              <w:rPr>
                <w:color w:val="000000"/>
                <w:sz w:val="24"/>
              </w:rPr>
              <w:t xml:space="preserve">lääkemääräysmerkintä </w:t>
            </w:r>
          </w:p>
        </w:tc>
      </w:tr>
      <w:tr w:rsidR="00867726" w:rsidRPr="00701D52" w14:paraId="54FBB192" w14:textId="77777777" w:rsidTr="00C668AE">
        <w:tc>
          <w:tcPr>
            <w:tcW w:w="534" w:type="dxa"/>
          </w:tcPr>
          <w:p w14:paraId="310FED5C" w14:textId="77777777" w:rsidR="00867726" w:rsidRPr="00701D52" w:rsidRDefault="00867726" w:rsidP="00F3423C">
            <w:pPr>
              <w:rPr>
                <w:color w:val="000000"/>
                <w:sz w:val="24"/>
                <w:szCs w:val="24"/>
              </w:rPr>
            </w:pPr>
            <w:r>
              <w:rPr>
                <w:color w:val="000000"/>
                <w:sz w:val="24"/>
                <w:szCs w:val="24"/>
              </w:rPr>
              <w:t>4</w:t>
            </w:r>
          </w:p>
        </w:tc>
        <w:tc>
          <w:tcPr>
            <w:tcW w:w="3969" w:type="dxa"/>
          </w:tcPr>
          <w:p w14:paraId="4B11BB83"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.137</w:t>
            </w:r>
          </w:p>
        </w:tc>
        <w:tc>
          <w:tcPr>
            <w:tcW w:w="9355" w:type="dxa"/>
          </w:tcPr>
          <w:p w14:paraId="0253694F" w14:textId="77777777" w:rsidR="00867726" w:rsidRPr="00701D52" w:rsidRDefault="00867726" w:rsidP="00F3423C">
            <w:pPr>
              <w:rPr>
                <w:color w:val="000000"/>
                <w:sz w:val="24"/>
              </w:rPr>
            </w:pPr>
            <w:r w:rsidRPr="0079266C">
              <w:rPr>
                <w:color w:val="000000"/>
                <w:sz w:val="24"/>
              </w:rPr>
              <w:t>lääkejakelulistan mukainen lääkkeen antokirjausmerkintä</w:t>
            </w:r>
          </w:p>
        </w:tc>
      </w:tr>
      <w:tr w:rsidR="00867726" w:rsidRPr="00701D52" w14:paraId="0BF555AE" w14:textId="77777777" w:rsidTr="00C668AE">
        <w:tc>
          <w:tcPr>
            <w:tcW w:w="534" w:type="dxa"/>
          </w:tcPr>
          <w:p w14:paraId="56D81EE2" w14:textId="77777777" w:rsidR="00867726" w:rsidRPr="00701D52" w:rsidRDefault="00867726" w:rsidP="00F3423C">
            <w:pPr>
              <w:rPr>
                <w:color w:val="000000"/>
                <w:sz w:val="24"/>
                <w:szCs w:val="24"/>
              </w:rPr>
            </w:pPr>
            <w:r>
              <w:rPr>
                <w:color w:val="000000"/>
                <w:sz w:val="24"/>
                <w:szCs w:val="24"/>
              </w:rPr>
              <w:t>5</w:t>
            </w:r>
          </w:p>
        </w:tc>
        <w:tc>
          <w:tcPr>
            <w:tcW w:w="3969" w:type="dxa"/>
          </w:tcPr>
          <w:p w14:paraId="3C25A3B6"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.138</w:t>
            </w:r>
          </w:p>
        </w:tc>
        <w:tc>
          <w:tcPr>
            <w:tcW w:w="9355" w:type="dxa"/>
          </w:tcPr>
          <w:p w14:paraId="0B064E45" w14:textId="77777777" w:rsidR="00867726" w:rsidRPr="00701D52" w:rsidRDefault="00867726" w:rsidP="00F3423C">
            <w:pPr>
              <w:rPr>
                <w:color w:val="000000"/>
                <w:sz w:val="24"/>
              </w:rPr>
            </w:pPr>
            <w:r w:rsidRPr="00CC7D46">
              <w:rPr>
                <w:color w:val="000000"/>
                <w:sz w:val="24"/>
              </w:rPr>
              <w:t>antokertakohtainen lääkkeen antokirjausmerkintä</w:t>
            </w:r>
          </w:p>
        </w:tc>
      </w:tr>
      <w:tr w:rsidR="00867726" w:rsidRPr="00701D52" w14:paraId="3B4610AD" w14:textId="77777777" w:rsidTr="00C668AE">
        <w:tc>
          <w:tcPr>
            <w:tcW w:w="534" w:type="dxa"/>
          </w:tcPr>
          <w:p w14:paraId="5DE4B8EB" w14:textId="77777777" w:rsidR="00867726" w:rsidRPr="00701D52" w:rsidRDefault="00867726" w:rsidP="00F3423C">
            <w:pPr>
              <w:rPr>
                <w:color w:val="000000"/>
                <w:sz w:val="24"/>
                <w:szCs w:val="24"/>
              </w:rPr>
            </w:pPr>
            <w:r>
              <w:rPr>
                <w:color w:val="000000"/>
                <w:sz w:val="24"/>
                <w:szCs w:val="24"/>
              </w:rPr>
              <w:t>6</w:t>
            </w:r>
          </w:p>
        </w:tc>
        <w:tc>
          <w:tcPr>
            <w:tcW w:w="3969" w:type="dxa"/>
          </w:tcPr>
          <w:p w14:paraId="2A96FEDE" w14:textId="77777777" w:rsidR="00867726" w:rsidRPr="00701D52" w:rsidRDefault="00867726" w:rsidP="00A42A05">
            <w:pPr>
              <w:rPr>
                <w:color w:val="000000"/>
                <w:sz w:val="24"/>
              </w:rPr>
            </w:pPr>
            <w:r w:rsidRPr="00701D52">
              <w:rPr>
                <w:color w:val="000000"/>
                <w:sz w:val="24"/>
                <w:szCs w:val="24"/>
              </w:rPr>
              <w:t>1.2.246.537.6.12.</w:t>
            </w:r>
            <w:r>
              <w:rPr>
                <w:color w:val="000000"/>
                <w:sz w:val="24"/>
                <w:szCs w:val="24"/>
              </w:rPr>
              <w:t>2002.126</w:t>
            </w:r>
            <w:r w:rsidRPr="00701D52">
              <w:rPr>
                <w:color w:val="000000"/>
                <w:sz w:val="24"/>
                <w:szCs w:val="24"/>
              </w:rPr>
              <w:t>.139</w:t>
            </w:r>
          </w:p>
        </w:tc>
        <w:tc>
          <w:tcPr>
            <w:tcW w:w="9355" w:type="dxa"/>
          </w:tcPr>
          <w:p w14:paraId="7DBC48E9" w14:textId="77777777" w:rsidR="00867726" w:rsidRPr="00701D52" w:rsidRDefault="00867726" w:rsidP="00F3423C">
            <w:pPr>
              <w:rPr>
                <w:color w:val="000000"/>
                <w:sz w:val="24"/>
              </w:rPr>
            </w:pPr>
            <w:r w:rsidRPr="00701D52">
              <w:rPr>
                <w:color w:val="000000"/>
                <w:sz w:val="24"/>
              </w:rPr>
              <w:t>voimassaoleva lääkehoitomerkintä</w:t>
            </w:r>
          </w:p>
        </w:tc>
      </w:tr>
    </w:tbl>
    <w:p w14:paraId="09FA8468" w14:textId="77777777" w:rsidR="00777B3F" w:rsidRDefault="00777B3F" w:rsidP="00777B3F">
      <w:pPr>
        <w:rPr>
          <w:color w:val="000000"/>
          <w:sz w:val="24"/>
        </w:rPr>
      </w:pPr>
    </w:p>
    <w:p w14:paraId="6AB64F2A" w14:textId="77777777" w:rsidR="00777B3F" w:rsidRPr="009434FE" w:rsidRDefault="009434FE" w:rsidP="009434FE">
      <w:pPr>
        <w:pStyle w:val="Otsikko3"/>
        <w:jc w:val="left"/>
      </w:pPr>
      <w:bookmarkStart w:id="76" w:name="_Toc254091300"/>
      <w:r>
        <w:t>Lääkitysmerkinnän rakenteen osiot ja niiden tunnistus</w:t>
      </w:r>
      <w:bookmarkEnd w:id="76"/>
    </w:p>
    <w:p w14:paraId="6F07DFBD" w14:textId="77777777" w:rsidR="00777B3F" w:rsidRDefault="00777B3F" w:rsidP="00777B3F"/>
    <w:p w14:paraId="1C1F3B91" w14:textId="77777777" w:rsidR="00777B3F" w:rsidRPr="00383F84" w:rsidRDefault="00383F84" w:rsidP="00777B3F">
      <w:pPr>
        <w:rPr>
          <w:color w:val="000000"/>
          <w:sz w:val="24"/>
        </w:rPr>
      </w:pPr>
      <w:r>
        <w:rPr>
          <w:color w:val="000000"/>
          <w:sz w:val="24"/>
        </w:rPr>
        <w:t>Kukin lääkitys</w:t>
      </w:r>
      <w:r w:rsidR="00C668AE">
        <w:rPr>
          <w:color w:val="000000"/>
          <w:sz w:val="24"/>
        </w:rPr>
        <w:t>entry</w:t>
      </w:r>
      <w:r>
        <w:rPr>
          <w:color w:val="000000"/>
          <w:sz w:val="24"/>
        </w:rPr>
        <w:t xml:space="preserve"> koostuu yhdestä tai useammasta organizer</w:t>
      </w:r>
      <w:r w:rsidR="00330471">
        <w:rPr>
          <w:color w:val="000000"/>
          <w:sz w:val="24"/>
        </w:rPr>
        <w:t>.</w:t>
      </w:r>
      <w:r>
        <w:rPr>
          <w:color w:val="000000"/>
          <w:sz w:val="24"/>
        </w:rPr>
        <w:t>component osiosta alla</w:t>
      </w:r>
      <w:r w:rsidR="00EC3B20">
        <w:rPr>
          <w:color w:val="000000"/>
          <w:sz w:val="24"/>
        </w:rPr>
        <w:t xml:space="preserve"> </w:t>
      </w:r>
      <w:r>
        <w:rPr>
          <w:color w:val="000000"/>
          <w:sz w:val="24"/>
        </w:rPr>
        <w:t xml:space="preserve">olevan taulukon mukaisesti. Esimerkiksi </w:t>
      </w:r>
      <w:r w:rsidR="00EC3B20">
        <w:rPr>
          <w:color w:val="000000"/>
          <w:sz w:val="24"/>
        </w:rPr>
        <w:t>avohoitopotilaan</w:t>
      </w:r>
      <w:r>
        <w:rPr>
          <w:color w:val="000000"/>
          <w:sz w:val="24"/>
        </w:rPr>
        <w:t xml:space="preserve"> lääkemääräysmerkinnän organizer. component osiot ovat täsmälleen samanlaiset kuin sähköisessä lääkemääräyksessä</w:t>
      </w:r>
      <w:r w:rsidR="00EC3B20">
        <w:rPr>
          <w:color w:val="000000"/>
          <w:sz w:val="24"/>
        </w:rPr>
        <w:t xml:space="preserve"> (huom. lääkemääräysmerkinnässä ne ovat yhdessä entryssä </w:t>
      </w:r>
      <w:r w:rsidR="00057B89">
        <w:rPr>
          <w:color w:val="000000"/>
          <w:sz w:val="24"/>
        </w:rPr>
        <w:t>ja lisäksi on osion yksilöivä id tunnus)</w:t>
      </w:r>
      <w:r>
        <w:rPr>
          <w:color w:val="000000"/>
          <w:sz w:val="24"/>
        </w:rPr>
        <w:t xml:space="preserve">, joten niiden tuottaminen onnistuu kertakirjauksella. </w:t>
      </w:r>
      <w:r w:rsidR="00330471">
        <w:rPr>
          <w:color w:val="000000"/>
          <w:sz w:val="24"/>
        </w:rPr>
        <w:t xml:space="preserve">Organizer.component osioiden rakenne on kuvattu </w:t>
      </w:r>
      <w:r w:rsidR="00057B89">
        <w:rPr>
          <w:color w:val="000000"/>
          <w:sz w:val="24"/>
        </w:rPr>
        <w:t>tarkemmin seuraavissa kohdissa.</w:t>
      </w:r>
    </w:p>
    <w:p w14:paraId="753CDE59" w14:textId="77777777" w:rsidR="00777B3F" w:rsidRDefault="00777B3F" w:rsidP="00777B3F">
      <w:pPr>
        <w:rPr>
          <w:color w:val="000000"/>
          <w:sz w:val="24"/>
        </w:rPr>
      </w:pPr>
    </w:p>
    <w:p w14:paraId="3B2AF0C5" w14:textId="77777777" w:rsidR="001D06C3" w:rsidRDefault="001D06C3" w:rsidP="002708DA">
      <w:pPr>
        <w:ind w:left="576"/>
        <w:rPr>
          <w:b/>
        </w:rPr>
      </w:pPr>
    </w:p>
    <w:p w14:paraId="796399E4" w14:textId="77777777" w:rsidR="001D06C3" w:rsidRDefault="001D06C3" w:rsidP="002708DA">
      <w:pPr>
        <w:ind w:left="576"/>
        <w:rPr>
          <w:b/>
        </w:rPr>
      </w:pPr>
    </w:p>
    <w:tbl>
      <w:tblPr>
        <w:tblW w:w="136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
        <w:gridCol w:w="4252"/>
        <w:gridCol w:w="4111"/>
        <w:gridCol w:w="602"/>
        <w:gridCol w:w="602"/>
        <w:gridCol w:w="603"/>
        <w:gridCol w:w="602"/>
        <w:gridCol w:w="602"/>
        <w:gridCol w:w="603"/>
        <w:gridCol w:w="602"/>
        <w:gridCol w:w="603"/>
        <w:tblGridChange w:id="77">
          <w:tblGrid>
            <w:gridCol w:w="436"/>
            <w:gridCol w:w="4252"/>
            <w:gridCol w:w="4111"/>
            <w:gridCol w:w="602"/>
            <w:gridCol w:w="602"/>
            <w:gridCol w:w="603"/>
            <w:gridCol w:w="602"/>
            <w:gridCol w:w="602"/>
            <w:gridCol w:w="603"/>
            <w:gridCol w:w="602"/>
            <w:gridCol w:w="603"/>
          </w:tblGrid>
        </w:tblGridChange>
      </w:tblGrid>
      <w:tr w:rsidR="00EC54EC" w14:paraId="52D71302" w14:textId="77777777" w:rsidTr="00DB00A5">
        <w:trPr>
          <w:trHeight w:val="4671"/>
        </w:trPr>
        <w:tc>
          <w:tcPr>
            <w:tcW w:w="436" w:type="dxa"/>
          </w:tcPr>
          <w:p w14:paraId="7D13C858" w14:textId="77777777" w:rsidR="00EC54EC" w:rsidRPr="00777B3F" w:rsidRDefault="00EC54EC" w:rsidP="00C87691">
            <w:pPr>
              <w:jc w:val="center"/>
              <w:rPr>
                <w:b/>
                <w:color w:val="000000"/>
                <w:sz w:val="24"/>
                <w:szCs w:val="24"/>
              </w:rPr>
            </w:pPr>
          </w:p>
        </w:tc>
        <w:tc>
          <w:tcPr>
            <w:tcW w:w="4252" w:type="dxa"/>
            <w:shd w:val="clear" w:color="auto" w:fill="auto"/>
            <w:noWrap/>
            <w:vAlign w:val="bottom"/>
          </w:tcPr>
          <w:p w14:paraId="7AF9D65F" w14:textId="77777777" w:rsidR="00EC54EC" w:rsidRPr="00777B3F" w:rsidRDefault="00EC54EC" w:rsidP="00F3423C">
            <w:pPr>
              <w:rPr>
                <w:b/>
                <w:color w:val="000000"/>
                <w:sz w:val="24"/>
                <w:szCs w:val="24"/>
              </w:rPr>
            </w:pPr>
            <w:r w:rsidRPr="00777B3F">
              <w:rPr>
                <w:b/>
                <w:color w:val="000000"/>
                <w:sz w:val="24"/>
                <w:szCs w:val="24"/>
              </w:rPr>
              <w:t>rakennekoodi</w:t>
            </w:r>
          </w:p>
        </w:tc>
        <w:tc>
          <w:tcPr>
            <w:tcW w:w="4111" w:type="dxa"/>
            <w:shd w:val="clear" w:color="auto" w:fill="auto"/>
            <w:noWrap/>
            <w:vAlign w:val="bottom"/>
          </w:tcPr>
          <w:p w14:paraId="5DA1E4D5" w14:textId="77777777" w:rsidR="00EC54EC" w:rsidRPr="00777B3F" w:rsidRDefault="00EC54EC" w:rsidP="00F3423C">
            <w:pPr>
              <w:rPr>
                <w:b/>
                <w:color w:val="000000"/>
                <w:sz w:val="24"/>
                <w:szCs w:val="24"/>
              </w:rPr>
            </w:pPr>
            <w:r w:rsidRPr="00777B3F">
              <w:rPr>
                <w:b/>
                <w:color w:val="000000"/>
                <w:sz w:val="24"/>
                <w:szCs w:val="24"/>
              </w:rPr>
              <w:t>organizer</w:t>
            </w:r>
            <w:r>
              <w:rPr>
                <w:b/>
                <w:color w:val="000000"/>
                <w:sz w:val="24"/>
                <w:szCs w:val="24"/>
              </w:rPr>
              <w:t>.component</w:t>
            </w:r>
            <w:r w:rsidRPr="00777B3F">
              <w:rPr>
                <w:b/>
                <w:color w:val="000000"/>
                <w:sz w:val="24"/>
                <w:szCs w:val="24"/>
              </w:rPr>
              <w:t xml:space="preserve"> osio</w:t>
            </w:r>
          </w:p>
        </w:tc>
        <w:tc>
          <w:tcPr>
            <w:tcW w:w="602" w:type="dxa"/>
            <w:textDirection w:val="btLr"/>
            <w:vAlign w:val="center"/>
          </w:tcPr>
          <w:p w14:paraId="26D4B5FE" w14:textId="77777777" w:rsidR="00EC54EC" w:rsidRDefault="00DB00A5" w:rsidP="00DB00A5">
            <w:pPr>
              <w:rPr>
                <w:b/>
                <w:bCs/>
                <w:color w:val="000000"/>
                <w:sz w:val="24"/>
                <w:szCs w:val="24"/>
              </w:rPr>
            </w:pPr>
            <w:r>
              <w:rPr>
                <w:b/>
                <w:bCs/>
                <w:color w:val="000000"/>
                <w:sz w:val="24"/>
                <w:szCs w:val="24"/>
              </w:rPr>
              <w:t xml:space="preserve"> </w:t>
            </w:r>
            <w:r w:rsidR="00EC54EC">
              <w:rPr>
                <w:b/>
                <w:bCs/>
                <w:color w:val="000000"/>
                <w:sz w:val="24"/>
                <w:szCs w:val="24"/>
              </w:rPr>
              <w:t>1 tulotilanteen lääkitysmerkintä</w:t>
            </w:r>
          </w:p>
        </w:tc>
        <w:tc>
          <w:tcPr>
            <w:tcW w:w="602" w:type="dxa"/>
            <w:shd w:val="clear" w:color="auto" w:fill="auto"/>
            <w:noWrap/>
            <w:textDirection w:val="btLr"/>
            <w:vAlign w:val="center"/>
          </w:tcPr>
          <w:p w14:paraId="4956995B"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2 osastohoitopotilaan </w:t>
            </w:r>
            <w:r w:rsidR="00EC54EC" w:rsidRPr="009D1D28">
              <w:rPr>
                <w:b/>
                <w:bCs/>
                <w:color w:val="000000"/>
                <w:sz w:val="24"/>
                <w:szCs w:val="24"/>
              </w:rPr>
              <w:t>lääkemääräysmerkintä</w:t>
            </w:r>
          </w:p>
        </w:tc>
        <w:tc>
          <w:tcPr>
            <w:tcW w:w="603" w:type="dxa"/>
            <w:textDirection w:val="btLr"/>
            <w:vAlign w:val="center"/>
          </w:tcPr>
          <w:p w14:paraId="1A4607DC"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3 avohoitopotilaan </w:t>
            </w:r>
            <w:r w:rsidR="00EC54EC" w:rsidRPr="009D1D28">
              <w:rPr>
                <w:b/>
                <w:bCs/>
                <w:color w:val="000000"/>
                <w:sz w:val="24"/>
                <w:szCs w:val="24"/>
              </w:rPr>
              <w:t>lääkemääräysmerkintä</w:t>
            </w:r>
          </w:p>
        </w:tc>
        <w:tc>
          <w:tcPr>
            <w:tcW w:w="602" w:type="dxa"/>
            <w:shd w:val="clear" w:color="auto" w:fill="auto"/>
            <w:noWrap/>
            <w:textDirection w:val="btLr"/>
            <w:vAlign w:val="center"/>
          </w:tcPr>
          <w:p w14:paraId="0BA8478F"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4 </w:t>
            </w:r>
            <w:r w:rsidR="007510A4" w:rsidRPr="008B1DAC">
              <w:rPr>
                <w:b/>
                <w:bCs/>
                <w:color w:val="000000"/>
                <w:sz w:val="24"/>
                <w:szCs w:val="24"/>
              </w:rPr>
              <w:t>lääkejakelulistan mukainen lääkkeen antokirjausmerkintä</w:t>
            </w:r>
          </w:p>
        </w:tc>
        <w:tc>
          <w:tcPr>
            <w:tcW w:w="602" w:type="dxa"/>
            <w:textDirection w:val="btLr"/>
            <w:vAlign w:val="center"/>
          </w:tcPr>
          <w:p w14:paraId="51CDFB1C" w14:textId="77777777" w:rsidR="00EC54EC" w:rsidRPr="007510A4" w:rsidRDefault="00EC54EC" w:rsidP="00DB00A5">
            <w:pPr>
              <w:ind w:left="113"/>
              <w:rPr>
                <w:b/>
              </w:rPr>
            </w:pPr>
            <w:r>
              <w:rPr>
                <w:b/>
                <w:bCs/>
                <w:color w:val="000000"/>
                <w:sz w:val="24"/>
                <w:szCs w:val="24"/>
              </w:rPr>
              <w:t xml:space="preserve">5 </w:t>
            </w:r>
            <w:r w:rsidR="007510A4" w:rsidRPr="00321FD1">
              <w:rPr>
                <w:b/>
                <w:bCs/>
                <w:color w:val="000000"/>
                <w:sz w:val="24"/>
                <w:szCs w:val="24"/>
              </w:rPr>
              <w:t>antokertakohtainen lääkkeen antokirjausmerkintä</w:t>
            </w:r>
          </w:p>
        </w:tc>
        <w:tc>
          <w:tcPr>
            <w:tcW w:w="603" w:type="dxa"/>
            <w:shd w:val="clear" w:color="auto" w:fill="auto"/>
            <w:noWrap/>
            <w:textDirection w:val="btLr"/>
            <w:vAlign w:val="center"/>
          </w:tcPr>
          <w:p w14:paraId="662749EB"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6 </w:t>
            </w:r>
            <w:r w:rsidR="00EC54EC" w:rsidRPr="009D1D28">
              <w:rPr>
                <w:b/>
                <w:bCs/>
                <w:color w:val="000000"/>
                <w:sz w:val="24"/>
                <w:szCs w:val="24"/>
              </w:rPr>
              <w:t>voimassaoleva lääk</w:t>
            </w:r>
            <w:r w:rsidR="00EC54EC">
              <w:rPr>
                <w:b/>
                <w:bCs/>
                <w:color w:val="000000"/>
                <w:sz w:val="24"/>
                <w:szCs w:val="24"/>
              </w:rPr>
              <w:t>ehoitomerkintä</w:t>
            </w:r>
          </w:p>
        </w:tc>
        <w:tc>
          <w:tcPr>
            <w:tcW w:w="602" w:type="dxa"/>
            <w:tcBorders>
              <w:bottom w:val="single" w:sz="4" w:space="0" w:color="auto"/>
            </w:tcBorders>
            <w:shd w:val="clear" w:color="auto" w:fill="FFFF00"/>
            <w:textDirection w:val="btLr"/>
            <w:vAlign w:val="center"/>
          </w:tcPr>
          <w:p w14:paraId="0C4BBA08"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7 lääkemääräys (eRec)</w:t>
            </w:r>
          </w:p>
        </w:tc>
        <w:tc>
          <w:tcPr>
            <w:tcW w:w="603" w:type="dxa"/>
            <w:tcBorders>
              <w:bottom w:val="single" w:sz="4" w:space="0" w:color="auto"/>
            </w:tcBorders>
            <w:shd w:val="clear" w:color="auto" w:fill="FFFF00"/>
            <w:textDirection w:val="btLr"/>
            <w:vAlign w:val="center"/>
          </w:tcPr>
          <w:p w14:paraId="502C6978" w14:textId="77777777" w:rsidR="00EC54EC" w:rsidRPr="009D1D28" w:rsidRDefault="00DB00A5" w:rsidP="00DB00A5">
            <w:pPr>
              <w:rPr>
                <w:b/>
                <w:bCs/>
                <w:color w:val="000000"/>
                <w:sz w:val="24"/>
                <w:szCs w:val="24"/>
              </w:rPr>
            </w:pPr>
            <w:r>
              <w:rPr>
                <w:b/>
                <w:bCs/>
                <w:color w:val="000000"/>
                <w:sz w:val="24"/>
                <w:szCs w:val="24"/>
              </w:rPr>
              <w:t xml:space="preserve"> </w:t>
            </w:r>
            <w:r w:rsidR="00EC54EC">
              <w:rPr>
                <w:b/>
                <w:bCs/>
                <w:color w:val="000000"/>
                <w:sz w:val="24"/>
                <w:szCs w:val="24"/>
              </w:rPr>
              <w:t xml:space="preserve">8 lääkemääräyksen </w:t>
            </w:r>
            <w:r w:rsidR="00EC54EC" w:rsidRPr="009D1D28">
              <w:rPr>
                <w:b/>
                <w:bCs/>
                <w:color w:val="000000"/>
                <w:sz w:val="24"/>
                <w:szCs w:val="24"/>
              </w:rPr>
              <w:t>toimitus</w:t>
            </w:r>
            <w:r w:rsidR="00EC54EC">
              <w:rPr>
                <w:b/>
                <w:bCs/>
                <w:color w:val="000000"/>
                <w:sz w:val="24"/>
                <w:szCs w:val="24"/>
              </w:rPr>
              <w:t xml:space="preserve"> (eRec)</w:t>
            </w:r>
          </w:p>
        </w:tc>
      </w:tr>
      <w:tr w:rsidR="00EC54EC" w14:paraId="2D75A2A3" w14:textId="77777777" w:rsidTr="00F244A0">
        <w:trPr>
          <w:trHeight w:val="547"/>
        </w:trPr>
        <w:tc>
          <w:tcPr>
            <w:tcW w:w="436" w:type="dxa"/>
          </w:tcPr>
          <w:p w14:paraId="20011B94" w14:textId="77777777" w:rsidR="00EC54EC" w:rsidRDefault="000E547E" w:rsidP="00C87691">
            <w:pPr>
              <w:jc w:val="center"/>
              <w:rPr>
                <w:color w:val="000000"/>
                <w:sz w:val="24"/>
                <w:szCs w:val="24"/>
              </w:rPr>
            </w:pPr>
            <w:r>
              <w:rPr>
                <w:color w:val="000000"/>
                <w:sz w:val="24"/>
                <w:szCs w:val="24"/>
              </w:rPr>
              <w:t>1</w:t>
            </w:r>
          </w:p>
        </w:tc>
        <w:tc>
          <w:tcPr>
            <w:tcW w:w="4252" w:type="dxa"/>
            <w:shd w:val="clear" w:color="auto" w:fill="auto"/>
            <w:noWrap/>
          </w:tcPr>
          <w:p w14:paraId="658BCD29" w14:textId="77777777" w:rsidR="00EC54EC" w:rsidRDefault="00EC54EC" w:rsidP="00F3423C">
            <w:pPr>
              <w:rPr>
                <w:color w:val="000000"/>
                <w:sz w:val="24"/>
                <w:szCs w:val="24"/>
              </w:rPr>
            </w:pPr>
            <w:r>
              <w:rPr>
                <w:color w:val="000000"/>
                <w:sz w:val="24"/>
                <w:szCs w:val="24"/>
              </w:rPr>
              <w:t>1.2.246.537.6.12.2002.126.145</w:t>
            </w:r>
          </w:p>
        </w:tc>
        <w:tc>
          <w:tcPr>
            <w:tcW w:w="4111" w:type="dxa"/>
            <w:shd w:val="clear" w:color="auto" w:fill="auto"/>
          </w:tcPr>
          <w:p w14:paraId="3F4A9A47" w14:textId="77777777" w:rsidR="00EC54EC" w:rsidRDefault="00EC54EC" w:rsidP="00F3423C">
            <w:pPr>
              <w:rPr>
                <w:color w:val="000000"/>
                <w:sz w:val="24"/>
                <w:szCs w:val="24"/>
              </w:rPr>
            </w:pPr>
            <w:r>
              <w:rPr>
                <w:color w:val="000000"/>
                <w:sz w:val="24"/>
                <w:szCs w:val="24"/>
              </w:rPr>
              <w:t>linkitys näyttömuotoon</w:t>
            </w:r>
          </w:p>
        </w:tc>
        <w:tc>
          <w:tcPr>
            <w:tcW w:w="602" w:type="dxa"/>
          </w:tcPr>
          <w:p w14:paraId="2C0D5D5A" w14:textId="77777777" w:rsidR="00EC54EC"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17C30B15" w14:textId="77777777" w:rsidR="00EC54EC" w:rsidRDefault="00EC54EC" w:rsidP="00F3423C">
            <w:pPr>
              <w:jc w:val="center"/>
              <w:rPr>
                <w:b/>
                <w:bCs/>
                <w:color w:val="000000"/>
                <w:sz w:val="24"/>
                <w:szCs w:val="24"/>
              </w:rPr>
            </w:pPr>
            <w:r>
              <w:rPr>
                <w:b/>
                <w:bCs/>
                <w:color w:val="000000"/>
                <w:sz w:val="24"/>
                <w:szCs w:val="24"/>
              </w:rPr>
              <w:t>x</w:t>
            </w:r>
          </w:p>
        </w:tc>
        <w:tc>
          <w:tcPr>
            <w:tcW w:w="603" w:type="dxa"/>
          </w:tcPr>
          <w:p w14:paraId="308CDFC0" w14:textId="77777777" w:rsidR="00EC54EC"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2770884B"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tcPr>
          <w:p w14:paraId="232959EC"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shd w:val="clear" w:color="auto" w:fill="auto"/>
            <w:noWrap/>
          </w:tcPr>
          <w:p w14:paraId="046B80D0"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tcPr>
          <w:p w14:paraId="2B396961" w14:textId="77777777" w:rsidR="00EC54EC" w:rsidRDefault="00EC54EC" w:rsidP="0090672D">
            <w:pPr>
              <w:jc w:val="center"/>
              <w:rPr>
                <w:b/>
                <w:bCs/>
                <w:color w:val="000000"/>
                <w:sz w:val="24"/>
                <w:szCs w:val="24"/>
              </w:rPr>
            </w:pPr>
          </w:p>
        </w:tc>
        <w:tc>
          <w:tcPr>
            <w:tcW w:w="603" w:type="dxa"/>
            <w:shd w:val="clear" w:color="auto" w:fill="auto"/>
          </w:tcPr>
          <w:p w14:paraId="548C8275" w14:textId="77777777" w:rsidR="00EC54EC" w:rsidRPr="009D1D28" w:rsidRDefault="00EC54EC" w:rsidP="0090672D">
            <w:pPr>
              <w:jc w:val="center"/>
              <w:rPr>
                <w:b/>
                <w:bCs/>
                <w:color w:val="000000"/>
                <w:sz w:val="24"/>
                <w:szCs w:val="24"/>
              </w:rPr>
            </w:pPr>
          </w:p>
        </w:tc>
      </w:tr>
      <w:tr w:rsidR="00EC54EC" w14:paraId="34C7D2AC" w14:textId="77777777" w:rsidTr="00F244A0">
        <w:trPr>
          <w:trHeight w:val="547"/>
        </w:trPr>
        <w:tc>
          <w:tcPr>
            <w:tcW w:w="436" w:type="dxa"/>
          </w:tcPr>
          <w:p w14:paraId="14ED22C8" w14:textId="77777777" w:rsidR="00EC54EC" w:rsidRDefault="000E547E" w:rsidP="00C87691">
            <w:pPr>
              <w:jc w:val="center"/>
              <w:rPr>
                <w:color w:val="000000"/>
                <w:sz w:val="24"/>
                <w:szCs w:val="24"/>
              </w:rPr>
            </w:pPr>
            <w:r>
              <w:rPr>
                <w:color w:val="000000"/>
                <w:sz w:val="24"/>
                <w:szCs w:val="24"/>
              </w:rPr>
              <w:t>2</w:t>
            </w:r>
          </w:p>
        </w:tc>
        <w:tc>
          <w:tcPr>
            <w:tcW w:w="4252" w:type="dxa"/>
            <w:shd w:val="clear" w:color="auto" w:fill="auto"/>
            <w:noWrap/>
          </w:tcPr>
          <w:p w14:paraId="685C04C8"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83</w:t>
            </w:r>
          </w:p>
        </w:tc>
        <w:tc>
          <w:tcPr>
            <w:tcW w:w="4111" w:type="dxa"/>
            <w:shd w:val="clear" w:color="auto" w:fill="auto"/>
          </w:tcPr>
          <w:p w14:paraId="2D305A5A" w14:textId="77777777" w:rsidR="00EC54EC" w:rsidRPr="009D1D28" w:rsidRDefault="00EC54EC" w:rsidP="00F3423C">
            <w:pPr>
              <w:rPr>
                <w:color w:val="000000"/>
                <w:sz w:val="24"/>
                <w:szCs w:val="24"/>
              </w:rPr>
            </w:pPr>
            <w:r>
              <w:rPr>
                <w:color w:val="000000"/>
                <w:sz w:val="24"/>
                <w:szCs w:val="24"/>
              </w:rPr>
              <w:t>l</w:t>
            </w:r>
            <w:r w:rsidRPr="009D1D28">
              <w:rPr>
                <w:color w:val="000000"/>
                <w:sz w:val="24"/>
                <w:szCs w:val="24"/>
              </w:rPr>
              <w:t>ääkevalmisteen ja pakkauksien tiedot</w:t>
            </w:r>
          </w:p>
        </w:tc>
        <w:tc>
          <w:tcPr>
            <w:tcW w:w="602" w:type="dxa"/>
          </w:tcPr>
          <w:p w14:paraId="3307058A" w14:textId="77777777" w:rsidR="00EC54EC" w:rsidRDefault="00EC54EC" w:rsidP="00F3423C">
            <w:pPr>
              <w:jc w:val="center"/>
              <w:rPr>
                <w:b/>
                <w:bCs/>
                <w:color w:val="000000"/>
                <w:sz w:val="24"/>
                <w:szCs w:val="24"/>
              </w:rPr>
            </w:pPr>
          </w:p>
        </w:tc>
        <w:tc>
          <w:tcPr>
            <w:tcW w:w="602" w:type="dxa"/>
            <w:shd w:val="clear" w:color="auto" w:fill="auto"/>
            <w:noWrap/>
          </w:tcPr>
          <w:p w14:paraId="2F6C469E"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67DDD9D0"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44F9E62A" w14:textId="77777777" w:rsidR="00EC54EC" w:rsidRPr="009D1D28" w:rsidRDefault="00EC54EC" w:rsidP="00F3423C">
            <w:pPr>
              <w:jc w:val="center"/>
              <w:rPr>
                <w:b/>
                <w:bCs/>
                <w:color w:val="000000"/>
                <w:sz w:val="24"/>
                <w:szCs w:val="24"/>
              </w:rPr>
            </w:pPr>
            <w:r>
              <w:rPr>
                <w:b/>
                <w:bCs/>
                <w:color w:val="000000"/>
                <w:sz w:val="24"/>
                <w:szCs w:val="24"/>
              </w:rPr>
              <w:t>x/l</w:t>
            </w:r>
            <w:r w:rsidRPr="009D1D28">
              <w:rPr>
                <w:b/>
                <w:bCs/>
                <w:color w:val="000000"/>
                <w:sz w:val="24"/>
                <w:szCs w:val="24"/>
              </w:rPr>
              <w:t> </w:t>
            </w:r>
          </w:p>
        </w:tc>
        <w:tc>
          <w:tcPr>
            <w:tcW w:w="602" w:type="dxa"/>
          </w:tcPr>
          <w:p w14:paraId="41FFBEC9" w14:textId="77777777" w:rsidR="00EC54EC" w:rsidRPr="009D1D28" w:rsidRDefault="00EC54EC" w:rsidP="00F3423C">
            <w:pPr>
              <w:jc w:val="center"/>
              <w:rPr>
                <w:b/>
                <w:bCs/>
                <w:color w:val="000000"/>
                <w:sz w:val="24"/>
                <w:szCs w:val="24"/>
              </w:rPr>
            </w:pPr>
            <w:r>
              <w:rPr>
                <w:b/>
                <w:bCs/>
                <w:color w:val="000000"/>
                <w:sz w:val="24"/>
                <w:szCs w:val="24"/>
              </w:rPr>
              <w:t>x/l</w:t>
            </w:r>
            <w:r w:rsidRPr="009D1D28">
              <w:rPr>
                <w:b/>
                <w:bCs/>
                <w:color w:val="000000"/>
                <w:sz w:val="24"/>
                <w:szCs w:val="24"/>
              </w:rPr>
              <w:t>  </w:t>
            </w:r>
          </w:p>
        </w:tc>
        <w:tc>
          <w:tcPr>
            <w:tcW w:w="603" w:type="dxa"/>
            <w:shd w:val="clear" w:color="auto" w:fill="auto"/>
            <w:noWrap/>
          </w:tcPr>
          <w:p w14:paraId="0B470395"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3E612772"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303322B9"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323F0B28" w14:textId="77777777" w:rsidTr="00F244A0">
        <w:trPr>
          <w:trHeight w:val="548"/>
        </w:trPr>
        <w:tc>
          <w:tcPr>
            <w:tcW w:w="436" w:type="dxa"/>
          </w:tcPr>
          <w:p w14:paraId="70E9E48D" w14:textId="77777777" w:rsidR="00EC54EC" w:rsidRDefault="000E547E" w:rsidP="00C87691">
            <w:pPr>
              <w:jc w:val="center"/>
              <w:rPr>
                <w:color w:val="000000"/>
                <w:sz w:val="24"/>
                <w:szCs w:val="24"/>
              </w:rPr>
            </w:pPr>
            <w:r>
              <w:rPr>
                <w:color w:val="000000"/>
                <w:sz w:val="24"/>
                <w:szCs w:val="24"/>
              </w:rPr>
              <w:t>3</w:t>
            </w:r>
          </w:p>
        </w:tc>
        <w:tc>
          <w:tcPr>
            <w:tcW w:w="4252" w:type="dxa"/>
            <w:shd w:val="clear" w:color="auto" w:fill="auto"/>
            <w:noWrap/>
          </w:tcPr>
          <w:p w14:paraId="57F1EDC8" w14:textId="77777777" w:rsidR="00EC54EC" w:rsidRPr="009D1D28" w:rsidRDefault="00EC54EC" w:rsidP="00F3423C">
            <w:pPr>
              <w:rPr>
                <w:color w:val="000000"/>
                <w:sz w:val="24"/>
                <w:szCs w:val="24"/>
              </w:rPr>
            </w:pPr>
            <w:r>
              <w:rPr>
                <w:color w:val="000000"/>
                <w:sz w:val="24"/>
                <w:szCs w:val="24"/>
              </w:rPr>
              <w:t>1.2.246.537.6.12.2002.126</w:t>
            </w:r>
            <w:r w:rsidR="00923FCC">
              <w:rPr>
                <w:color w:val="000000"/>
                <w:sz w:val="24"/>
                <w:szCs w:val="24"/>
              </w:rPr>
              <w:t>.</w:t>
            </w:r>
            <w:r w:rsidRPr="009D1D28">
              <w:rPr>
                <w:color w:val="000000"/>
                <w:sz w:val="24"/>
                <w:szCs w:val="24"/>
              </w:rPr>
              <w:t>4</w:t>
            </w:r>
          </w:p>
        </w:tc>
        <w:tc>
          <w:tcPr>
            <w:tcW w:w="4111" w:type="dxa"/>
            <w:shd w:val="clear" w:color="auto" w:fill="auto"/>
          </w:tcPr>
          <w:p w14:paraId="773BF588" w14:textId="77777777" w:rsidR="00EC54EC" w:rsidRPr="009D1D28" w:rsidRDefault="00EC54EC" w:rsidP="00F3423C">
            <w:pPr>
              <w:rPr>
                <w:color w:val="000000"/>
                <w:sz w:val="24"/>
                <w:szCs w:val="24"/>
              </w:rPr>
            </w:pPr>
            <w:r>
              <w:rPr>
                <w:color w:val="000000"/>
                <w:sz w:val="24"/>
                <w:szCs w:val="24"/>
              </w:rPr>
              <w:t>l</w:t>
            </w:r>
            <w:r w:rsidRPr="009D1D28">
              <w:rPr>
                <w:color w:val="000000"/>
                <w:sz w:val="24"/>
                <w:szCs w:val="24"/>
              </w:rPr>
              <w:t>ääkkeen vaikuttava</w:t>
            </w:r>
            <w:r>
              <w:rPr>
                <w:color w:val="000000"/>
                <w:sz w:val="24"/>
                <w:szCs w:val="24"/>
              </w:rPr>
              <w:t>t</w:t>
            </w:r>
            <w:r w:rsidRPr="009D1D28">
              <w:rPr>
                <w:color w:val="000000"/>
                <w:sz w:val="24"/>
                <w:szCs w:val="24"/>
              </w:rPr>
              <w:t xml:space="preserve"> aine</w:t>
            </w:r>
            <w:r>
              <w:rPr>
                <w:color w:val="000000"/>
                <w:sz w:val="24"/>
                <w:szCs w:val="24"/>
              </w:rPr>
              <w:t>osat</w:t>
            </w:r>
          </w:p>
        </w:tc>
        <w:tc>
          <w:tcPr>
            <w:tcW w:w="602" w:type="dxa"/>
          </w:tcPr>
          <w:p w14:paraId="5247677A" w14:textId="77777777" w:rsidR="00EC54EC" w:rsidRDefault="00EC54EC" w:rsidP="00F3423C">
            <w:pPr>
              <w:jc w:val="center"/>
              <w:rPr>
                <w:b/>
                <w:bCs/>
                <w:color w:val="000000"/>
                <w:sz w:val="24"/>
                <w:szCs w:val="24"/>
              </w:rPr>
            </w:pPr>
          </w:p>
        </w:tc>
        <w:tc>
          <w:tcPr>
            <w:tcW w:w="602" w:type="dxa"/>
            <w:shd w:val="clear" w:color="auto" w:fill="auto"/>
            <w:noWrap/>
          </w:tcPr>
          <w:p w14:paraId="1859A3F1"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41F30840"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239065D4"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759F430A"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79DBCC58"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003B3399"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7A373026" w14:textId="77777777" w:rsidR="00EC54EC" w:rsidRPr="009D1D28" w:rsidRDefault="00EC54EC" w:rsidP="0090672D">
            <w:pPr>
              <w:jc w:val="center"/>
              <w:rPr>
                <w:b/>
                <w:bCs/>
                <w:color w:val="000000"/>
                <w:sz w:val="24"/>
                <w:szCs w:val="24"/>
              </w:rPr>
            </w:pPr>
            <w:r w:rsidRPr="009D1D28">
              <w:rPr>
                <w:b/>
                <w:bCs/>
                <w:color w:val="000000"/>
                <w:sz w:val="24"/>
                <w:szCs w:val="24"/>
              </w:rPr>
              <w:t>x</w:t>
            </w:r>
          </w:p>
        </w:tc>
      </w:tr>
      <w:tr w:rsidR="00EC54EC" w14:paraId="4D5D960B" w14:textId="77777777" w:rsidTr="00F244A0">
        <w:trPr>
          <w:trHeight w:val="548"/>
        </w:trPr>
        <w:tc>
          <w:tcPr>
            <w:tcW w:w="436" w:type="dxa"/>
          </w:tcPr>
          <w:p w14:paraId="379BCE3B" w14:textId="77777777" w:rsidR="00EC54EC" w:rsidRDefault="000E547E" w:rsidP="00C87691">
            <w:pPr>
              <w:jc w:val="center"/>
              <w:rPr>
                <w:color w:val="000000"/>
                <w:sz w:val="24"/>
                <w:szCs w:val="24"/>
              </w:rPr>
            </w:pPr>
            <w:r>
              <w:rPr>
                <w:color w:val="000000"/>
                <w:sz w:val="24"/>
                <w:szCs w:val="24"/>
              </w:rPr>
              <w:t>4</w:t>
            </w:r>
          </w:p>
        </w:tc>
        <w:tc>
          <w:tcPr>
            <w:tcW w:w="4252" w:type="dxa"/>
            <w:shd w:val="clear" w:color="auto" w:fill="auto"/>
            <w:noWrap/>
          </w:tcPr>
          <w:p w14:paraId="6F4378F5"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10</w:t>
            </w:r>
          </w:p>
        </w:tc>
        <w:tc>
          <w:tcPr>
            <w:tcW w:w="4111" w:type="dxa"/>
            <w:shd w:val="clear" w:color="auto" w:fill="auto"/>
          </w:tcPr>
          <w:p w14:paraId="0A8452CE" w14:textId="77777777" w:rsidR="00EC54EC" w:rsidRPr="009D1D28" w:rsidRDefault="00EC54EC" w:rsidP="00F3423C">
            <w:pPr>
              <w:rPr>
                <w:color w:val="000000"/>
                <w:sz w:val="24"/>
                <w:szCs w:val="24"/>
              </w:rPr>
            </w:pPr>
            <w:r>
              <w:rPr>
                <w:color w:val="000000"/>
                <w:sz w:val="24"/>
                <w:szCs w:val="24"/>
              </w:rPr>
              <w:t xml:space="preserve">lääkkeen muut </w:t>
            </w:r>
            <w:r w:rsidRPr="009D1D28">
              <w:rPr>
                <w:color w:val="000000"/>
                <w:sz w:val="24"/>
                <w:szCs w:val="24"/>
              </w:rPr>
              <w:t>aineosat</w:t>
            </w:r>
          </w:p>
        </w:tc>
        <w:tc>
          <w:tcPr>
            <w:tcW w:w="602" w:type="dxa"/>
          </w:tcPr>
          <w:p w14:paraId="11696FCC" w14:textId="77777777" w:rsidR="00EC54EC" w:rsidRDefault="00EC54EC" w:rsidP="00F3423C">
            <w:pPr>
              <w:jc w:val="center"/>
              <w:rPr>
                <w:b/>
                <w:bCs/>
                <w:color w:val="000000"/>
                <w:sz w:val="24"/>
                <w:szCs w:val="24"/>
              </w:rPr>
            </w:pPr>
          </w:p>
        </w:tc>
        <w:tc>
          <w:tcPr>
            <w:tcW w:w="602" w:type="dxa"/>
            <w:shd w:val="clear" w:color="auto" w:fill="auto"/>
            <w:noWrap/>
          </w:tcPr>
          <w:p w14:paraId="14F2991D" w14:textId="77777777" w:rsidR="00EC54EC" w:rsidRPr="009D1D28" w:rsidRDefault="00EC54EC" w:rsidP="00F3423C">
            <w:pPr>
              <w:jc w:val="center"/>
              <w:rPr>
                <w:b/>
                <w:bCs/>
                <w:color w:val="000000"/>
                <w:sz w:val="24"/>
                <w:szCs w:val="24"/>
              </w:rPr>
            </w:pPr>
            <w:r>
              <w:rPr>
                <w:b/>
                <w:bCs/>
                <w:color w:val="000000"/>
                <w:sz w:val="24"/>
                <w:szCs w:val="24"/>
              </w:rPr>
              <w:t>o</w:t>
            </w:r>
          </w:p>
        </w:tc>
        <w:tc>
          <w:tcPr>
            <w:tcW w:w="603" w:type="dxa"/>
          </w:tcPr>
          <w:p w14:paraId="39E8A342" w14:textId="77777777" w:rsidR="00EC54EC" w:rsidRPr="009D1D28" w:rsidRDefault="00EC54EC" w:rsidP="00F3423C">
            <w:pPr>
              <w:jc w:val="center"/>
              <w:rPr>
                <w:b/>
                <w:bCs/>
                <w:color w:val="000000"/>
                <w:sz w:val="24"/>
                <w:szCs w:val="24"/>
              </w:rPr>
            </w:pPr>
            <w:r>
              <w:rPr>
                <w:b/>
                <w:bCs/>
                <w:color w:val="000000"/>
                <w:sz w:val="24"/>
                <w:szCs w:val="24"/>
              </w:rPr>
              <w:t>o</w:t>
            </w:r>
          </w:p>
        </w:tc>
        <w:tc>
          <w:tcPr>
            <w:tcW w:w="602" w:type="dxa"/>
            <w:shd w:val="clear" w:color="auto" w:fill="auto"/>
            <w:noWrap/>
          </w:tcPr>
          <w:p w14:paraId="2CCBFDE2"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28D797F3"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71ED1EBD" w14:textId="77777777" w:rsidR="00EC54EC" w:rsidRPr="009D1D28" w:rsidRDefault="00EC54EC" w:rsidP="00F3423C">
            <w:pPr>
              <w:jc w:val="center"/>
              <w:rPr>
                <w:b/>
                <w:bCs/>
                <w:color w:val="000000"/>
                <w:sz w:val="24"/>
                <w:szCs w:val="24"/>
              </w:rPr>
            </w:pPr>
            <w:r w:rsidRPr="009D1D28">
              <w:rPr>
                <w:b/>
                <w:bCs/>
                <w:color w:val="000000"/>
                <w:sz w:val="24"/>
                <w:szCs w:val="24"/>
              </w:rPr>
              <w:t>o</w:t>
            </w:r>
          </w:p>
        </w:tc>
        <w:tc>
          <w:tcPr>
            <w:tcW w:w="602" w:type="dxa"/>
            <w:shd w:val="clear" w:color="auto" w:fill="FFFF00"/>
          </w:tcPr>
          <w:p w14:paraId="30C13438" w14:textId="77777777" w:rsidR="00EC54EC" w:rsidRPr="009D1D28" w:rsidRDefault="00EC54EC" w:rsidP="0090672D">
            <w:pPr>
              <w:jc w:val="center"/>
              <w:rPr>
                <w:b/>
                <w:bCs/>
                <w:color w:val="000000"/>
                <w:sz w:val="24"/>
                <w:szCs w:val="24"/>
              </w:rPr>
            </w:pPr>
            <w:r>
              <w:rPr>
                <w:b/>
                <w:bCs/>
                <w:color w:val="000000"/>
                <w:sz w:val="24"/>
                <w:szCs w:val="24"/>
              </w:rPr>
              <w:t>o</w:t>
            </w:r>
          </w:p>
        </w:tc>
        <w:tc>
          <w:tcPr>
            <w:tcW w:w="603" w:type="dxa"/>
            <w:shd w:val="clear" w:color="auto" w:fill="FFFF00"/>
          </w:tcPr>
          <w:p w14:paraId="7EFD100C" w14:textId="77777777" w:rsidR="00EC54EC" w:rsidRPr="009D1D28" w:rsidRDefault="00EC54EC" w:rsidP="0090672D">
            <w:pPr>
              <w:jc w:val="center"/>
              <w:rPr>
                <w:b/>
                <w:bCs/>
                <w:color w:val="000000"/>
                <w:sz w:val="24"/>
                <w:szCs w:val="24"/>
              </w:rPr>
            </w:pPr>
            <w:r w:rsidRPr="009D1D28">
              <w:rPr>
                <w:b/>
                <w:bCs/>
                <w:color w:val="000000"/>
                <w:sz w:val="24"/>
                <w:szCs w:val="24"/>
              </w:rPr>
              <w:t>o</w:t>
            </w:r>
          </w:p>
        </w:tc>
      </w:tr>
      <w:tr w:rsidR="00EC54EC" w14:paraId="1F2D7ABF" w14:textId="77777777" w:rsidTr="00F244A0">
        <w:trPr>
          <w:trHeight w:val="548"/>
        </w:trPr>
        <w:tc>
          <w:tcPr>
            <w:tcW w:w="436" w:type="dxa"/>
          </w:tcPr>
          <w:p w14:paraId="1A51FD3D" w14:textId="77777777" w:rsidR="00EC54EC" w:rsidRDefault="000E547E" w:rsidP="00C87691">
            <w:pPr>
              <w:jc w:val="center"/>
              <w:rPr>
                <w:color w:val="000000"/>
                <w:sz w:val="24"/>
                <w:szCs w:val="24"/>
              </w:rPr>
            </w:pPr>
            <w:r>
              <w:rPr>
                <w:color w:val="000000"/>
                <w:sz w:val="24"/>
                <w:szCs w:val="24"/>
              </w:rPr>
              <w:t>5</w:t>
            </w:r>
          </w:p>
        </w:tc>
        <w:tc>
          <w:tcPr>
            <w:tcW w:w="4252" w:type="dxa"/>
            <w:shd w:val="clear" w:color="auto" w:fill="auto"/>
            <w:noWrap/>
          </w:tcPr>
          <w:p w14:paraId="566CCD73"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32</w:t>
            </w:r>
          </w:p>
        </w:tc>
        <w:tc>
          <w:tcPr>
            <w:tcW w:w="4111" w:type="dxa"/>
            <w:shd w:val="clear" w:color="auto" w:fill="auto"/>
          </w:tcPr>
          <w:p w14:paraId="271288C6" w14:textId="77777777" w:rsidR="00EC54EC" w:rsidRPr="009D1D28" w:rsidRDefault="00EC54EC" w:rsidP="00F3423C">
            <w:pPr>
              <w:rPr>
                <w:color w:val="000000"/>
                <w:sz w:val="24"/>
                <w:szCs w:val="24"/>
              </w:rPr>
            </w:pPr>
            <w:r>
              <w:rPr>
                <w:color w:val="000000"/>
                <w:sz w:val="24"/>
                <w:szCs w:val="24"/>
              </w:rPr>
              <w:t>a</w:t>
            </w:r>
            <w:r w:rsidRPr="009D1D28">
              <w:rPr>
                <w:color w:val="000000"/>
                <w:sz w:val="24"/>
                <w:szCs w:val="24"/>
              </w:rPr>
              <w:t>nnososio ja jatko-osiot</w:t>
            </w:r>
          </w:p>
        </w:tc>
        <w:tc>
          <w:tcPr>
            <w:tcW w:w="602" w:type="dxa"/>
          </w:tcPr>
          <w:p w14:paraId="0D15DF29" w14:textId="77777777" w:rsidR="00EC54EC" w:rsidRDefault="00EC54EC" w:rsidP="00F3423C">
            <w:pPr>
              <w:jc w:val="center"/>
              <w:rPr>
                <w:b/>
                <w:bCs/>
                <w:color w:val="000000"/>
                <w:sz w:val="24"/>
                <w:szCs w:val="24"/>
              </w:rPr>
            </w:pPr>
          </w:p>
        </w:tc>
        <w:tc>
          <w:tcPr>
            <w:tcW w:w="602" w:type="dxa"/>
            <w:shd w:val="clear" w:color="auto" w:fill="auto"/>
            <w:noWrap/>
          </w:tcPr>
          <w:p w14:paraId="1B1EE976"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0BEF04E0"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6B9AB0E8" w14:textId="77777777" w:rsidR="00EC54EC" w:rsidRPr="009D1D28" w:rsidRDefault="00EC54EC" w:rsidP="00F3423C">
            <w:pPr>
              <w:jc w:val="center"/>
              <w:rPr>
                <w:b/>
                <w:bCs/>
                <w:color w:val="000000"/>
                <w:sz w:val="24"/>
                <w:szCs w:val="24"/>
              </w:rPr>
            </w:pPr>
            <w:r w:rsidRPr="009D1D28">
              <w:rPr>
                <w:b/>
                <w:bCs/>
                <w:color w:val="000000"/>
                <w:sz w:val="24"/>
                <w:szCs w:val="24"/>
              </w:rPr>
              <w:t> </w:t>
            </w:r>
            <w:r>
              <w:rPr>
                <w:b/>
                <w:bCs/>
                <w:color w:val="000000"/>
                <w:sz w:val="24"/>
                <w:szCs w:val="24"/>
              </w:rPr>
              <w:t>x/l</w:t>
            </w:r>
            <w:r w:rsidRPr="009D1D28">
              <w:rPr>
                <w:b/>
                <w:bCs/>
                <w:color w:val="000000"/>
                <w:sz w:val="24"/>
                <w:szCs w:val="24"/>
              </w:rPr>
              <w:t> </w:t>
            </w:r>
          </w:p>
        </w:tc>
        <w:tc>
          <w:tcPr>
            <w:tcW w:w="602" w:type="dxa"/>
          </w:tcPr>
          <w:p w14:paraId="2881A294" w14:textId="77777777" w:rsidR="00EC54EC" w:rsidRPr="009D1D28" w:rsidRDefault="00EC54EC" w:rsidP="00F3423C">
            <w:pPr>
              <w:jc w:val="center"/>
              <w:rPr>
                <w:b/>
                <w:bCs/>
                <w:color w:val="000000"/>
                <w:sz w:val="24"/>
                <w:szCs w:val="24"/>
              </w:rPr>
            </w:pPr>
            <w:r w:rsidRPr="009D1D28">
              <w:rPr>
                <w:b/>
                <w:bCs/>
                <w:color w:val="000000"/>
                <w:sz w:val="24"/>
                <w:szCs w:val="24"/>
              </w:rPr>
              <w:t> </w:t>
            </w:r>
            <w:r>
              <w:rPr>
                <w:b/>
                <w:bCs/>
                <w:color w:val="000000"/>
                <w:sz w:val="24"/>
                <w:szCs w:val="24"/>
              </w:rPr>
              <w:t>x/l</w:t>
            </w:r>
            <w:r w:rsidRPr="009D1D28">
              <w:rPr>
                <w:b/>
                <w:bCs/>
                <w:color w:val="000000"/>
                <w:sz w:val="24"/>
                <w:szCs w:val="24"/>
              </w:rPr>
              <w:t> </w:t>
            </w:r>
          </w:p>
        </w:tc>
        <w:tc>
          <w:tcPr>
            <w:tcW w:w="603" w:type="dxa"/>
            <w:shd w:val="clear" w:color="auto" w:fill="auto"/>
            <w:noWrap/>
          </w:tcPr>
          <w:p w14:paraId="1046C9A1"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shd w:val="clear" w:color="auto" w:fill="FFFF00"/>
          </w:tcPr>
          <w:p w14:paraId="06B1F25E"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73ABC18F"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45D38390" w14:textId="77777777" w:rsidTr="00F244A0">
        <w:trPr>
          <w:trHeight w:val="548"/>
        </w:trPr>
        <w:tc>
          <w:tcPr>
            <w:tcW w:w="436" w:type="dxa"/>
          </w:tcPr>
          <w:p w14:paraId="2ECAA52A" w14:textId="77777777" w:rsidR="00EC54EC" w:rsidRDefault="000E547E" w:rsidP="00C87691">
            <w:pPr>
              <w:jc w:val="center"/>
              <w:rPr>
                <w:color w:val="000000"/>
                <w:sz w:val="24"/>
                <w:szCs w:val="24"/>
              </w:rPr>
            </w:pPr>
            <w:r>
              <w:rPr>
                <w:color w:val="000000"/>
                <w:sz w:val="24"/>
                <w:szCs w:val="24"/>
              </w:rPr>
              <w:t>6</w:t>
            </w:r>
          </w:p>
        </w:tc>
        <w:tc>
          <w:tcPr>
            <w:tcW w:w="4252" w:type="dxa"/>
            <w:shd w:val="clear" w:color="auto" w:fill="auto"/>
            <w:noWrap/>
          </w:tcPr>
          <w:p w14:paraId="2F2F0371"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88</w:t>
            </w:r>
          </w:p>
        </w:tc>
        <w:tc>
          <w:tcPr>
            <w:tcW w:w="4111" w:type="dxa"/>
            <w:shd w:val="clear" w:color="auto" w:fill="auto"/>
          </w:tcPr>
          <w:p w14:paraId="39A3CEF5" w14:textId="77777777" w:rsidR="00EC54EC" w:rsidRPr="000401CE" w:rsidRDefault="00EC54EC" w:rsidP="00F3423C">
            <w:pPr>
              <w:rPr>
                <w:color w:val="000000"/>
                <w:sz w:val="24"/>
                <w:szCs w:val="24"/>
              </w:rPr>
            </w:pPr>
            <w:r w:rsidRPr="000401CE">
              <w:rPr>
                <w:color w:val="000000"/>
                <w:sz w:val="24"/>
                <w:szCs w:val="24"/>
              </w:rPr>
              <w:t>reseptin muut tiedot</w:t>
            </w:r>
          </w:p>
        </w:tc>
        <w:tc>
          <w:tcPr>
            <w:tcW w:w="602" w:type="dxa"/>
          </w:tcPr>
          <w:p w14:paraId="5C475CBA" w14:textId="77777777" w:rsidR="00EC54EC" w:rsidRPr="009D1D28" w:rsidRDefault="00EC54EC" w:rsidP="00F3423C">
            <w:pPr>
              <w:jc w:val="center"/>
              <w:rPr>
                <w:b/>
                <w:bCs/>
                <w:color w:val="000000"/>
                <w:sz w:val="24"/>
                <w:szCs w:val="24"/>
              </w:rPr>
            </w:pPr>
          </w:p>
        </w:tc>
        <w:tc>
          <w:tcPr>
            <w:tcW w:w="602" w:type="dxa"/>
            <w:shd w:val="clear" w:color="auto" w:fill="auto"/>
            <w:noWrap/>
          </w:tcPr>
          <w:p w14:paraId="38BD2F9A" w14:textId="77777777" w:rsidR="00EC54EC" w:rsidRPr="009D1D28" w:rsidRDefault="00EC54EC" w:rsidP="00F3423C">
            <w:pPr>
              <w:jc w:val="center"/>
              <w:rPr>
                <w:b/>
                <w:bCs/>
                <w:color w:val="000000"/>
                <w:sz w:val="24"/>
                <w:szCs w:val="24"/>
              </w:rPr>
            </w:pPr>
            <w:r w:rsidRPr="009D1D28">
              <w:rPr>
                <w:b/>
                <w:bCs/>
                <w:color w:val="000000"/>
                <w:sz w:val="24"/>
                <w:szCs w:val="24"/>
              </w:rPr>
              <w:t xml:space="preserve"> </w:t>
            </w:r>
          </w:p>
        </w:tc>
        <w:tc>
          <w:tcPr>
            <w:tcW w:w="603" w:type="dxa"/>
          </w:tcPr>
          <w:p w14:paraId="4CD7ED3A" w14:textId="77777777" w:rsidR="00EC54EC" w:rsidRPr="009D1D28" w:rsidRDefault="00EC54EC" w:rsidP="00F3423C">
            <w:pPr>
              <w:jc w:val="center"/>
              <w:rPr>
                <w:b/>
                <w:bCs/>
                <w:color w:val="000000"/>
                <w:sz w:val="24"/>
                <w:szCs w:val="24"/>
              </w:rPr>
            </w:pPr>
            <w:r>
              <w:rPr>
                <w:b/>
                <w:bCs/>
                <w:color w:val="000000"/>
                <w:sz w:val="24"/>
                <w:szCs w:val="24"/>
              </w:rPr>
              <w:t>x</w:t>
            </w:r>
            <w:r w:rsidRPr="009D1D28">
              <w:rPr>
                <w:b/>
                <w:bCs/>
                <w:color w:val="000000"/>
                <w:sz w:val="24"/>
                <w:szCs w:val="24"/>
              </w:rPr>
              <w:t xml:space="preserve"> </w:t>
            </w:r>
          </w:p>
        </w:tc>
        <w:tc>
          <w:tcPr>
            <w:tcW w:w="602" w:type="dxa"/>
            <w:shd w:val="clear" w:color="auto" w:fill="auto"/>
            <w:noWrap/>
          </w:tcPr>
          <w:p w14:paraId="12B4B273"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392E9A3A"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4BDF829A" w14:textId="77777777" w:rsidR="00EC54EC" w:rsidRPr="009D1D28" w:rsidRDefault="00EC54EC" w:rsidP="00F3423C">
            <w:pPr>
              <w:jc w:val="center"/>
              <w:rPr>
                <w:b/>
                <w:bCs/>
                <w:color w:val="000000"/>
                <w:sz w:val="24"/>
                <w:szCs w:val="24"/>
              </w:rPr>
            </w:pPr>
            <w:r>
              <w:rPr>
                <w:b/>
                <w:bCs/>
                <w:color w:val="000000"/>
                <w:sz w:val="24"/>
                <w:szCs w:val="24"/>
              </w:rPr>
              <w:t>o</w:t>
            </w:r>
          </w:p>
        </w:tc>
        <w:tc>
          <w:tcPr>
            <w:tcW w:w="602" w:type="dxa"/>
            <w:shd w:val="clear" w:color="auto" w:fill="FFFF00"/>
          </w:tcPr>
          <w:p w14:paraId="58A23E7D" w14:textId="77777777" w:rsidR="00EC54EC" w:rsidRPr="009D1D28" w:rsidRDefault="00EC54EC" w:rsidP="0090672D">
            <w:pPr>
              <w:jc w:val="center"/>
              <w:rPr>
                <w:b/>
                <w:bCs/>
                <w:color w:val="000000"/>
                <w:sz w:val="24"/>
                <w:szCs w:val="24"/>
              </w:rPr>
            </w:pPr>
            <w:r>
              <w:rPr>
                <w:b/>
                <w:bCs/>
                <w:color w:val="000000"/>
                <w:sz w:val="24"/>
                <w:szCs w:val="24"/>
              </w:rPr>
              <w:t>x</w:t>
            </w:r>
          </w:p>
        </w:tc>
        <w:tc>
          <w:tcPr>
            <w:tcW w:w="603" w:type="dxa"/>
            <w:shd w:val="clear" w:color="auto" w:fill="FFFF00"/>
          </w:tcPr>
          <w:p w14:paraId="63441481"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36B946B9" w14:textId="77777777" w:rsidTr="00F244A0">
        <w:trPr>
          <w:trHeight w:val="548"/>
        </w:trPr>
        <w:tc>
          <w:tcPr>
            <w:tcW w:w="436" w:type="dxa"/>
          </w:tcPr>
          <w:p w14:paraId="5E6AF7F6" w14:textId="77777777" w:rsidR="00EC54EC" w:rsidRDefault="000E547E" w:rsidP="00C87691">
            <w:pPr>
              <w:jc w:val="center"/>
              <w:rPr>
                <w:color w:val="000000"/>
                <w:sz w:val="24"/>
                <w:szCs w:val="24"/>
              </w:rPr>
            </w:pPr>
            <w:r>
              <w:rPr>
                <w:color w:val="000000"/>
                <w:sz w:val="24"/>
                <w:szCs w:val="24"/>
              </w:rPr>
              <w:t>7</w:t>
            </w:r>
          </w:p>
        </w:tc>
        <w:tc>
          <w:tcPr>
            <w:tcW w:w="4252" w:type="dxa"/>
            <w:shd w:val="clear" w:color="auto" w:fill="auto"/>
            <w:noWrap/>
          </w:tcPr>
          <w:p w14:paraId="48B7919A" w14:textId="77777777" w:rsidR="00EC54EC" w:rsidRPr="009D1D28" w:rsidRDefault="00EC54EC" w:rsidP="00F3423C">
            <w:pPr>
              <w:rPr>
                <w:color w:val="000000"/>
                <w:sz w:val="24"/>
                <w:szCs w:val="24"/>
              </w:rPr>
            </w:pPr>
            <w:r>
              <w:rPr>
                <w:color w:val="000000"/>
                <w:sz w:val="24"/>
                <w:szCs w:val="24"/>
              </w:rPr>
              <w:t>1.2.246.537.6.12.2002.126.144</w:t>
            </w:r>
          </w:p>
        </w:tc>
        <w:tc>
          <w:tcPr>
            <w:tcW w:w="4111" w:type="dxa"/>
            <w:shd w:val="clear" w:color="auto" w:fill="auto"/>
          </w:tcPr>
          <w:p w14:paraId="455996BD" w14:textId="77777777" w:rsidR="00EC54EC" w:rsidRPr="000401CE" w:rsidRDefault="00EC54EC" w:rsidP="00F3423C">
            <w:pPr>
              <w:rPr>
                <w:color w:val="000000"/>
                <w:sz w:val="24"/>
                <w:szCs w:val="24"/>
              </w:rPr>
            </w:pPr>
            <w:r w:rsidRPr="000401CE">
              <w:rPr>
                <w:color w:val="000000"/>
                <w:sz w:val="24"/>
                <w:szCs w:val="24"/>
              </w:rPr>
              <w:t>osasto</w:t>
            </w:r>
            <w:r w:rsidR="00694BCA">
              <w:rPr>
                <w:color w:val="000000"/>
                <w:sz w:val="24"/>
                <w:szCs w:val="24"/>
              </w:rPr>
              <w:t>hoito</w:t>
            </w:r>
            <w:r w:rsidRPr="000401CE">
              <w:rPr>
                <w:color w:val="000000"/>
                <w:sz w:val="24"/>
                <w:szCs w:val="24"/>
              </w:rPr>
              <w:t>lääkityksen annososio</w:t>
            </w:r>
          </w:p>
        </w:tc>
        <w:tc>
          <w:tcPr>
            <w:tcW w:w="602" w:type="dxa"/>
          </w:tcPr>
          <w:p w14:paraId="18F8A9AD" w14:textId="77777777" w:rsidR="00EC54EC" w:rsidRDefault="00EC54EC" w:rsidP="00F3423C">
            <w:pPr>
              <w:jc w:val="center"/>
              <w:rPr>
                <w:b/>
                <w:bCs/>
                <w:color w:val="000000"/>
                <w:sz w:val="24"/>
                <w:szCs w:val="24"/>
              </w:rPr>
            </w:pPr>
          </w:p>
        </w:tc>
        <w:tc>
          <w:tcPr>
            <w:tcW w:w="602" w:type="dxa"/>
            <w:shd w:val="clear" w:color="auto" w:fill="auto"/>
            <w:noWrap/>
          </w:tcPr>
          <w:p w14:paraId="16922399"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7F6C5E93" w14:textId="77777777" w:rsidR="00EC54EC" w:rsidRPr="009D1D28" w:rsidRDefault="00EC54EC" w:rsidP="00F3423C">
            <w:pPr>
              <w:jc w:val="center"/>
              <w:rPr>
                <w:b/>
                <w:bCs/>
                <w:color w:val="000000"/>
                <w:sz w:val="24"/>
                <w:szCs w:val="24"/>
              </w:rPr>
            </w:pPr>
          </w:p>
        </w:tc>
        <w:tc>
          <w:tcPr>
            <w:tcW w:w="602" w:type="dxa"/>
            <w:shd w:val="clear" w:color="auto" w:fill="auto"/>
            <w:noWrap/>
          </w:tcPr>
          <w:p w14:paraId="7B751DDE"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5707C036"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5F65CD7A"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5F88B6CE"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1AD9F5D9"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5900CC4D" w14:textId="77777777" w:rsidTr="00F244A0">
        <w:trPr>
          <w:trHeight w:val="548"/>
        </w:trPr>
        <w:tc>
          <w:tcPr>
            <w:tcW w:w="436" w:type="dxa"/>
          </w:tcPr>
          <w:p w14:paraId="7CDAE638" w14:textId="77777777" w:rsidR="00EC54EC" w:rsidRDefault="000E547E" w:rsidP="00C87691">
            <w:pPr>
              <w:jc w:val="center"/>
              <w:rPr>
                <w:color w:val="000000"/>
                <w:sz w:val="24"/>
                <w:szCs w:val="24"/>
              </w:rPr>
            </w:pPr>
            <w:r>
              <w:rPr>
                <w:color w:val="000000"/>
                <w:sz w:val="24"/>
                <w:szCs w:val="24"/>
              </w:rPr>
              <w:t>8</w:t>
            </w:r>
          </w:p>
        </w:tc>
        <w:tc>
          <w:tcPr>
            <w:tcW w:w="4252" w:type="dxa"/>
            <w:shd w:val="clear" w:color="auto" w:fill="auto"/>
            <w:noWrap/>
          </w:tcPr>
          <w:p w14:paraId="74BEE954" w14:textId="77777777" w:rsidR="00EC54EC" w:rsidRPr="009D1D28" w:rsidRDefault="00EC54EC" w:rsidP="00F3423C">
            <w:pPr>
              <w:rPr>
                <w:color w:val="000000"/>
                <w:sz w:val="24"/>
                <w:szCs w:val="24"/>
              </w:rPr>
            </w:pPr>
            <w:r>
              <w:rPr>
                <w:color w:val="000000"/>
                <w:sz w:val="24"/>
                <w:szCs w:val="24"/>
              </w:rPr>
              <w:t>1.2.246.537.6.12.2002.126.</w:t>
            </w:r>
            <w:r w:rsidRPr="009D1D28">
              <w:rPr>
                <w:color w:val="000000"/>
                <w:sz w:val="24"/>
                <w:szCs w:val="24"/>
              </w:rPr>
              <w:t>84</w:t>
            </w:r>
          </w:p>
        </w:tc>
        <w:tc>
          <w:tcPr>
            <w:tcW w:w="4111" w:type="dxa"/>
            <w:shd w:val="clear" w:color="auto" w:fill="auto"/>
          </w:tcPr>
          <w:p w14:paraId="5B0A2670" w14:textId="77777777" w:rsidR="00EC54EC" w:rsidRPr="000401CE" w:rsidRDefault="00EC54EC" w:rsidP="00F3423C">
            <w:pPr>
              <w:rPr>
                <w:color w:val="000000"/>
                <w:sz w:val="24"/>
                <w:szCs w:val="24"/>
              </w:rPr>
            </w:pPr>
            <w:r w:rsidRPr="000401CE">
              <w:rPr>
                <w:color w:val="000000"/>
                <w:sz w:val="24"/>
                <w:szCs w:val="24"/>
              </w:rPr>
              <w:t>lääkityksen muut tiedot</w:t>
            </w:r>
          </w:p>
        </w:tc>
        <w:tc>
          <w:tcPr>
            <w:tcW w:w="602" w:type="dxa"/>
          </w:tcPr>
          <w:p w14:paraId="2F717852" w14:textId="77777777" w:rsidR="00EC54EC" w:rsidRDefault="00EC54EC" w:rsidP="00F3423C">
            <w:pPr>
              <w:jc w:val="center"/>
              <w:rPr>
                <w:b/>
                <w:bCs/>
                <w:color w:val="000000"/>
                <w:sz w:val="24"/>
                <w:szCs w:val="24"/>
              </w:rPr>
            </w:pPr>
          </w:p>
        </w:tc>
        <w:tc>
          <w:tcPr>
            <w:tcW w:w="602" w:type="dxa"/>
            <w:shd w:val="clear" w:color="auto" w:fill="auto"/>
            <w:noWrap/>
          </w:tcPr>
          <w:p w14:paraId="2F21AF44"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tcPr>
          <w:p w14:paraId="3A4D9680"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shd w:val="clear" w:color="auto" w:fill="auto"/>
            <w:noWrap/>
          </w:tcPr>
          <w:p w14:paraId="4D937B53"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2DEEFC4A"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shd w:val="clear" w:color="auto" w:fill="auto"/>
            <w:noWrap/>
          </w:tcPr>
          <w:p w14:paraId="44517441"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03E5C57F"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20D6517C"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38FEBD64" w14:textId="77777777" w:rsidTr="00F244A0">
        <w:trPr>
          <w:trHeight w:val="548"/>
        </w:trPr>
        <w:tc>
          <w:tcPr>
            <w:tcW w:w="436" w:type="dxa"/>
          </w:tcPr>
          <w:p w14:paraId="0EAA800A" w14:textId="77777777" w:rsidR="00EC54EC" w:rsidRDefault="000E547E" w:rsidP="00C87691">
            <w:pPr>
              <w:jc w:val="center"/>
              <w:rPr>
                <w:color w:val="000000"/>
                <w:sz w:val="24"/>
                <w:szCs w:val="24"/>
              </w:rPr>
            </w:pPr>
            <w:r>
              <w:rPr>
                <w:color w:val="000000"/>
                <w:sz w:val="24"/>
                <w:szCs w:val="24"/>
              </w:rPr>
              <w:t>9</w:t>
            </w:r>
          </w:p>
        </w:tc>
        <w:tc>
          <w:tcPr>
            <w:tcW w:w="4252" w:type="dxa"/>
            <w:shd w:val="clear" w:color="auto" w:fill="auto"/>
            <w:noWrap/>
          </w:tcPr>
          <w:p w14:paraId="3DFEBFD9" w14:textId="77777777" w:rsidR="00EC54EC" w:rsidRPr="009D1D28" w:rsidRDefault="00EC54EC" w:rsidP="00F3423C">
            <w:pPr>
              <w:rPr>
                <w:color w:val="000000"/>
                <w:sz w:val="24"/>
                <w:szCs w:val="24"/>
              </w:rPr>
            </w:pPr>
            <w:r>
              <w:rPr>
                <w:color w:val="000000"/>
                <w:sz w:val="24"/>
                <w:szCs w:val="24"/>
              </w:rPr>
              <w:t>1.2.246.537.6.12.2002.126.140</w:t>
            </w:r>
          </w:p>
        </w:tc>
        <w:tc>
          <w:tcPr>
            <w:tcW w:w="4111" w:type="dxa"/>
            <w:shd w:val="clear" w:color="auto" w:fill="auto"/>
          </w:tcPr>
          <w:p w14:paraId="7112B4DB" w14:textId="77777777" w:rsidR="00EC54EC" w:rsidRPr="000401CE" w:rsidRDefault="00694BCA" w:rsidP="00F3423C">
            <w:pPr>
              <w:rPr>
                <w:color w:val="000000"/>
                <w:sz w:val="24"/>
                <w:szCs w:val="24"/>
              </w:rPr>
            </w:pPr>
            <w:r>
              <w:rPr>
                <w:color w:val="000000"/>
                <w:sz w:val="24"/>
                <w:szCs w:val="24"/>
              </w:rPr>
              <w:t>lääkejakelulistan mukais</w:t>
            </w:r>
            <w:r w:rsidRPr="00694BCA">
              <w:rPr>
                <w:color w:val="000000"/>
                <w:sz w:val="24"/>
                <w:szCs w:val="24"/>
              </w:rPr>
              <w:t>en lääkkeen antokirjausmerkin</w:t>
            </w:r>
            <w:r>
              <w:rPr>
                <w:color w:val="000000"/>
                <w:sz w:val="24"/>
                <w:szCs w:val="24"/>
              </w:rPr>
              <w:t>nän tiedot</w:t>
            </w:r>
          </w:p>
        </w:tc>
        <w:tc>
          <w:tcPr>
            <w:tcW w:w="602" w:type="dxa"/>
          </w:tcPr>
          <w:p w14:paraId="75B12B45" w14:textId="77777777" w:rsidR="00EC54EC" w:rsidRPr="009D1D28" w:rsidRDefault="00EC54EC" w:rsidP="00F3423C">
            <w:pPr>
              <w:jc w:val="center"/>
              <w:rPr>
                <w:b/>
                <w:bCs/>
                <w:color w:val="000000"/>
                <w:sz w:val="24"/>
                <w:szCs w:val="24"/>
              </w:rPr>
            </w:pPr>
          </w:p>
        </w:tc>
        <w:tc>
          <w:tcPr>
            <w:tcW w:w="602" w:type="dxa"/>
            <w:shd w:val="clear" w:color="auto" w:fill="auto"/>
            <w:noWrap/>
          </w:tcPr>
          <w:p w14:paraId="28D5DDB2"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tcPr>
          <w:p w14:paraId="2FA6B13C"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shd w:val="clear" w:color="auto" w:fill="auto"/>
            <w:noWrap/>
          </w:tcPr>
          <w:p w14:paraId="28EA0DC9"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2" w:type="dxa"/>
          </w:tcPr>
          <w:p w14:paraId="361F9A55" w14:textId="77777777" w:rsidR="00EC54EC" w:rsidRPr="009D1D28" w:rsidRDefault="00EC54EC" w:rsidP="00F3423C">
            <w:pPr>
              <w:jc w:val="center"/>
              <w:rPr>
                <w:b/>
                <w:bCs/>
                <w:color w:val="000000"/>
                <w:sz w:val="24"/>
                <w:szCs w:val="24"/>
              </w:rPr>
            </w:pPr>
          </w:p>
        </w:tc>
        <w:tc>
          <w:tcPr>
            <w:tcW w:w="603" w:type="dxa"/>
            <w:shd w:val="clear" w:color="auto" w:fill="auto"/>
            <w:noWrap/>
          </w:tcPr>
          <w:p w14:paraId="75707F33"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77CCBCF0"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0479354F"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5DF789A8" w14:textId="77777777" w:rsidTr="00F244A0">
        <w:trPr>
          <w:trHeight w:val="548"/>
        </w:trPr>
        <w:tc>
          <w:tcPr>
            <w:tcW w:w="436" w:type="dxa"/>
          </w:tcPr>
          <w:p w14:paraId="1FB466D1" w14:textId="77777777" w:rsidR="00EC54EC" w:rsidRDefault="000E547E" w:rsidP="00C87691">
            <w:pPr>
              <w:jc w:val="center"/>
              <w:rPr>
                <w:color w:val="000000"/>
                <w:sz w:val="24"/>
                <w:szCs w:val="24"/>
              </w:rPr>
            </w:pPr>
            <w:r>
              <w:rPr>
                <w:color w:val="000000"/>
                <w:sz w:val="24"/>
                <w:szCs w:val="24"/>
              </w:rPr>
              <w:t>10</w:t>
            </w:r>
          </w:p>
        </w:tc>
        <w:tc>
          <w:tcPr>
            <w:tcW w:w="4252" w:type="dxa"/>
            <w:shd w:val="clear" w:color="auto" w:fill="auto"/>
            <w:noWrap/>
          </w:tcPr>
          <w:p w14:paraId="66D93052" w14:textId="77777777" w:rsidR="00EC54EC" w:rsidRPr="009D1D28" w:rsidRDefault="00EC54EC" w:rsidP="00F3423C">
            <w:pPr>
              <w:rPr>
                <w:color w:val="000000"/>
                <w:sz w:val="24"/>
                <w:szCs w:val="24"/>
              </w:rPr>
            </w:pPr>
            <w:r>
              <w:rPr>
                <w:color w:val="000000"/>
                <w:sz w:val="24"/>
                <w:szCs w:val="24"/>
              </w:rPr>
              <w:t>1.2.246.537.6.12.2002.126.141</w:t>
            </w:r>
          </w:p>
        </w:tc>
        <w:tc>
          <w:tcPr>
            <w:tcW w:w="4111" w:type="dxa"/>
            <w:shd w:val="clear" w:color="auto" w:fill="auto"/>
          </w:tcPr>
          <w:p w14:paraId="351FB62C" w14:textId="77777777" w:rsidR="00EC54EC" w:rsidRPr="000401CE" w:rsidRDefault="00006B33" w:rsidP="00F3423C">
            <w:pPr>
              <w:rPr>
                <w:color w:val="000000"/>
                <w:sz w:val="24"/>
                <w:szCs w:val="24"/>
              </w:rPr>
            </w:pPr>
            <w:r>
              <w:rPr>
                <w:color w:val="000000"/>
                <w:sz w:val="24"/>
                <w:szCs w:val="24"/>
              </w:rPr>
              <w:t>antokertakohtais</w:t>
            </w:r>
            <w:r w:rsidRPr="00006B33">
              <w:rPr>
                <w:color w:val="000000"/>
                <w:sz w:val="24"/>
                <w:szCs w:val="24"/>
              </w:rPr>
              <w:t>en lääkkeen antokirjausmerkin</w:t>
            </w:r>
            <w:r>
              <w:rPr>
                <w:color w:val="000000"/>
                <w:sz w:val="24"/>
                <w:szCs w:val="24"/>
              </w:rPr>
              <w:t>nän tiedot</w:t>
            </w:r>
          </w:p>
        </w:tc>
        <w:tc>
          <w:tcPr>
            <w:tcW w:w="602" w:type="dxa"/>
          </w:tcPr>
          <w:p w14:paraId="1C9C7D8B" w14:textId="77777777" w:rsidR="00EC54EC" w:rsidRPr="009D1D28" w:rsidRDefault="00EC54EC" w:rsidP="00F3423C">
            <w:pPr>
              <w:jc w:val="center"/>
              <w:rPr>
                <w:b/>
                <w:bCs/>
                <w:color w:val="000000"/>
                <w:sz w:val="24"/>
                <w:szCs w:val="24"/>
              </w:rPr>
            </w:pPr>
          </w:p>
        </w:tc>
        <w:tc>
          <w:tcPr>
            <w:tcW w:w="602" w:type="dxa"/>
            <w:shd w:val="clear" w:color="auto" w:fill="auto"/>
            <w:noWrap/>
          </w:tcPr>
          <w:p w14:paraId="3A8902E1"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3" w:type="dxa"/>
          </w:tcPr>
          <w:p w14:paraId="35405339"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shd w:val="clear" w:color="auto" w:fill="auto"/>
            <w:noWrap/>
          </w:tcPr>
          <w:p w14:paraId="7FC5713E" w14:textId="77777777" w:rsidR="00EC54EC" w:rsidRPr="009D1D28" w:rsidRDefault="00EC54EC" w:rsidP="00F3423C">
            <w:pPr>
              <w:jc w:val="center"/>
              <w:rPr>
                <w:b/>
                <w:bCs/>
                <w:color w:val="000000"/>
                <w:sz w:val="24"/>
                <w:szCs w:val="24"/>
              </w:rPr>
            </w:pPr>
          </w:p>
        </w:tc>
        <w:tc>
          <w:tcPr>
            <w:tcW w:w="602" w:type="dxa"/>
          </w:tcPr>
          <w:p w14:paraId="549658EC" w14:textId="77777777" w:rsidR="00EC54EC" w:rsidRPr="009D1D28" w:rsidRDefault="00EC54EC" w:rsidP="00F3423C">
            <w:pPr>
              <w:jc w:val="center"/>
              <w:rPr>
                <w:b/>
                <w:bCs/>
                <w:color w:val="000000"/>
                <w:sz w:val="24"/>
                <w:szCs w:val="24"/>
              </w:rPr>
            </w:pPr>
            <w:r w:rsidRPr="009D1D28">
              <w:rPr>
                <w:b/>
                <w:bCs/>
                <w:color w:val="000000"/>
                <w:sz w:val="24"/>
                <w:szCs w:val="24"/>
              </w:rPr>
              <w:t>x</w:t>
            </w:r>
          </w:p>
        </w:tc>
        <w:tc>
          <w:tcPr>
            <w:tcW w:w="603" w:type="dxa"/>
            <w:shd w:val="clear" w:color="auto" w:fill="auto"/>
            <w:noWrap/>
          </w:tcPr>
          <w:p w14:paraId="26DE4A40" w14:textId="77777777" w:rsidR="00EC54EC" w:rsidRPr="009D1D28" w:rsidRDefault="00EC54EC" w:rsidP="00F3423C">
            <w:pPr>
              <w:jc w:val="center"/>
              <w:rPr>
                <w:b/>
                <w:bCs/>
                <w:color w:val="000000"/>
                <w:sz w:val="24"/>
                <w:szCs w:val="24"/>
              </w:rPr>
            </w:pPr>
            <w:r w:rsidRPr="009D1D28">
              <w:rPr>
                <w:b/>
                <w:bCs/>
                <w:color w:val="000000"/>
                <w:sz w:val="24"/>
                <w:szCs w:val="24"/>
              </w:rPr>
              <w:t> </w:t>
            </w:r>
          </w:p>
        </w:tc>
        <w:tc>
          <w:tcPr>
            <w:tcW w:w="602" w:type="dxa"/>
          </w:tcPr>
          <w:p w14:paraId="38D33E09" w14:textId="77777777" w:rsidR="00EC54EC" w:rsidRPr="009D1D28" w:rsidRDefault="00EC54EC" w:rsidP="0090672D">
            <w:pPr>
              <w:jc w:val="center"/>
              <w:rPr>
                <w:b/>
                <w:bCs/>
                <w:color w:val="000000"/>
                <w:sz w:val="24"/>
                <w:szCs w:val="24"/>
              </w:rPr>
            </w:pPr>
            <w:r w:rsidRPr="009D1D28">
              <w:rPr>
                <w:b/>
                <w:bCs/>
                <w:color w:val="000000"/>
                <w:sz w:val="24"/>
                <w:szCs w:val="24"/>
              </w:rPr>
              <w:t> </w:t>
            </w:r>
          </w:p>
        </w:tc>
        <w:tc>
          <w:tcPr>
            <w:tcW w:w="603" w:type="dxa"/>
          </w:tcPr>
          <w:p w14:paraId="1AFFAF5F" w14:textId="77777777" w:rsidR="00EC54EC" w:rsidRPr="009D1D28" w:rsidRDefault="00EC54EC" w:rsidP="0090672D">
            <w:pPr>
              <w:jc w:val="center"/>
              <w:rPr>
                <w:b/>
                <w:bCs/>
                <w:color w:val="000000"/>
                <w:sz w:val="24"/>
                <w:szCs w:val="24"/>
              </w:rPr>
            </w:pPr>
            <w:r w:rsidRPr="009D1D28">
              <w:rPr>
                <w:b/>
                <w:bCs/>
                <w:color w:val="000000"/>
                <w:sz w:val="24"/>
                <w:szCs w:val="24"/>
              </w:rPr>
              <w:t> </w:t>
            </w:r>
          </w:p>
        </w:tc>
      </w:tr>
      <w:tr w:rsidR="00EC54EC" w14:paraId="4BED6A9C" w14:textId="77777777" w:rsidTr="00F244A0">
        <w:trPr>
          <w:trHeight w:val="548"/>
        </w:trPr>
        <w:tc>
          <w:tcPr>
            <w:tcW w:w="436" w:type="dxa"/>
          </w:tcPr>
          <w:p w14:paraId="7C68CA12" w14:textId="77777777" w:rsidR="00EC54EC" w:rsidRDefault="000E547E" w:rsidP="00C87691">
            <w:pPr>
              <w:jc w:val="center"/>
              <w:rPr>
                <w:color w:val="000000"/>
                <w:sz w:val="24"/>
                <w:szCs w:val="24"/>
              </w:rPr>
            </w:pPr>
            <w:r>
              <w:rPr>
                <w:color w:val="000000"/>
                <w:sz w:val="24"/>
                <w:szCs w:val="24"/>
              </w:rPr>
              <w:t>11</w:t>
            </w:r>
          </w:p>
        </w:tc>
        <w:tc>
          <w:tcPr>
            <w:tcW w:w="4252" w:type="dxa"/>
            <w:shd w:val="clear" w:color="auto" w:fill="auto"/>
            <w:noWrap/>
          </w:tcPr>
          <w:p w14:paraId="5B1CFEC9" w14:textId="77777777" w:rsidR="00EC54EC" w:rsidRDefault="00EC54EC" w:rsidP="00F3423C">
            <w:pPr>
              <w:rPr>
                <w:color w:val="000000"/>
                <w:sz w:val="24"/>
                <w:szCs w:val="24"/>
              </w:rPr>
            </w:pPr>
            <w:r>
              <w:rPr>
                <w:color w:val="000000"/>
                <w:sz w:val="24"/>
                <w:szCs w:val="24"/>
              </w:rPr>
              <w:t>1.2.246.537.6.12.999.2003.16</w:t>
            </w:r>
          </w:p>
        </w:tc>
        <w:tc>
          <w:tcPr>
            <w:tcW w:w="4111" w:type="dxa"/>
            <w:shd w:val="clear" w:color="auto" w:fill="auto"/>
          </w:tcPr>
          <w:p w14:paraId="026754BE" w14:textId="77777777" w:rsidR="00EC54EC" w:rsidRPr="009D1D28" w:rsidRDefault="00EC54EC" w:rsidP="00F3423C">
            <w:pPr>
              <w:rPr>
                <w:color w:val="000000"/>
                <w:sz w:val="24"/>
                <w:szCs w:val="24"/>
              </w:rPr>
            </w:pPr>
            <w:r>
              <w:rPr>
                <w:color w:val="000000"/>
                <w:sz w:val="24"/>
                <w:szCs w:val="24"/>
              </w:rPr>
              <w:t>hoitotyön toiminto</w:t>
            </w:r>
          </w:p>
        </w:tc>
        <w:tc>
          <w:tcPr>
            <w:tcW w:w="602" w:type="dxa"/>
          </w:tcPr>
          <w:p w14:paraId="512AA9D4" w14:textId="77777777" w:rsidR="00EC54EC" w:rsidRPr="009D1D28" w:rsidRDefault="00EC54EC" w:rsidP="00F3423C">
            <w:pPr>
              <w:jc w:val="center"/>
              <w:rPr>
                <w:b/>
                <w:bCs/>
                <w:color w:val="000000"/>
                <w:sz w:val="24"/>
                <w:szCs w:val="24"/>
              </w:rPr>
            </w:pPr>
          </w:p>
        </w:tc>
        <w:tc>
          <w:tcPr>
            <w:tcW w:w="602" w:type="dxa"/>
            <w:shd w:val="clear" w:color="auto" w:fill="auto"/>
            <w:noWrap/>
          </w:tcPr>
          <w:p w14:paraId="6CC21BAF" w14:textId="77777777" w:rsidR="00EC54EC" w:rsidRPr="009D1D28" w:rsidRDefault="00EC54EC" w:rsidP="00F3423C">
            <w:pPr>
              <w:jc w:val="center"/>
              <w:rPr>
                <w:b/>
                <w:bCs/>
                <w:color w:val="000000"/>
                <w:sz w:val="24"/>
                <w:szCs w:val="24"/>
              </w:rPr>
            </w:pPr>
          </w:p>
        </w:tc>
        <w:tc>
          <w:tcPr>
            <w:tcW w:w="603" w:type="dxa"/>
          </w:tcPr>
          <w:p w14:paraId="6DACE81B" w14:textId="77777777" w:rsidR="00EC54EC" w:rsidRPr="009D1D28" w:rsidRDefault="00EC54EC" w:rsidP="00F3423C">
            <w:pPr>
              <w:jc w:val="center"/>
              <w:rPr>
                <w:b/>
                <w:bCs/>
                <w:color w:val="000000"/>
                <w:sz w:val="24"/>
                <w:szCs w:val="24"/>
              </w:rPr>
            </w:pPr>
          </w:p>
        </w:tc>
        <w:tc>
          <w:tcPr>
            <w:tcW w:w="602" w:type="dxa"/>
            <w:shd w:val="clear" w:color="auto" w:fill="auto"/>
            <w:noWrap/>
          </w:tcPr>
          <w:p w14:paraId="1D51446E" w14:textId="77777777" w:rsidR="00EC54EC" w:rsidRPr="009D1D28" w:rsidRDefault="00EC54EC" w:rsidP="00F3423C">
            <w:pPr>
              <w:jc w:val="center"/>
              <w:rPr>
                <w:b/>
                <w:bCs/>
                <w:color w:val="000000"/>
                <w:sz w:val="24"/>
                <w:szCs w:val="24"/>
              </w:rPr>
            </w:pPr>
            <w:r>
              <w:rPr>
                <w:b/>
                <w:bCs/>
                <w:color w:val="000000"/>
                <w:sz w:val="24"/>
                <w:szCs w:val="24"/>
              </w:rPr>
              <w:t>x</w:t>
            </w:r>
          </w:p>
        </w:tc>
        <w:tc>
          <w:tcPr>
            <w:tcW w:w="602" w:type="dxa"/>
          </w:tcPr>
          <w:p w14:paraId="51BAE3BC" w14:textId="77777777" w:rsidR="00EC54EC" w:rsidRPr="009D1D28" w:rsidRDefault="00EC54EC" w:rsidP="00F3423C">
            <w:pPr>
              <w:jc w:val="center"/>
              <w:rPr>
                <w:b/>
                <w:bCs/>
                <w:color w:val="000000"/>
                <w:sz w:val="24"/>
                <w:szCs w:val="24"/>
              </w:rPr>
            </w:pPr>
            <w:r>
              <w:rPr>
                <w:b/>
                <w:bCs/>
                <w:color w:val="000000"/>
                <w:sz w:val="24"/>
                <w:szCs w:val="24"/>
              </w:rPr>
              <w:t>x</w:t>
            </w:r>
          </w:p>
        </w:tc>
        <w:tc>
          <w:tcPr>
            <w:tcW w:w="603" w:type="dxa"/>
            <w:shd w:val="clear" w:color="auto" w:fill="auto"/>
            <w:noWrap/>
          </w:tcPr>
          <w:p w14:paraId="09BF90D8" w14:textId="77777777" w:rsidR="00EC54EC" w:rsidRPr="009D1D28" w:rsidRDefault="00EC54EC" w:rsidP="00F3423C">
            <w:pPr>
              <w:jc w:val="center"/>
              <w:rPr>
                <w:b/>
                <w:bCs/>
                <w:color w:val="000000"/>
                <w:sz w:val="24"/>
                <w:szCs w:val="24"/>
              </w:rPr>
            </w:pPr>
          </w:p>
        </w:tc>
        <w:tc>
          <w:tcPr>
            <w:tcW w:w="602" w:type="dxa"/>
          </w:tcPr>
          <w:p w14:paraId="15247760" w14:textId="77777777" w:rsidR="00EC54EC" w:rsidRPr="009D1D28" w:rsidRDefault="00EC54EC" w:rsidP="0090672D">
            <w:pPr>
              <w:jc w:val="center"/>
              <w:rPr>
                <w:b/>
                <w:bCs/>
                <w:color w:val="000000"/>
                <w:sz w:val="24"/>
                <w:szCs w:val="24"/>
              </w:rPr>
            </w:pPr>
          </w:p>
        </w:tc>
        <w:tc>
          <w:tcPr>
            <w:tcW w:w="603" w:type="dxa"/>
          </w:tcPr>
          <w:p w14:paraId="33046D9A" w14:textId="77777777" w:rsidR="00EC54EC" w:rsidRPr="009D1D28" w:rsidRDefault="00EC54EC" w:rsidP="0090672D">
            <w:pPr>
              <w:jc w:val="center"/>
              <w:rPr>
                <w:b/>
                <w:bCs/>
                <w:color w:val="000000"/>
                <w:sz w:val="24"/>
                <w:szCs w:val="24"/>
              </w:rPr>
            </w:pPr>
          </w:p>
        </w:tc>
      </w:tr>
    </w:tbl>
    <w:p w14:paraId="6E1FCF51" w14:textId="77777777" w:rsidR="00777B3F" w:rsidRDefault="00777B3F" w:rsidP="00777B3F">
      <w:pPr>
        <w:rPr>
          <w:color w:val="000000"/>
          <w:sz w:val="24"/>
        </w:rPr>
      </w:pPr>
    </w:p>
    <w:p w14:paraId="55613ECD" w14:textId="77777777" w:rsidR="002F06A7" w:rsidRDefault="002F06A7" w:rsidP="00777B3F">
      <w:pPr>
        <w:rPr>
          <w:color w:val="000000"/>
          <w:sz w:val="24"/>
        </w:rPr>
      </w:pPr>
    </w:p>
    <w:p w14:paraId="0EB3195D" w14:textId="77777777" w:rsidR="000E547E" w:rsidRDefault="00D101EC" w:rsidP="000E547E">
      <w:pPr>
        <w:pStyle w:val="Otsikko4"/>
      </w:pPr>
      <w:r>
        <w:t>L</w:t>
      </w:r>
      <w:r w:rsidR="002F06A7" w:rsidRPr="002F06A7">
        <w:t>inkitys näyttömuotoon</w:t>
      </w:r>
      <w:r w:rsidR="00393A10">
        <w:t xml:space="preserve"> - 145</w:t>
      </w:r>
    </w:p>
    <w:p w14:paraId="07E0C4ED" w14:textId="77777777" w:rsidR="000E547E" w:rsidRDefault="0096136C" w:rsidP="000E547E">
      <w:pPr>
        <w:rPr>
          <w:sz w:val="24"/>
          <w:szCs w:val="24"/>
        </w:rPr>
      </w:pPr>
      <w:r>
        <w:tab/>
      </w:r>
      <w:r w:rsidRPr="0096136C">
        <w:rPr>
          <w:sz w:val="24"/>
          <w:szCs w:val="24"/>
        </w:rPr>
        <w:t>Linkittää</w:t>
      </w:r>
      <w:r>
        <w:rPr>
          <w:sz w:val="24"/>
          <w:szCs w:val="24"/>
        </w:rPr>
        <w:t xml:space="preserve"> entry rakenteen tähän entry-rakenteeseen liittyvään näyttömuodon osaan.</w:t>
      </w:r>
    </w:p>
    <w:p w14:paraId="54EF7E28" w14:textId="77777777" w:rsidR="0096136C" w:rsidRPr="0096136C" w:rsidRDefault="0096136C" w:rsidP="000E547E">
      <w:pPr>
        <w:rPr>
          <w:sz w:val="24"/>
          <w:szCs w:val="24"/>
        </w:rPr>
      </w:pPr>
    </w:p>
    <w:p w14:paraId="02C79801"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8080"/>
          <w:highlight w:val="white"/>
        </w:rPr>
        <w:t xml:space="preserve"> lääkitysmerkinnän osio: linkitys näyttömuotoon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3E1F1F2D"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0000"/>
          <w:highlight w:val="white"/>
        </w:rPr>
        <w:t>component</w:t>
      </w:r>
      <w:r w:rsidRPr="000E547E">
        <w:rPr>
          <w:rFonts w:ascii="Arial" w:hAnsi="Arial" w:cs="Arial"/>
          <w:color w:val="0000FF"/>
          <w:highlight w:val="white"/>
        </w:rPr>
        <w:t>&gt;</w:t>
      </w:r>
    </w:p>
    <w:p w14:paraId="4AFBDFC2"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rPr>
        <w:tab/>
      </w:r>
      <w:r w:rsidRPr="000E547E">
        <w:rPr>
          <w:rFonts w:ascii="Arial" w:hAnsi="Arial" w:cs="Arial"/>
          <w:color w:val="0000FF"/>
          <w:highlight w:val="white"/>
          <w:lang w:val="en-US"/>
        </w:rPr>
        <w:t>&lt;</w:t>
      </w:r>
      <w:r w:rsidRPr="000E547E">
        <w:rPr>
          <w:rFonts w:ascii="Arial" w:hAnsi="Arial" w:cs="Arial"/>
          <w:color w:val="800000"/>
          <w:highlight w:val="white"/>
          <w:lang w:val="en-US"/>
        </w:rPr>
        <w:t>observation</w:t>
      </w:r>
      <w:r w:rsidRPr="000E547E">
        <w:rPr>
          <w:rFonts w:ascii="Arial" w:hAnsi="Arial" w:cs="Arial"/>
          <w:color w:val="FF0000"/>
          <w:highlight w:val="white"/>
          <w:lang w:val="en-US"/>
        </w:rPr>
        <w:t xml:space="preserve"> classCode</w:t>
      </w:r>
      <w:r w:rsidRPr="000E547E">
        <w:rPr>
          <w:rFonts w:ascii="Arial" w:hAnsi="Arial" w:cs="Arial"/>
          <w:color w:val="0000FF"/>
          <w:highlight w:val="white"/>
          <w:lang w:val="en-US"/>
        </w:rPr>
        <w:t>="</w:t>
      </w:r>
      <w:r w:rsidRPr="000E547E">
        <w:rPr>
          <w:rFonts w:ascii="Arial" w:hAnsi="Arial" w:cs="Arial"/>
          <w:color w:val="000000"/>
          <w:highlight w:val="white"/>
          <w:lang w:val="en-US"/>
        </w:rPr>
        <w:t>OBS</w:t>
      </w:r>
      <w:r w:rsidRPr="000E547E">
        <w:rPr>
          <w:rFonts w:ascii="Arial" w:hAnsi="Arial" w:cs="Arial"/>
          <w:color w:val="0000FF"/>
          <w:highlight w:val="white"/>
          <w:lang w:val="en-US"/>
        </w:rPr>
        <w:t>"</w:t>
      </w:r>
      <w:r w:rsidRPr="000E547E">
        <w:rPr>
          <w:rFonts w:ascii="Arial" w:hAnsi="Arial" w:cs="Arial"/>
          <w:color w:val="FF0000"/>
          <w:highlight w:val="white"/>
          <w:lang w:val="en-US"/>
        </w:rPr>
        <w:t xml:space="preserve"> moodCode</w:t>
      </w:r>
      <w:r w:rsidRPr="000E547E">
        <w:rPr>
          <w:rFonts w:ascii="Arial" w:hAnsi="Arial" w:cs="Arial"/>
          <w:color w:val="0000FF"/>
          <w:highlight w:val="white"/>
          <w:lang w:val="en-US"/>
        </w:rPr>
        <w:t>="</w:t>
      </w:r>
      <w:r w:rsidRPr="000E547E">
        <w:rPr>
          <w:rFonts w:ascii="Arial" w:hAnsi="Arial" w:cs="Arial"/>
          <w:color w:val="000000"/>
          <w:highlight w:val="white"/>
          <w:lang w:val="en-US"/>
        </w:rPr>
        <w:t>EVN</w:t>
      </w:r>
      <w:r w:rsidRPr="000E547E">
        <w:rPr>
          <w:rFonts w:ascii="Arial" w:hAnsi="Arial" w:cs="Arial"/>
          <w:color w:val="0000FF"/>
          <w:highlight w:val="white"/>
          <w:lang w:val="en-US"/>
        </w:rPr>
        <w:t>"&gt;</w:t>
      </w:r>
    </w:p>
    <w:p w14:paraId="3BC40139"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lang w:val="en-US"/>
        </w:rPr>
        <w:tab/>
      </w:r>
      <w:r w:rsidRPr="000E547E">
        <w:rPr>
          <w:rFonts w:ascii="Arial" w:hAnsi="Arial" w:cs="Arial"/>
          <w:color w:val="000000"/>
          <w:highlight w:val="white"/>
          <w:lang w:val="en-US"/>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rakennetunnus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696FC930"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templateId</w:t>
      </w:r>
      <w:r w:rsidRPr="000E547E">
        <w:rPr>
          <w:rFonts w:ascii="Arial" w:hAnsi="Arial" w:cs="Arial"/>
          <w:color w:val="FF0000"/>
          <w:highlight w:val="white"/>
        </w:rPr>
        <w:t xml:space="preserve"> root</w:t>
      </w:r>
      <w:r w:rsidRPr="000E547E">
        <w:rPr>
          <w:rFonts w:ascii="Arial" w:hAnsi="Arial" w:cs="Arial"/>
          <w:color w:val="0000FF"/>
          <w:highlight w:val="white"/>
        </w:rPr>
        <w:t>="</w:t>
      </w:r>
      <w:r w:rsidRPr="000E547E">
        <w:rPr>
          <w:rFonts w:ascii="Arial" w:hAnsi="Arial" w:cs="Arial"/>
          <w:color w:val="000000"/>
          <w:highlight w:val="white"/>
        </w:rPr>
        <w:t>1.2.246.537.6.12.2002.126.145</w:t>
      </w:r>
      <w:r w:rsidRPr="000E547E">
        <w:rPr>
          <w:rFonts w:ascii="Arial" w:hAnsi="Arial" w:cs="Arial"/>
          <w:color w:val="0000FF"/>
          <w:highlight w:val="white"/>
        </w:rPr>
        <w:t>"/&gt;</w:t>
      </w:r>
    </w:p>
    <w:p w14:paraId="00861C58"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yksilöintitunnus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33FA10A5"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id</w:t>
      </w:r>
      <w:r w:rsidRPr="000E547E">
        <w:rPr>
          <w:rFonts w:ascii="Arial" w:hAnsi="Arial" w:cs="Arial"/>
          <w:color w:val="FF0000"/>
          <w:highlight w:val="white"/>
        </w:rPr>
        <w:t xml:space="preserve"> root</w:t>
      </w:r>
      <w:r w:rsidRPr="000E547E">
        <w:rPr>
          <w:rFonts w:ascii="Arial" w:hAnsi="Arial" w:cs="Arial"/>
          <w:color w:val="0000FF"/>
          <w:highlight w:val="white"/>
        </w:rPr>
        <w:t>="</w:t>
      </w:r>
      <w:r w:rsidRPr="000E547E">
        <w:rPr>
          <w:rFonts w:ascii="Arial" w:hAnsi="Arial" w:cs="Arial"/>
          <w:color w:val="000000"/>
          <w:highlight w:val="white"/>
        </w:rPr>
        <w:t>1.2.246.10.1602257.14.2009.145.1.1.8</w:t>
      </w:r>
      <w:r w:rsidRPr="000E547E">
        <w:rPr>
          <w:rFonts w:ascii="Arial" w:hAnsi="Arial" w:cs="Arial"/>
          <w:color w:val="0000FF"/>
          <w:highlight w:val="white"/>
        </w:rPr>
        <w:t>"/&gt;</w:t>
      </w:r>
    </w:p>
    <w:p w14:paraId="1B5D5805" w14:textId="77777777" w:rsidR="000E547E" w:rsidRPr="000E547E" w:rsidRDefault="000E547E"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lääkitysmerkinnän rakenteen osion rakennetunnus </w:t>
      </w:r>
      <w:r w:rsidRPr="000E547E">
        <w:rPr>
          <w:rFonts w:ascii="Arial" w:hAnsi="Arial" w:cs="Arial"/>
          <w:color w:val="0000FF"/>
          <w:highlight w:val="white"/>
        </w:rPr>
        <w:t>--&gt;</w:t>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r w:rsidR="0087679D">
        <w:rPr>
          <w:rFonts w:ascii="Arial" w:hAnsi="Arial" w:cs="Arial"/>
          <w:color w:val="000000"/>
          <w:highlight w:val="white"/>
        </w:rPr>
        <w:tab/>
      </w:r>
    </w:p>
    <w:p w14:paraId="67068122" w14:textId="77777777" w:rsidR="00F961CD" w:rsidRDefault="000E547E"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FF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code</w:t>
      </w:r>
      <w:r w:rsidRPr="000E547E">
        <w:rPr>
          <w:rFonts w:ascii="Arial" w:hAnsi="Arial" w:cs="Arial"/>
          <w:color w:val="FF0000"/>
          <w:highlight w:val="white"/>
        </w:rPr>
        <w:t xml:space="preserve"> code</w:t>
      </w:r>
      <w:r w:rsidRPr="000E547E">
        <w:rPr>
          <w:rFonts w:ascii="Arial" w:hAnsi="Arial" w:cs="Arial"/>
          <w:color w:val="0000FF"/>
          <w:highlight w:val="white"/>
        </w:rPr>
        <w:t>="</w:t>
      </w:r>
      <w:r w:rsidRPr="000E547E">
        <w:rPr>
          <w:rFonts w:ascii="Arial" w:hAnsi="Arial" w:cs="Arial"/>
          <w:color w:val="000000"/>
          <w:highlight w:val="white"/>
        </w:rPr>
        <w:t>145</w:t>
      </w:r>
      <w:r w:rsidRPr="000E547E">
        <w:rPr>
          <w:rFonts w:ascii="Arial" w:hAnsi="Arial" w:cs="Arial"/>
          <w:color w:val="0000FF"/>
          <w:highlight w:val="white"/>
        </w:rPr>
        <w:t>"</w:t>
      </w:r>
      <w:r w:rsidRPr="000E547E">
        <w:rPr>
          <w:rFonts w:ascii="Arial" w:hAnsi="Arial" w:cs="Arial"/>
          <w:color w:val="FF0000"/>
          <w:highlight w:val="white"/>
        </w:rPr>
        <w:t xml:space="preserve"> codeSystem</w:t>
      </w:r>
      <w:r w:rsidRPr="000E547E">
        <w:rPr>
          <w:rFonts w:ascii="Arial" w:hAnsi="Arial" w:cs="Arial"/>
          <w:color w:val="0000FF"/>
          <w:highlight w:val="white"/>
        </w:rPr>
        <w:t>="</w:t>
      </w:r>
      <w:r w:rsidRPr="000E547E">
        <w:rPr>
          <w:rFonts w:ascii="Arial" w:hAnsi="Arial" w:cs="Arial"/>
          <w:color w:val="000000"/>
          <w:highlight w:val="white"/>
        </w:rPr>
        <w:t>1.2.246.537.6.12.2002.126</w:t>
      </w:r>
      <w:r w:rsidRPr="000E547E">
        <w:rPr>
          <w:rFonts w:ascii="Arial" w:hAnsi="Arial" w:cs="Arial"/>
          <w:color w:val="0000FF"/>
          <w:highlight w:val="white"/>
        </w:rPr>
        <w:t>"</w:t>
      </w:r>
      <w:r w:rsidRPr="000E547E">
        <w:rPr>
          <w:rFonts w:ascii="Arial" w:hAnsi="Arial" w:cs="Arial"/>
          <w:color w:val="FF0000"/>
          <w:highlight w:val="white"/>
        </w:rPr>
        <w:t xml:space="preserve"> codeSystemName</w:t>
      </w:r>
      <w:r w:rsidRPr="000E547E">
        <w:rPr>
          <w:rFonts w:ascii="Arial" w:hAnsi="Arial" w:cs="Arial"/>
          <w:color w:val="0000FF"/>
          <w:highlight w:val="white"/>
        </w:rPr>
        <w:t>="</w:t>
      </w:r>
      <w:r w:rsidRPr="000E547E">
        <w:rPr>
          <w:rFonts w:ascii="Arial" w:hAnsi="Arial" w:cs="Arial"/>
          <w:color w:val="000000"/>
          <w:highlight w:val="white"/>
        </w:rPr>
        <w:t>Lääkityslista</w:t>
      </w:r>
      <w:r w:rsidRPr="000E547E">
        <w:rPr>
          <w:rFonts w:ascii="Arial" w:hAnsi="Arial" w:cs="Arial"/>
          <w:color w:val="0000FF"/>
          <w:highlight w:val="white"/>
        </w:rPr>
        <w:t>"</w:t>
      </w:r>
      <w:r w:rsidRPr="000E547E">
        <w:rPr>
          <w:rFonts w:ascii="Arial" w:hAnsi="Arial" w:cs="Arial"/>
          <w:color w:val="FF0000"/>
          <w:highlight w:val="white"/>
        </w:rPr>
        <w:t xml:space="preserve"> </w:t>
      </w:r>
    </w:p>
    <w:p w14:paraId="7F94D837" w14:textId="77777777" w:rsidR="000E547E" w:rsidRPr="000E547E" w:rsidRDefault="00F961CD"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0E547E" w:rsidRPr="000E547E">
        <w:rPr>
          <w:rFonts w:ascii="Arial" w:hAnsi="Arial" w:cs="Arial"/>
          <w:color w:val="FF0000"/>
          <w:highlight w:val="white"/>
        </w:rPr>
        <w:t>displayName</w:t>
      </w:r>
      <w:r w:rsidR="000E547E" w:rsidRPr="000E547E">
        <w:rPr>
          <w:rFonts w:ascii="Arial" w:hAnsi="Arial" w:cs="Arial"/>
          <w:color w:val="0000FF"/>
          <w:highlight w:val="white"/>
        </w:rPr>
        <w:t>="</w:t>
      </w:r>
      <w:r w:rsidR="000E547E" w:rsidRPr="000E547E">
        <w:rPr>
          <w:rFonts w:ascii="Arial" w:hAnsi="Arial" w:cs="Arial"/>
          <w:color w:val="000000"/>
          <w:highlight w:val="white"/>
        </w:rPr>
        <w:t>Linkki näyttömuotoon</w:t>
      </w:r>
      <w:r w:rsidR="000E547E" w:rsidRPr="000E547E">
        <w:rPr>
          <w:rFonts w:ascii="Arial" w:hAnsi="Arial" w:cs="Arial"/>
          <w:color w:val="0000FF"/>
          <w:highlight w:val="white"/>
        </w:rPr>
        <w:t>"/&gt;</w:t>
      </w:r>
    </w:p>
    <w:p w14:paraId="0C37BCDB"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8080"/>
          <w:highlight w:val="white"/>
        </w:rPr>
        <w:t xml:space="preserve"> linkki tämän rakenteen näyttöosioon </w:t>
      </w:r>
      <w:r w:rsidRPr="000E547E">
        <w:rPr>
          <w:rFonts w:ascii="Arial" w:hAnsi="Arial" w:cs="Arial"/>
          <w:color w:val="0000FF"/>
          <w:highlight w:val="white"/>
        </w:rPr>
        <w:t>--&gt;</w:t>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p>
    <w:p w14:paraId="5154CF3C"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rPr>
        <w:t>&lt;</w:t>
      </w:r>
      <w:r w:rsidRPr="000E547E">
        <w:rPr>
          <w:rFonts w:ascii="Arial" w:hAnsi="Arial" w:cs="Arial"/>
          <w:color w:val="800000"/>
          <w:highlight w:val="white"/>
        </w:rPr>
        <w:t>text</w:t>
      </w:r>
      <w:r w:rsidRPr="000E547E">
        <w:rPr>
          <w:rFonts w:ascii="Arial" w:hAnsi="Arial" w:cs="Arial"/>
          <w:color w:val="FF0000"/>
          <w:highlight w:val="white"/>
        </w:rPr>
        <w:t xml:space="preserve"> mediaType</w:t>
      </w:r>
      <w:r w:rsidRPr="000E547E">
        <w:rPr>
          <w:rFonts w:ascii="Arial" w:hAnsi="Arial" w:cs="Arial"/>
          <w:color w:val="0000FF"/>
          <w:highlight w:val="white"/>
        </w:rPr>
        <w:t>="</w:t>
      </w:r>
      <w:r w:rsidRPr="000E547E">
        <w:rPr>
          <w:rFonts w:ascii="Arial" w:hAnsi="Arial" w:cs="Arial"/>
          <w:color w:val="000000"/>
          <w:highlight w:val="white"/>
        </w:rPr>
        <w:t>text/xml</w:t>
      </w:r>
      <w:r w:rsidRPr="000E547E">
        <w:rPr>
          <w:rFonts w:ascii="Arial" w:hAnsi="Arial" w:cs="Arial"/>
          <w:color w:val="0000FF"/>
          <w:highlight w:val="white"/>
        </w:rPr>
        <w:t>"&gt;</w:t>
      </w:r>
    </w:p>
    <w:p w14:paraId="3D9F1B0C"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00"/>
          <w:highlight w:val="white"/>
        </w:rPr>
        <w:tab/>
      </w:r>
      <w:r w:rsidRPr="000E547E">
        <w:rPr>
          <w:rFonts w:ascii="Arial" w:hAnsi="Arial" w:cs="Arial"/>
          <w:color w:val="0000FF"/>
          <w:highlight w:val="white"/>
          <w:lang w:val="en-US"/>
        </w:rPr>
        <w:t>&lt;</w:t>
      </w:r>
      <w:r w:rsidRPr="000E547E">
        <w:rPr>
          <w:rFonts w:ascii="Arial" w:hAnsi="Arial" w:cs="Arial"/>
          <w:color w:val="800000"/>
          <w:highlight w:val="white"/>
          <w:lang w:val="en-US"/>
        </w:rPr>
        <w:t>reference</w:t>
      </w:r>
      <w:r w:rsidRPr="000E547E">
        <w:rPr>
          <w:rFonts w:ascii="Arial" w:hAnsi="Arial" w:cs="Arial"/>
          <w:color w:val="FF0000"/>
          <w:highlight w:val="white"/>
          <w:lang w:val="en-US"/>
        </w:rPr>
        <w:t xml:space="preserve"> value</w:t>
      </w:r>
      <w:r w:rsidRPr="000E547E">
        <w:rPr>
          <w:rFonts w:ascii="Arial" w:hAnsi="Arial" w:cs="Arial"/>
          <w:color w:val="0000FF"/>
          <w:highlight w:val="white"/>
          <w:lang w:val="en-US"/>
        </w:rPr>
        <w:t>="</w:t>
      </w:r>
      <w:r w:rsidRPr="000E547E">
        <w:rPr>
          <w:rFonts w:ascii="Arial" w:hAnsi="Arial" w:cs="Arial"/>
          <w:color w:val="000000"/>
          <w:highlight w:val="white"/>
          <w:lang w:val="en-US"/>
        </w:rPr>
        <w:t>#OID1.2.246.10.1602257.14.2009.145.1.1.5</w:t>
      </w:r>
      <w:r w:rsidRPr="000E547E">
        <w:rPr>
          <w:rFonts w:ascii="Arial" w:hAnsi="Arial" w:cs="Arial"/>
          <w:color w:val="0000FF"/>
          <w:highlight w:val="white"/>
          <w:lang w:val="en-US"/>
        </w:rPr>
        <w:t>"/&gt;</w:t>
      </w:r>
    </w:p>
    <w:p w14:paraId="1BDD6491"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lang w:val="en-US"/>
        </w:rPr>
        <w:tab/>
      </w:r>
      <w:r w:rsidRPr="000E547E">
        <w:rPr>
          <w:rFonts w:ascii="Arial" w:hAnsi="Arial" w:cs="Arial"/>
          <w:color w:val="000000"/>
          <w:highlight w:val="white"/>
          <w:lang w:val="en-US"/>
        </w:rPr>
        <w:tab/>
      </w:r>
      <w:r w:rsidRPr="000E547E">
        <w:rPr>
          <w:rFonts w:ascii="Arial" w:hAnsi="Arial" w:cs="Arial"/>
          <w:color w:val="0000FF"/>
          <w:highlight w:val="white"/>
          <w:lang w:val="en-US"/>
        </w:rPr>
        <w:t>&lt;/</w:t>
      </w:r>
      <w:r w:rsidRPr="000E547E">
        <w:rPr>
          <w:rFonts w:ascii="Arial" w:hAnsi="Arial" w:cs="Arial"/>
          <w:color w:val="800000"/>
          <w:highlight w:val="white"/>
          <w:lang w:val="en-US"/>
        </w:rPr>
        <w:t>text</w:t>
      </w:r>
      <w:r w:rsidRPr="000E547E">
        <w:rPr>
          <w:rFonts w:ascii="Arial" w:hAnsi="Arial" w:cs="Arial"/>
          <w:color w:val="0000FF"/>
          <w:highlight w:val="white"/>
          <w:lang w:val="en-US"/>
        </w:rPr>
        <w:t>&gt;</w:t>
      </w:r>
    </w:p>
    <w:p w14:paraId="1767D3EA"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0E547E">
        <w:rPr>
          <w:rFonts w:ascii="Arial" w:hAnsi="Arial" w:cs="Arial"/>
          <w:color w:val="000000"/>
          <w:highlight w:val="white"/>
          <w:lang w:val="en-US"/>
        </w:rPr>
        <w:tab/>
      </w:r>
      <w:r w:rsidRPr="000E547E">
        <w:rPr>
          <w:rFonts w:ascii="Arial" w:hAnsi="Arial" w:cs="Arial"/>
          <w:color w:val="0000FF"/>
          <w:highlight w:val="white"/>
          <w:lang w:val="en-US"/>
        </w:rPr>
        <w:t>&lt;/</w:t>
      </w:r>
      <w:r w:rsidRPr="000E547E">
        <w:rPr>
          <w:rFonts w:ascii="Arial" w:hAnsi="Arial" w:cs="Arial"/>
          <w:color w:val="800000"/>
          <w:highlight w:val="white"/>
          <w:lang w:val="en-US"/>
        </w:rPr>
        <w:t>observation</w:t>
      </w:r>
      <w:r w:rsidRPr="000E547E">
        <w:rPr>
          <w:rFonts w:ascii="Arial" w:hAnsi="Arial" w:cs="Arial"/>
          <w:color w:val="0000FF"/>
          <w:highlight w:val="white"/>
          <w:lang w:val="en-US"/>
        </w:rPr>
        <w:t>&gt;</w:t>
      </w:r>
    </w:p>
    <w:p w14:paraId="05396532" w14:textId="77777777" w:rsidR="000E547E" w:rsidRPr="000E547E" w:rsidRDefault="000E547E"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0E547E">
        <w:rPr>
          <w:rFonts w:ascii="Arial" w:hAnsi="Arial" w:cs="Arial"/>
          <w:color w:val="0000FF"/>
          <w:highlight w:val="white"/>
        </w:rPr>
        <w:t>&lt;/</w:t>
      </w:r>
      <w:r w:rsidRPr="000E547E">
        <w:rPr>
          <w:rFonts w:ascii="Arial" w:hAnsi="Arial" w:cs="Arial"/>
          <w:color w:val="800000"/>
          <w:highlight w:val="white"/>
        </w:rPr>
        <w:t>component</w:t>
      </w:r>
      <w:r w:rsidRPr="000E547E">
        <w:rPr>
          <w:rFonts w:ascii="Arial" w:hAnsi="Arial" w:cs="Arial"/>
          <w:color w:val="0000FF"/>
          <w:highlight w:val="white"/>
        </w:rPr>
        <w:t>&gt;</w:t>
      </w:r>
    </w:p>
    <w:p w14:paraId="05EBD096" w14:textId="77777777" w:rsidR="000E547E" w:rsidRPr="000E547E" w:rsidRDefault="000E547E" w:rsidP="000E547E"/>
    <w:p w14:paraId="42ADBE6B" w14:textId="77777777" w:rsidR="002F06A7" w:rsidRDefault="00D101EC" w:rsidP="002F06A7">
      <w:pPr>
        <w:pStyle w:val="Otsikko4"/>
      </w:pPr>
      <w:r>
        <w:t>L</w:t>
      </w:r>
      <w:r w:rsidR="002F06A7" w:rsidRPr="002F06A7">
        <w:t>ääkevalmisteen ja pakkauksien tiedot</w:t>
      </w:r>
      <w:r w:rsidR="00393A10">
        <w:t xml:space="preserve"> - 83</w:t>
      </w:r>
    </w:p>
    <w:p w14:paraId="1E6EE3FE" w14:textId="77777777" w:rsidR="00F961CD" w:rsidRDefault="00F961CD" w:rsidP="00F961CD">
      <w:pPr>
        <w:ind w:left="720"/>
        <w:rPr>
          <w:sz w:val="24"/>
          <w:szCs w:val="24"/>
        </w:rPr>
      </w:pPr>
      <w:r>
        <w:rPr>
          <w:sz w:val="24"/>
          <w:szCs w:val="24"/>
        </w:rPr>
        <w:t>L</w:t>
      </w:r>
      <w:r w:rsidRPr="00F961CD">
        <w:rPr>
          <w:sz w:val="24"/>
          <w:szCs w:val="24"/>
        </w:rPr>
        <w:t>ääkevalmisteen ja pakkauksien tiedot</w:t>
      </w:r>
      <w:r w:rsidR="00E91209">
        <w:rPr>
          <w:sz w:val="24"/>
          <w:szCs w:val="24"/>
        </w:rPr>
        <w:t xml:space="preserve"> on määritelty raportissa Open CDA 2008 - L</w:t>
      </w:r>
      <w:r w:rsidR="00E91209" w:rsidRPr="00A6133D">
        <w:rPr>
          <w:sz w:val="24"/>
          <w:szCs w:val="24"/>
        </w:rPr>
        <w:t xml:space="preserve">ääkemääräyksen </w:t>
      </w:r>
      <w:r w:rsidR="00E91209">
        <w:rPr>
          <w:sz w:val="24"/>
          <w:szCs w:val="24"/>
        </w:rPr>
        <w:t>sanomat CDA R2 rakenteena versio</w:t>
      </w:r>
      <w:r w:rsidR="00E91209" w:rsidRPr="00A6133D">
        <w:rPr>
          <w:sz w:val="24"/>
          <w:szCs w:val="24"/>
        </w:rPr>
        <w:t xml:space="preserve"> 2.5 23.5.2008</w:t>
      </w:r>
      <w:r w:rsidR="00E91209">
        <w:rPr>
          <w:sz w:val="24"/>
          <w:szCs w:val="24"/>
        </w:rPr>
        <w:t>. Lääkitysmerkinnässä on oltava STM:n määritysten mukaiset tiedot</w:t>
      </w:r>
    </w:p>
    <w:p w14:paraId="1F2D47F0" w14:textId="77777777" w:rsidR="00393A10" w:rsidRDefault="00393A10" w:rsidP="00F961CD">
      <w:pPr>
        <w:ind w:left="720"/>
        <w:rPr>
          <w:sz w:val="24"/>
          <w:szCs w:val="24"/>
        </w:rPr>
      </w:pPr>
    </w:p>
    <w:p w14:paraId="272D92AA" w14:textId="77777777" w:rsidR="00243984" w:rsidRDefault="00243984"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sz w:val="24"/>
          <w:szCs w:val="24"/>
        </w:rPr>
      </w:pPr>
      <w:r>
        <w:rPr>
          <w:sz w:val="24"/>
          <w:szCs w:val="24"/>
        </w:rPr>
        <w:t xml:space="preserve">Osastolääkityksessä lääkitys voidaan määrätä </w:t>
      </w:r>
      <w:r w:rsidR="001E3FD1">
        <w:rPr>
          <w:sz w:val="24"/>
          <w:szCs w:val="24"/>
        </w:rPr>
        <w:t>lääkehoidon kestoajan lisäksi alku- ja päättymisaikana, jossa päättymisaika voi aluksi olla avoin.</w:t>
      </w:r>
    </w:p>
    <w:p w14:paraId="1A603A62" w14:textId="77777777" w:rsidR="00243984" w:rsidRDefault="00243984"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sz w:val="24"/>
          <w:szCs w:val="24"/>
        </w:rPr>
      </w:pPr>
    </w:p>
    <w:p w14:paraId="78AC8509" w14:textId="77777777" w:rsid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sz w:val="24"/>
          <w:szCs w:val="24"/>
        </w:rPr>
        <w:t>Mikä antokirjauksessa annososion l</w:t>
      </w:r>
      <w:r w:rsidRPr="00F961CD">
        <w:rPr>
          <w:sz w:val="24"/>
          <w:szCs w:val="24"/>
        </w:rPr>
        <w:t xml:space="preserve">ääkevalmisteen ja pakkauksien </w:t>
      </w:r>
      <w:r>
        <w:rPr>
          <w:sz w:val="24"/>
          <w:szCs w:val="24"/>
        </w:rPr>
        <w:t xml:space="preserve">tiedot ovat samat kuin lääkemääräysmerkinnässä, niin objektin tietoja ei toisteta, vaan objekti saa saman tunnuksen kuin objektilla on lääkemääräysmerkinnässä ja muuten objekti on tyhjä lukuun ottamatta objektin tunnistetietoja esim. </w:t>
      </w:r>
      <w:r w:rsidRPr="00F36492">
        <w:rPr>
          <w:rFonts w:ascii="Arial" w:hAnsi="Arial" w:cs="Arial"/>
          <w:color w:val="0000FF"/>
          <w:highlight w:val="white"/>
        </w:rPr>
        <w:t>&lt;</w:t>
      </w:r>
      <w:r w:rsidRPr="00F36492">
        <w:rPr>
          <w:rFonts w:ascii="Arial" w:hAnsi="Arial" w:cs="Arial"/>
          <w:color w:val="800000"/>
          <w:highlight w:val="white"/>
        </w:rPr>
        <w:t>id</w:t>
      </w:r>
      <w:r w:rsidRPr="00F36492">
        <w:rPr>
          <w:rFonts w:ascii="Arial" w:hAnsi="Arial" w:cs="Arial"/>
          <w:color w:val="FF0000"/>
          <w:highlight w:val="white"/>
        </w:rPr>
        <w:t xml:space="preserve"> root</w:t>
      </w:r>
      <w:r w:rsidRPr="00F36492">
        <w:rPr>
          <w:rFonts w:ascii="Arial" w:hAnsi="Arial" w:cs="Arial"/>
          <w:color w:val="0000FF"/>
          <w:highlight w:val="white"/>
        </w:rPr>
        <w:t>="</w:t>
      </w:r>
      <w:r w:rsidRPr="00F36492">
        <w:rPr>
          <w:rFonts w:ascii="Arial" w:hAnsi="Arial" w:cs="Arial"/>
          <w:color w:val="000000"/>
          <w:highlight w:val="white"/>
        </w:rPr>
        <w:t>1.2.246.10.1602257.14.2009.145.1.1.</w:t>
      </w:r>
      <w:r>
        <w:rPr>
          <w:rFonts w:ascii="Arial" w:hAnsi="Arial" w:cs="Arial"/>
          <w:color w:val="000000"/>
          <w:highlight w:val="white"/>
        </w:rPr>
        <w:t>9</w:t>
      </w:r>
      <w:r w:rsidRPr="00F36492">
        <w:rPr>
          <w:rFonts w:ascii="Arial" w:hAnsi="Arial" w:cs="Arial"/>
          <w:color w:val="0000FF"/>
          <w:highlight w:val="white"/>
        </w:rPr>
        <w:t>"/&gt;</w:t>
      </w:r>
      <w:r w:rsidRPr="00F36492">
        <w:rPr>
          <w:rFonts w:ascii="Arial" w:hAnsi="Arial" w:cs="Arial"/>
          <w:color w:val="000000"/>
          <w:highlight w:val="white"/>
        </w:rPr>
        <w:t>.</w:t>
      </w:r>
    </w:p>
    <w:p w14:paraId="0D789665" w14:textId="77777777" w:rsid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p>
    <w:p w14:paraId="662E585C" w14:textId="77777777" w:rsidR="00F36492" w:rsidRPr="00F36492" w:rsidRDefault="00F36492"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rFonts w:ascii="Arial" w:hAnsi="Arial" w:cs="Arial"/>
          <w:color w:val="000000"/>
          <w:highlight w:val="white"/>
        </w:rPr>
        <w:t xml:space="preserve">Jos lääkkeen antamisessa lääkevalmiste vaihtuu tai lääkemääräyksessä määrätty lääke on määrätty vaikuttavan aineen perustella, on </w:t>
      </w:r>
      <w:r>
        <w:rPr>
          <w:sz w:val="24"/>
          <w:szCs w:val="24"/>
        </w:rPr>
        <w:t>l</w:t>
      </w:r>
      <w:r w:rsidRPr="00F961CD">
        <w:rPr>
          <w:sz w:val="24"/>
          <w:szCs w:val="24"/>
        </w:rPr>
        <w:t>ääkevalmisteen ja pakkauksien tiedot</w:t>
      </w:r>
      <w:r>
        <w:rPr>
          <w:sz w:val="24"/>
          <w:szCs w:val="24"/>
        </w:rPr>
        <w:t xml:space="preserve"> annettava antokirjausmerkinnän yhteydessä.</w:t>
      </w:r>
    </w:p>
    <w:p w14:paraId="1B00C00E" w14:textId="77777777" w:rsidR="00393A10" w:rsidRDefault="00393A10" w:rsidP="00F961CD">
      <w:pPr>
        <w:ind w:left="720"/>
        <w:rPr>
          <w:sz w:val="24"/>
          <w:szCs w:val="24"/>
        </w:rPr>
      </w:pPr>
    </w:p>
    <w:p w14:paraId="06D48B84" w14:textId="77777777" w:rsidR="00393A10" w:rsidRPr="00F36492"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F36492">
        <w:rPr>
          <w:rFonts w:ascii="Arial" w:hAnsi="Arial" w:cs="Arial"/>
          <w:color w:val="0000FF"/>
          <w:highlight w:val="white"/>
        </w:rPr>
        <w:t>&lt;</w:t>
      </w:r>
      <w:r w:rsidRPr="00F36492">
        <w:rPr>
          <w:rFonts w:ascii="Arial" w:hAnsi="Arial" w:cs="Arial"/>
          <w:color w:val="800000"/>
          <w:highlight w:val="white"/>
        </w:rPr>
        <w:t>component</w:t>
      </w:r>
      <w:r w:rsidRPr="00F36492">
        <w:rPr>
          <w:rFonts w:ascii="Arial" w:hAnsi="Arial" w:cs="Arial"/>
          <w:color w:val="0000FF"/>
          <w:highlight w:val="white"/>
        </w:rPr>
        <w:t>&gt;</w:t>
      </w:r>
    </w:p>
    <w:p w14:paraId="22F903CC"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F36492">
        <w:rPr>
          <w:rFonts w:ascii="Arial" w:hAnsi="Arial" w:cs="Arial"/>
          <w:color w:val="000000"/>
          <w:highlight w:val="white"/>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FF0000"/>
          <w:highlight w:val="white"/>
          <w:lang w:val="en-US"/>
        </w:rPr>
        <w:t xml:space="preserve"> classCode</w:t>
      </w:r>
      <w:r w:rsidRPr="00393A10">
        <w:rPr>
          <w:rFonts w:ascii="Arial" w:hAnsi="Arial" w:cs="Arial"/>
          <w:color w:val="0000FF"/>
          <w:highlight w:val="white"/>
          <w:lang w:val="en-US"/>
        </w:rPr>
        <w:t>="</w:t>
      </w:r>
      <w:r w:rsidRPr="00393A10">
        <w:rPr>
          <w:rFonts w:ascii="Arial" w:hAnsi="Arial" w:cs="Arial"/>
          <w:color w:val="000000"/>
          <w:highlight w:val="white"/>
          <w:lang w:val="en-US"/>
        </w:rPr>
        <w:t>CLUSTER</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moodCode</w:t>
      </w:r>
      <w:r w:rsidRPr="00393A10">
        <w:rPr>
          <w:rFonts w:ascii="Arial" w:hAnsi="Arial" w:cs="Arial"/>
          <w:color w:val="0000FF"/>
          <w:highlight w:val="white"/>
          <w:lang w:val="en-US"/>
        </w:rPr>
        <w:t>="</w:t>
      </w:r>
      <w:r w:rsidRPr="00393A10">
        <w:rPr>
          <w:rFonts w:ascii="Arial" w:hAnsi="Arial" w:cs="Arial"/>
          <w:color w:val="000000"/>
          <w:highlight w:val="white"/>
          <w:lang w:val="en-US"/>
        </w:rPr>
        <w:t>EVN</w:t>
      </w:r>
      <w:r w:rsidRPr="00393A10">
        <w:rPr>
          <w:rFonts w:ascii="Arial" w:hAnsi="Arial" w:cs="Arial"/>
          <w:color w:val="0000FF"/>
          <w:highlight w:val="white"/>
          <w:lang w:val="en-US"/>
        </w:rPr>
        <w:t>"&gt;</w:t>
      </w:r>
    </w:p>
    <w:p w14:paraId="46136F78"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rPr>
        <w:t>&lt;</w:t>
      </w:r>
      <w:r w:rsidRPr="00393A10">
        <w:rPr>
          <w:rFonts w:ascii="Arial" w:hAnsi="Arial" w:cs="Arial"/>
          <w:color w:val="800000"/>
          <w:highlight w:val="white"/>
        </w:rPr>
        <w:t>templateId</w:t>
      </w:r>
      <w:r w:rsidRPr="00393A10">
        <w:rPr>
          <w:rFonts w:ascii="Arial" w:hAnsi="Arial" w:cs="Arial"/>
          <w:color w:val="FF0000"/>
          <w:highlight w:val="white"/>
        </w:rPr>
        <w:t xml:space="preserve"> root</w:t>
      </w:r>
      <w:r w:rsidRPr="00393A10">
        <w:rPr>
          <w:rFonts w:ascii="Arial" w:hAnsi="Arial" w:cs="Arial"/>
          <w:color w:val="0000FF"/>
          <w:highlight w:val="white"/>
        </w:rPr>
        <w:t>="</w:t>
      </w:r>
      <w:r w:rsidRPr="00393A10">
        <w:rPr>
          <w:rFonts w:ascii="Arial" w:hAnsi="Arial" w:cs="Arial"/>
          <w:color w:val="000000"/>
          <w:highlight w:val="white"/>
        </w:rPr>
        <w:t>1.2.246.537.6.12.2002.126.83</w:t>
      </w:r>
      <w:r w:rsidRPr="00393A10">
        <w:rPr>
          <w:rFonts w:ascii="Arial" w:hAnsi="Arial" w:cs="Arial"/>
          <w:color w:val="0000FF"/>
          <w:highlight w:val="white"/>
        </w:rPr>
        <w:t>"/&gt;</w:t>
      </w:r>
    </w:p>
    <w:p w14:paraId="72A81792"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id</w:t>
      </w:r>
      <w:r w:rsidRPr="00393A10">
        <w:rPr>
          <w:rFonts w:ascii="Arial" w:hAnsi="Arial" w:cs="Arial"/>
          <w:color w:val="FF0000"/>
          <w:highlight w:val="white"/>
        </w:rPr>
        <w:t xml:space="preserve"> root</w:t>
      </w:r>
      <w:r w:rsidRPr="00393A10">
        <w:rPr>
          <w:rFonts w:ascii="Arial" w:hAnsi="Arial" w:cs="Arial"/>
          <w:color w:val="0000FF"/>
          <w:highlight w:val="white"/>
        </w:rPr>
        <w:t>="</w:t>
      </w:r>
      <w:r w:rsidRPr="00393A10">
        <w:rPr>
          <w:rFonts w:ascii="Arial" w:hAnsi="Arial" w:cs="Arial"/>
          <w:color w:val="000000"/>
          <w:highlight w:val="white"/>
        </w:rPr>
        <w:t>1.2.246.10.1602257.14.2009.145.1.1.9</w:t>
      </w:r>
      <w:r w:rsidRPr="00393A10">
        <w:rPr>
          <w:rFonts w:ascii="Arial" w:hAnsi="Arial" w:cs="Arial"/>
          <w:color w:val="0000FF"/>
          <w:highlight w:val="white"/>
        </w:rPr>
        <w:t>"/&gt;</w:t>
      </w:r>
    </w:p>
    <w:p w14:paraId="359D3918" w14:textId="77777777" w:rsidR="00E713D4" w:rsidRDefault="00393A10"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FF0000"/>
          <w:highlight w:val="white"/>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code</w:t>
      </w:r>
      <w:r w:rsidRPr="00393A10">
        <w:rPr>
          <w:rFonts w:ascii="Arial" w:hAnsi="Arial" w:cs="Arial"/>
          <w:color w:val="FF0000"/>
          <w:highlight w:val="white"/>
        </w:rPr>
        <w:t xml:space="preserve"> code</w:t>
      </w:r>
      <w:r w:rsidRPr="00393A10">
        <w:rPr>
          <w:rFonts w:ascii="Arial" w:hAnsi="Arial" w:cs="Arial"/>
          <w:color w:val="0000FF"/>
          <w:highlight w:val="white"/>
        </w:rPr>
        <w:t>="</w:t>
      </w:r>
      <w:r w:rsidRPr="00393A10">
        <w:rPr>
          <w:rFonts w:ascii="Arial" w:hAnsi="Arial" w:cs="Arial"/>
          <w:color w:val="000000"/>
          <w:highlight w:val="white"/>
        </w:rPr>
        <w:t>83</w:t>
      </w:r>
      <w:r w:rsidRPr="00393A10">
        <w:rPr>
          <w:rFonts w:ascii="Arial" w:hAnsi="Arial" w:cs="Arial"/>
          <w:color w:val="0000FF"/>
          <w:highlight w:val="white"/>
        </w:rPr>
        <w:t>"</w:t>
      </w:r>
      <w:r w:rsidRPr="00393A10">
        <w:rPr>
          <w:rFonts w:ascii="Arial" w:hAnsi="Arial" w:cs="Arial"/>
          <w:color w:val="FF0000"/>
          <w:highlight w:val="white"/>
        </w:rPr>
        <w:t xml:space="preserve"> codeSystem</w:t>
      </w:r>
      <w:r w:rsidRPr="00393A10">
        <w:rPr>
          <w:rFonts w:ascii="Arial" w:hAnsi="Arial" w:cs="Arial"/>
          <w:color w:val="0000FF"/>
          <w:highlight w:val="white"/>
        </w:rPr>
        <w:t>="</w:t>
      </w:r>
      <w:r w:rsidRPr="00393A10">
        <w:rPr>
          <w:rFonts w:ascii="Arial" w:hAnsi="Arial" w:cs="Arial"/>
          <w:color w:val="000000"/>
          <w:highlight w:val="white"/>
        </w:rPr>
        <w:t>1.2.246.537.6.12.2002.126</w:t>
      </w:r>
      <w:r w:rsidRPr="00393A10">
        <w:rPr>
          <w:rFonts w:ascii="Arial" w:hAnsi="Arial" w:cs="Arial"/>
          <w:color w:val="0000FF"/>
          <w:highlight w:val="white"/>
        </w:rPr>
        <w:t>"</w:t>
      </w:r>
      <w:r w:rsidRPr="00393A10">
        <w:rPr>
          <w:rFonts w:ascii="Arial" w:hAnsi="Arial" w:cs="Arial"/>
          <w:color w:val="FF0000"/>
          <w:highlight w:val="white"/>
        </w:rPr>
        <w:t xml:space="preserve"> codeSystemName</w:t>
      </w:r>
      <w:r w:rsidRPr="00393A10">
        <w:rPr>
          <w:rFonts w:ascii="Arial" w:hAnsi="Arial" w:cs="Arial"/>
          <w:color w:val="0000FF"/>
          <w:highlight w:val="white"/>
        </w:rPr>
        <w:t>="</w:t>
      </w:r>
      <w:r w:rsidRPr="00393A10">
        <w:rPr>
          <w:rFonts w:ascii="Arial" w:hAnsi="Arial" w:cs="Arial"/>
          <w:color w:val="000000"/>
          <w:highlight w:val="white"/>
        </w:rPr>
        <w:t>Lääkityslista</w:t>
      </w:r>
      <w:r w:rsidRPr="00393A10">
        <w:rPr>
          <w:rFonts w:ascii="Arial" w:hAnsi="Arial" w:cs="Arial"/>
          <w:color w:val="0000FF"/>
          <w:highlight w:val="white"/>
        </w:rPr>
        <w:t>"</w:t>
      </w:r>
      <w:r w:rsidRPr="00393A10">
        <w:rPr>
          <w:rFonts w:ascii="Arial" w:hAnsi="Arial" w:cs="Arial"/>
          <w:color w:val="FF0000"/>
          <w:highlight w:val="white"/>
        </w:rPr>
        <w:t xml:space="preserve"> </w:t>
      </w:r>
    </w:p>
    <w:p w14:paraId="6BA42DB3" w14:textId="77777777" w:rsidR="00393A10" w:rsidRPr="00393A10" w:rsidRDefault="00E713D4"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393A10" w:rsidRPr="00393A10">
        <w:rPr>
          <w:rFonts w:ascii="Arial" w:hAnsi="Arial" w:cs="Arial"/>
          <w:color w:val="FF0000"/>
          <w:highlight w:val="white"/>
        </w:rPr>
        <w:t>displayName</w:t>
      </w:r>
      <w:r w:rsidR="00393A10" w:rsidRPr="00393A10">
        <w:rPr>
          <w:rFonts w:ascii="Arial" w:hAnsi="Arial" w:cs="Arial"/>
          <w:color w:val="0000FF"/>
          <w:highlight w:val="white"/>
        </w:rPr>
        <w:t>="</w:t>
      </w:r>
      <w:r w:rsidR="00393A10" w:rsidRPr="00393A10">
        <w:rPr>
          <w:rFonts w:ascii="Arial" w:hAnsi="Arial" w:cs="Arial"/>
          <w:color w:val="000000"/>
          <w:highlight w:val="white"/>
        </w:rPr>
        <w:t>lääkevalmisteen ja pakkauksien tiedot</w:t>
      </w:r>
      <w:r w:rsidR="00393A10" w:rsidRPr="00393A10">
        <w:rPr>
          <w:rFonts w:ascii="Arial" w:hAnsi="Arial" w:cs="Arial"/>
          <w:color w:val="0000FF"/>
          <w:highlight w:val="white"/>
        </w:rPr>
        <w:t>"/&gt;</w:t>
      </w:r>
    </w:p>
    <w:p w14:paraId="147A2005" w14:textId="77777777" w:rsidR="00393A10" w:rsidRPr="00393A10" w:rsidRDefault="00393A10" w:rsidP="00254E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rPr>
        <w:tab/>
      </w:r>
      <w:r w:rsidRPr="00393A10">
        <w:rPr>
          <w:rFonts w:ascii="Arial" w:hAnsi="Arial" w:cs="Arial"/>
          <w:color w:val="000000"/>
          <w:highlight w:val="white"/>
        </w:rPr>
        <w:tab/>
      </w:r>
      <w:r w:rsidRPr="00393A10">
        <w:rPr>
          <w:rFonts w:ascii="Arial" w:hAnsi="Arial" w:cs="Arial"/>
          <w:color w:val="0000FF"/>
          <w:highlight w:val="white"/>
          <w:lang w:val="en-US"/>
        </w:rPr>
        <w:t>&lt;</w:t>
      </w:r>
      <w:r w:rsidRPr="00393A10">
        <w:rPr>
          <w:rFonts w:ascii="Arial" w:hAnsi="Arial" w:cs="Arial"/>
          <w:color w:val="800000"/>
          <w:highlight w:val="white"/>
          <w:lang w:val="en-US"/>
        </w:rPr>
        <w:t>statusCode</w:t>
      </w:r>
      <w:r w:rsidRPr="00393A10">
        <w:rPr>
          <w:rFonts w:ascii="Arial" w:hAnsi="Arial" w:cs="Arial"/>
          <w:color w:val="0000FF"/>
          <w:highlight w:val="white"/>
          <w:lang w:val="en-US"/>
        </w:rPr>
        <w:t>/&gt;</w:t>
      </w:r>
    </w:p>
    <w:p w14:paraId="2C2B1A30"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0000FF"/>
          <w:highlight w:val="white"/>
          <w:lang w:val="en-US"/>
        </w:rPr>
        <w:t>&gt;</w:t>
      </w:r>
    </w:p>
    <w:p w14:paraId="0C986A06"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FF"/>
          <w:highlight w:val="white"/>
          <w:lang w:val="en-US"/>
        </w:rPr>
        <w:t>&lt;/</w:t>
      </w:r>
      <w:r w:rsidRPr="00393A10">
        <w:rPr>
          <w:rFonts w:ascii="Arial" w:hAnsi="Arial" w:cs="Arial"/>
          <w:color w:val="800000"/>
          <w:highlight w:val="white"/>
          <w:lang w:val="en-US"/>
        </w:rPr>
        <w:t>component</w:t>
      </w:r>
      <w:r w:rsidRPr="00393A10">
        <w:rPr>
          <w:rFonts w:ascii="Arial" w:hAnsi="Arial" w:cs="Arial"/>
          <w:color w:val="0000FF"/>
          <w:highlight w:val="white"/>
          <w:lang w:val="en-US"/>
        </w:rPr>
        <w:t>&gt;</w:t>
      </w:r>
    </w:p>
    <w:p w14:paraId="4E281FB3" w14:textId="77777777" w:rsidR="002F06A7" w:rsidRDefault="00D101EC" w:rsidP="002F06A7">
      <w:pPr>
        <w:pStyle w:val="Otsikko4"/>
      </w:pPr>
      <w:r>
        <w:t>L</w:t>
      </w:r>
      <w:r w:rsidR="002F06A7" w:rsidRPr="002F06A7">
        <w:t>ääkkeen vaikuttavat aineosat</w:t>
      </w:r>
      <w:r w:rsidR="00393A10">
        <w:t xml:space="preserve"> - 4</w:t>
      </w:r>
    </w:p>
    <w:p w14:paraId="745506B7" w14:textId="77777777" w:rsidR="00E91209" w:rsidRPr="00F961CD" w:rsidRDefault="00D101EC" w:rsidP="00E91209">
      <w:pPr>
        <w:ind w:left="720"/>
        <w:rPr>
          <w:sz w:val="24"/>
          <w:szCs w:val="24"/>
        </w:rPr>
      </w:pPr>
      <w:r>
        <w:rPr>
          <w:sz w:val="24"/>
          <w:szCs w:val="24"/>
        </w:rPr>
        <w:t>L</w:t>
      </w:r>
      <w:r w:rsidRPr="00D101EC">
        <w:rPr>
          <w:sz w:val="24"/>
          <w:szCs w:val="24"/>
        </w:rPr>
        <w:t>ääkkeen vaikuttavat aineos</w:t>
      </w:r>
      <w:r>
        <w:rPr>
          <w:sz w:val="24"/>
          <w:szCs w:val="24"/>
        </w:rPr>
        <w:t xml:space="preserve">ien </w:t>
      </w:r>
      <w:r w:rsidR="00E91209" w:rsidRPr="00F961CD">
        <w:rPr>
          <w:sz w:val="24"/>
          <w:szCs w:val="24"/>
        </w:rPr>
        <w:t>tiedot</w:t>
      </w:r>
      <w:r w:rsidR="00E91209">
        <w:rPr>
          <w:sz w:val="24"/>
          <w:szCs w:val="24"/>
        </w:rPr>
        <w:t xml:space="preserve"> on määritelty raportissa Open CDA 2008 - L</w:t>
      </w:r>
      <w:r w:rsidR="00E91209" w:rsidRPr="00A6133D">
        <w:rPr>
          <w:sz w:val="24"/>
          <w:szCs w:val="24"/>
        </w:rPr>
        <w:t xml:space="preserve">ääkemääräyksen </w:t>
      </w:r>
      <w:r w:rsidR="00E91209">
        <w:rPr>
          <w:sz w:val="24"/>
          <w:szCs w:val="24"/>
        </w:rPr>
        <w:t>sanomat CDA R2 rakenteena versio</w:t>
      </w:r>
      <w:r w:rsidR="00E91209" w:rsidRPr="00A6133D">
        <w:rPr>
          <w:sz w:val="24"/>
          <w:szCs w:val="24"/>
        </w:rPr>
        <w:t xml:space="preserve"> 2.5 23.5.2008</w:t>
      </w:r>
      <w:r w:rsidR="00E91209">
        <w:rPr>
          <w:sz w:val="24"/>
          <w:szCs w:val="24"/>
        </w:rPr>
        <w:t>. Lääkitysmerkinnässä on oltava STM:n määritysten mukaiset tiedot</w:t>
      </w:r>
      <w:r>
        <w:rPr>
          <w:sz w:val="24"/>
          <w:szCs w:val="24"/>
        </w:rPr>
        <w:t>.</w:t>
      </w:r>
    </w:p>
    <w:p w14:paraId="7CEFA1DF" w14:textId="77777777" w:rsidR="002F06A7" w:rsidRDefault="00D101EC" w:rsidP="002F06A7">
      <w:pPr>
        <w:pStyle w:val="Otsikko4"/>
      </w:pPr>
      <w:r>
        <w:t>L</w:t>
      </w:r>
      <w:r w:rsidR="002F06A7" w:rsidRPr="002F06A7">
        <w:t>ääkkeen muut aineosat</w:t>
      </w:r>
      <w:r w:rsidR="00393A10">
        <w:t xml:space="preserve"> - 10</w:t>
      </w:r>
    </w:p>
    <w:p w14:paraId="1021F0E9" w14:textId="77777777" w:rsidR="00D101EC" w:rsidRPr="00F961CD" w:rsidRDefault="00D101EC" w:rsidP="00D101EC">
      <w:pPr>
        <w:ind w:left="720"/>
        <w:rPr>
          <w:sz w:val="24"/>
          <w:szCs w:val="24"/>
        </w:rPr>
      </w:pPr>
      <w:r>
        <w:rPr>
          <w:sz w:val="24"/>
          <w:szCs w:val="24"/>
        </w:rPr>
        <w:t>L</w:t>
      </w:r>
      <w:r w:rsidRPr="00D101EC">
        <w:rPr>
          <w:sz w:val="24"/>
          <w:szCs w:val="24"/>
        </w:rPr>
        <w:t xml:space="preserve">ääkkeen </w:t>
      </w:r>
      <w:r>
        <w:rPr>
          <w:sz w:val="24"/>
          <w:szCs w:val="24"/>
        </w:rPr>
        <w:t>muiden</w:t>
      </w:r>
      <w:r w:rsidRPr="00D101EC">
        <w:rPr>
          <w:sz w:val="24"/>
          <w:szCs w:val="24"/>
        </w:rPr>
        <w:t xml:space="preserve"> aineos</w:t>
      </w:r>
      <w:r>
        <w:rPr>
          <w:sz w:val="24"/>
          <w:szCs w:val="24"/>
        </w:rPr>
        <w:t xml:space="preserve">ien </w:t>
      </w:r>
      <w:r w:rsidRPr="00F961CD">
        <w:rPr>
          <w:sz w:val="24"/>
          <w:szCs w:val="24"/>
        </w:rPr>
        <w:t>tiedot</w:t>
      </w:r>
      <w:r>
        <w:rPr>
          <w:sz w:val="24"/>
          <w:szCs w:val="24"/>
        </w:rPr>
        <w:t xml:space="preserve"> on määritelty raportissa Open CDA 2008 - L</w:t>
      </w:r>
      <w:r w:rsidRPr="00A6133D">
        <w:rPr>
          <w:sz w:val="24"/>
          <w:szCs w:val="24"/>
        </w:rPr>
        <w:t xml:space="preserve">ääkemääräyksen </w:t>
      </w:r>
      <w:r>
        <w:rPr>
          <w:sz w:val="24"/>
          <w:szCs w:val="24"/>
        </w:rPr>
        <w:t>sanomat CDA R2 rakenteena versio</w:t>
      </w:r>
      <w:r w:rsidRPr="00A6133D">
        <w:rPr>
          <w:sz w:val="24"/>
          <w:szCs w:val="24"/>
        </w:rPr>
        <w:t xml:space="preserve"> 2.5 23.5.2008</w:t>
      </w:r>
      <w:r>
        <w:rPr>
          <w:sz w:val="24"/>
          <w:szCs w:val="24"/>
        </w:rPr>
        <w:t>. Lääkitysmerkinnässä on oltava STM:n määritysten mukaiset tiedot.</w:t>
      </w:r>
    </w:p>
    <w:p w14:paraId="0123C8BB" w14:textId="77777777" w:rsidR="002F06A7" w:rsidRDefault="00D101EC" w:rsidP="002F06A7">
      <w:pPr>
        <w:pStyle w:val="Otsikko4"/>
      </w:pPr>
      <w:r>
        <w:t>A</w:t>
      </w:r>
      <w:r w:rsidR="002F06A7" w:rsidRPr="002F06A7">
        <w:t>nnososio ja jatko-osiot</w:t>
      </w:r>
      <w:r w:rsidR="00393A10">
        <w:t xml:space="preserve"> - 32</w:t>
      </w:r>
    </w:p>
    <w:p w14:paraId="54D8563E" w14:textId="77777777" w:rsidR="00D101EC" w:rsidRDefault="007D4A82" w:rsidP="00D101EC">
      <w:pPr>
        <w:ind w:left="720"/>
        <w:rPr>
          <w:sz w:val="24"/>
          <w:szCs w:val="24"/>
        </w:rPr>
      </w:pPr>
      <w:r w:rsidRPr="007D4A82">
        <w:rPr>
          <w:sz w:val="24"/>
          <w:szCs w:val="24"/>
        </w:rPr>
        <w:t>Annososio</w:t>
      </w:r>
      <w:r>
        <w:rPr>
          <w:sz w:val="24"/>
          <w:szCs w:val="24"/>
        </w:rPr>
        <w:t xml:space="preserve">n ja jatko-osioiden </w:t>
      </w:r>
      <w:r w:rsidR="00D101EC" w:rsidRPr="00F961CD">
        <w:rPr>
          <w:sz w:val="24"/>
          <w:szCs w:val="24"/>
        </w:rPr>
        <w:t>tiedot</w:t>
      </w:r>
      <w:r w:rsidR="00D101EC">
        <w:rPr>
          <w:sz w:val="24"/>
          <w:szCs w:val="24"/>
        </w:rPr>
        <w:t xml:space="preserve"> on määritelty raportissa Open CDA 2008 - L</w:t>
      </w:r>
      <w:r w:rsidR="00D101EC" w:rsidRPr="00A6133D">
        <w:rPr>
          <w:sz w:val="24"/>
          <w:szCs w:val="24"/>
        </w:rPr>
        <w:t xml:space="preserve">ääkemääräyksen </w:t>
      </w:r>
      <w:r w:rsidR="00D101EC">
        <w:rPr>
          <w:sz w:val="24"/>
          <w:szCs w:val="24"/>
        </w:rPr>
        <w:t>sanomat CDA R2 rakenteena versio</w:t>
      </w:r>
      <w:r w:rsidR="00D101EC" w:rsidRPr="00A6133D">
        <w:rPr>
          <w:sz w:val="24"/>
          <w:szCs w:val="24"/>
        </w:rPr>
        <w:t xml:space="preserve"> 2.5 23.5.2008</w:t>
      </w:r>
      <w:r w:rsidR="00D101EC">
        <w:rPr>
          <w:sz w:val="24"/>
          <w:szCs w:val="24"/>
        </w:rPr>
        <w:t>. Lääkitysmerkinnässä on oltava STM:n määritysten mukaiset tiedot.</w:t>
      </w:r>
    </w:p>
    <w:p w14:paraId="0A717E17" w14:textId="77777777" w:rsidR="00C45F47" w:rsidRDefault="00C45F47" w:rsidP="00D101EC">
      <w:pPr>
        <w:ind w:left="720"/>
        <w:rPr>
          <w:sz w:val="24"/>
          <w:szCs w:val="24"/>
        </w:rPr>
      </w:pPr>
    </w:p>
    <w:p w14:paraId="3EFEF712" w14:textId="77777777" w:rsidR="00C45F47" w:rsidRPr="00F36492" w:rsidRDefault="00C45F47"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sz w:val="24"/>
          <w:szCs w:val="24"/>
        </w:rPr>
        <w:t>Mikä antokirjauksessa annososion tiedot ovat samat kuin lääkemääräysmerkinnässä, niin objektin tietoja ei toisteta, vaan objekti saa saman tunnuksen kuin objektilla on lääkemääräysmerkinnässä</w:t>
      </w:r>
      <w:r w:rsidR="00F36492">
        <w:rPr>
          <w:sz w:val="24"/>
          <w:szCs w:val="24"/>
        </w:rPr>
        <w:t xml:space="preserve"> ja muuten objekti on tyhjä lukuun ottamatta objektin tunnistetietoja esim. </w:t>
      </w:r>
      <w:r w:rsidR="00F36492" w:rsidRPr="00F36492">
        <w:rPr>
          <w:rFonts w:ascii="Arial" w:hAnsi="Arial" w:cs="Arial"/>
          <w:color w:val="0000FF"/>
          <w:highlight w:val="white"/>
        </w:rPr>
        <w:t>&lt;</w:t>
      </w:r>
      <w:r w:rsidR="00F36492" w:rsidRPr="00F36492">
        <w:rPr>
          <w:rFonts w:ascii="Arial" w:hAnsi="Arial" w:cs="Arial"/>
          <w:color w:val="800000"/>
          <w:highlight w:val="white"/>
        </w:rPr>
        <w:t>id</w:t>
      </w:r>
      <w:r w:rsidR="00F36492" w:rsidRPr="00F36492">
        <w:rPr>
          <w:rFonts w:ascii="Arial" w:hAnsi="Arial" w:cs="Arial"/>
          <w:color w:val="FF0000"/>
          <w:highlight w:val="white"/>
        </w:rPr>
        <w:t xml:space="preserve"> root</w:t>
      </w:r>
      <w:r w:rsidR="00F36492" w:rsidRPr="00F36492">
        <w:rPr>
          <w:rFonts w:ascii="Arial" w:hAnsi="Arial" w:cs="Arial"/>
          <w:color w:val="0000FF"/>
          <w:highlight w:val="white"/>
        </w:rPr>
        <w:t>="</w:t>
      </w:r>
      <w:r w:rsidR="00F36492" w:rsidRPr="00F36492">
        <w:rPr>
          <w:rFonts w:ascii="Arial" w:hAnsi="Arial" w:cs="Arial"/>
          <w:color w:val="000000"/>
          <w:highlight w:val="white"/>
        </w:rPr>
        <w:t>1.2.246.10.1602257.14.2009.145.1.1.12</w:t>
      </w:r>
      <w:r w:rsidR="00F36492" w:rsidRPr="00F36492">
        <w:rPr>
          <w:rFonts w:ascii="Arial" w:hAnsi="Arial" w:cs="Arial"/>
          <w:color w:val="0000FF"/>
          <w:highlight w:val="white"/>
        </w:rPr>
        <w:t>"/&gt;</w:t>
      </w:r>
      <w:r w:rsidR="00F36492" w:rsidRPr="00F36492">
        <w:rPr>
          <w:rFonts w:ascii="Arial" w:hAnsi="Arial" w:cs="Arial"/>
          <w:color w:val="000000"/>
          <w:highlight w:val="white"/>
        </w:rPr>
        <w:t xml:space="preserve">. </w:t>
      </w:r>
    </w:p>
    <w:p w14:paraId="565948A7" w14:textId="77777777" w:rsidR="00393A10" w:rsidRDefault="00393A10" w:rsidP="00D101EC"/>
    <w:p w14:paraId="3A4503B6"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FF"/>
          <w:highlight w:val="white"/>
          <w:lang w:val="en-US"/>
        </w:rPr>
        <w:t>&lt;</w:t>
      </w:r>
      <w:r w:rsidRPr="00393A10">
        <w:rPr>
          <w:rFonts w:ascii="Arial" w:hAnsi="Arial" w:cs="Arial"/>
          <w:color w:val="800000"/>
          <w:highlight w:val="white"/>
          <w:lang w:val="en-US"/>
        </w:rPr>
        <w:t>component</w:t>
      </w:r>
      <w:r w:rsidRPr="00393A10">
        <w:rPr>
          <w:rFonts w:ascii="Arial" w:hAnsi="Arial" w:cs="Arial"/>
          <w:color w:val="0000FF"/>
          <w:highlight w:val="white"/>
          <w:lang w:val="en-US"/>
        </w:rPr>
        <w:t>&gt;</w:t>
      </w:r>
    </w:p>
    <w:p w14:paraId="04AC3D2E"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organizer</w:t>
      </w:r>
      <w:r w:rsidRPr="00393A10">
        <w:rPr>
          <w:rFonts w:ascii="Arial" w:hAnsi="Arial" w:cs="Arial"/>
          <w:color w:val="FF0000"/>
          <w:highlight w:val="white"/>
          <w:lang w:val="en-US"/>
        </w:rPr>
        <w:t xml:space="preserve"> classCode</w:t>
      </w:r>
      <w:r w:rsidRPr="00393A10">
        <w:rPr>
          <w:rFonts w:ascii="Arial" w:hAnsi="Arial" w:cs="Arial"/>
          <w:color w:val="0000FF"/>
          <w:highlight w:val="white"/>
          <w:lang w:val="en-US"/>
        </w:rPr>
        <w:t>="</w:t>
      </w:r>
      <w:r w:rsidRPr="00393A10">
        <w:rPr>
          <w:rFonts w:ascii="Arial" w:hAnsi="Arial" w:cs="Arial"/>
          <w:color w:val="000000"/>
          <w:highlight w:val="white"/>
          <w:lang w:val="en-US"/>
        </w:rPr>
        <w:t>CLUSTER</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moodCode</w:t>
      </w:r>
      <w:r w:rsidRPr="00393A10">
        <w:rPr>
          <w:rFonts w:ascii="Arial" w:hAnsi="Arial" w:cs="Arial"/>
          <w:color w:val="0000FF"/>
          <w:highlight w:val="white"/>
          <w:lang w:val="en-US"/>
        </w:rPr>
        <w:t>="</w:t>
      </w:r>
      <w:r w:rsidRPr="00393A10">
        <w:rPr>
          <w:rFonts w:ascii="Arial" w:hAnsi="Arial" w:cs="Arial"/>
          <w:color w:val="000000"/>
          <w:highlight w:val="white"/>
          <w:lang w:val="en-US"/>
        </w:rPr>
        <w:t>EVN</w:t>
      </w:r>
      <w:r w:rsidRPr="00393A10">
        <w:rPr>
          <w:rFonts w:ascii="Arial" w:hAnsi="Arial" w:cs="Arial"/>
          <w:color w:val="0000FF"/>
          <w:highlight w:val="white"/>
          <w:lang w:val="en-US"/>
        </w:rPr>
        <w:t>"&gt;</w:t>
      </w:r>
    </w:p>
    <w:p w14:paraId="5EB3BBF1"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templateId</w:t>
      </w:r>
      <w:r w:rsidRPr="00393A10">
        <w:rPr>
          <w:rFonts w:ascii="Arial" w:hAnsi="Arial" w:cs="Arial"/>
          <w:color w:val="FF0000"/>
          <w:highlight w:val="white"/>
          <w:lang w:val="en-US"/>
        </w:rPr>
        <w:t xml:space="preserve"> root</w:t>
      </w:r>
      <w:r w:rsidRPr="00393A10">
        <w:rPr>
          <w:rFonts w:ascii="Arial" w:hAnsi="Arial" w:cs="Arial"/>
          <w:color w:val="0000FF"/>
          <w:highlight w:val="white"/>
          <w:lang w:val="en-US"/>
        </w:rPr>
        <w:t>="</w:t>
      </w:r>
      <w:r w:rsidRPr="00393A10">
        <w:rPr>
          <w:rFonts w:ascii="Arial" w:hAnsi="Arial" w:cs="Arial"/>
          <w:color w:val="000000"/>
          <w:highlight w:val="white"/>
          <w:lang w:val="en-US"/>
        </w:rPr>
        <w:t>1.2.246.537.6.12.2002.126.32</w:t>
      </w:r>
      <w:r w:rsidRPr="00393A10">
        <w:rPr>
          <w:rFonts w:ascii="Arial" w:hAnsi="Arial" w:cs="Arial"/>
          <w:color w:val="0000FF"/>
          <w:highlight w:val="white"/>
          <w:lang w:val="en-US"/>
        </w:rPr>
        <w:t>"/&gt;</w:t>
      </w:r>
    </w:p>
    <w:p w14:paraId="303DE92A" w14:textId="77777777" w:rsidR="00F36492" w:rsidRPr="00393A10" w:rsidRDefault="00393A10" w:rsidP="00F3649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00F36492" w:rsidRPr="00393A10">
        <w:rPr>
          <w:rFonts w:ascii="Arial" w:hAnsi="Arial" w:cs="Arial"/>
          <w:color w:val="0000FF"/>
          <w:highlight w:val="white"/>
          <w:lang w:val="en-US"/>
        </w:rPr>
        <w:t>&lt;</w:t>
      </w:r>
      <w:r w:rsidR="00F36492" w:rsidRPr="00393A10">
        <w:rPr>
          <w:rFonts w:ascii="Arial" w:hAnsi="Arial" w:cs="Arial"/>
          <w:color w:val="800000"/>
          <w:highlight w:val="white"/>
          <w:lang w:val="en-US"/>
        </w:rPr>
        <w:t>id</w:t>
      </w:r>
      <w:r w:rsidR="00F36492" w:rsidRPr="00393A10">
        <w:rPr>
          <w:rFonts w:ascii="Arial" w:hAnsi="Arial" w:cs="Arial"/>
          <w:color w:val="FF0000"/>
          <w:highlight w:val="white"/>
          <w:lang w:val="en-US"/>
        </w:rPr>
        <w:t xml:space="preserve"> root</w:t>
      </w:r>
      <w:r w:rsidR="00F36492" w:rsidRPr="00393A10">
        <w:rPr>
          <w:rFonts w:ascii="Arial" w:hAnsi="Arial" w:cs="Arial"/>
          <w:color w:val="0000FF"/>
          <w:highlight w:val="white"/>
          <w:lang w:val="en-US"/>
        </w:rPr>
        <w:t>="</w:t>
      </w:r>
      <w:r w:rsidR="00F36492" w:rsidRPr="00393A10">
        <w:rPr>
          <w:rFonts w:ascii="Arial" w:hAnsi="Arial" w:cs="Arial"/>
          <w:color w:val="000000"/>
          <w:highlight w:val="white"/>
          <w:lang w:val="en-US"/>
        </w:rPr>
        <w:t>1.2.246.10.1602257.14.2009.145.1.1.12</w:t>
      </w:r>
      <w:r w:rsidR="00F36492" w:rsidRPr="00393A10">
        <w:rPr>
          <w:rFonts w:ascii="Arial" w:hAnsi="Arial" w:cs="Arial"/>
          <w:color w:val="0000FF"/>
          <w:highlight w:val="white"/>
          <w:lang w:val="en-US"/>
        </w:rPr>
        <w:t>"/&gt;</w:t>
      </w:r>
    </w:p>
    <w:p w14:paraId="5226B737"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lang w:val="en-US"/>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lang w:val="en-US"/>
        </w:rPr>
        <w:t>&lt;</w:t>
      </w:r>
      <w:r w:rsidRPr="00393A10">
        <w:rPr>
          <w:rFonts w:ascii="Arial" w:hAnsi="Arial" w:cs="Arial"/>
          <w:color w:val="800000"/>
          <w:highlight w:val="white"/>
          <w:lang w:val="en-US"/>
        </w:rPr>
        <w:t>code</w:t>
      </w:r>
      <w:r w:rsidRPr="00393A10">
        <w:rPr>
          <w:rFonts w:ascii="Arial" w:hAnsi="Arial" w:cs="Arial"/>
          <w:color w:val="FF0000"/>
          <w:highlight w:val="white"/>
          <w:lang w:val="en-US"/>
        </w:rPr>
        <w:t xml:space="preserve"> code</w:t>
      </w:r>
      <w:r w:rsidRPr="00393A10">
        <w:rPr>
          <w:rFonts w:ascii="Arial" w:hAnsi="Arial" w:cs="Arial"/>
          <w:color w:val="0000FF"/>
          <w:highlight w:val="white"/>
          <w:lang w:val="en-US"/>
        </w:rPr>
        <w:t>="</w:t>
      </w:r>
      <w:r w:rsidRPr="00393A10">
        <w:rPr>
          <w:rFonts w:ascii="Arial" w:hAnsi="Arial" w:cs="Arial"/>
          <w:color w:val="000000"/>
          <w:highlight w:val="white"/>
          <w:lang w:val="en-US"/>
        </w:rPr>
        <w:t>32</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codeSystem</w:t>
      </w:r>
      <w:r w:rsidRPr="00393A10">
        <w:rPr>
          <w:rFonts w:ascii="Arial" w:hAnsi="Arial" w:cs="Arial"/>
          <w:color w:val="0000FF"/>
          <w:highlight w:val="white"/>
          <w:lang w:val="en-US"/>
        </w:rPr>
        <w:t>="</w:t>
      </w:r>
      <w:r w:rsidRPr="00393A10">
        <w:rPr>
          <w:rFonts w:ascii="Arial" w:hAnsi="Arial" w:cs="Arial"/>
          <w:color w:val="000000"/>
          <w:highlight w:val="white"/>
          <w:lang w:val="en-US"/>
        </w:rPr>
        <w:t>1.2.246.537.6.12.2002.126</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codeSystemName</w:t>
      </w:r>
      <w:r w:rsidRPr="00393A10">
        <w:rPr>
          <w:rFonts w:ascii="Arial" w:hAnsi="Arial" w:cs="Arial"/>
          <w:color w:val="0000FF"/>
          <w:highlight w:val="white"/>
          <w:lang w:val="en-US"/>
        </w:rPr>
        <w:t>="</w:t>
      </w:r>
      <w:r w:rsidRPr="00393A10">
        <w:rPr>
          <w:rFonts w:ascii="Arial" w:hAnsi="Arial" w:cs="Arial"/>
          <w:color w:val="000000"/>
          <w:highlight w:val="white"/>
          <w:lang w:val="en-US"/>
        </w:rPr>
        <w:t>Lääkityslista</w:t>
      </w:r>
      <w:r w:rsidRPr="00393A10">
        <w:rPr>
          <w:rFonts w:ascii="Arial" w:hAnsi="Arial" w:cs="Arial"/>
          <w:color w:val="0000FF"/>
          <w:highlight w:val="white"/>
          <w:lang w:val="en-US"/>
        </w:rPr>
        <w:t>"</w:t>
      </w:r>
      <w:r w:rsidRPr="00393A10">
        <w:rPr>
          <w:rFonts w:ascii="Arial" w:hAnsi="Arial" w:cs="Arial"/>
          <w:color w:val="FF0000"/>
          <w:highlight w:val="white"/>
          <w:lang w:val="en-US"/>
        </w:rPr>
        <w:t xml:space="preserve"> displayName</w:t>
      </w:r>
      <w:r w:rsidRPr="00393A10">
        <w:rPr>
          <w:rFonts w:ascii="Arial" w:hAnsi="Arial" w:cs="Arial"/>
          <w:color w:val="0000FF"/>
          <w:highlight w:val="white"/>
          <w:lang w:val="en-US"/>
        </w:rPr>
        <w:t>="</w:t>
      </w:r>
      <w:r w:rsidRPr="00393A10">
        <w:rPr>
          <w:rFonts w:ascii="Arial" w:hAnsi="Arial" w:cs="Arial"/>
          <w:color w:val="000000"/>
          <w:highlight w:val="white"/>
          <w:lang w:val="en-US"/>
        </w:rPr>
        <w:t>annososio ja jatko-osiot</w:t>
      </w:r>
      <w:r w:rsidRPr="00393A10">
        <w:rPr>
          <w:rFonts w:ascii="Arial" w:hAnsi="Arial" w:cs="Arial"/>
          <w:color w:val="0000FF"/>
          <w:highlight w:val="white"/>
          <w:lang w:val="en-US"/>
        </w:rPr>
        <w:t>"/&gt;</w:t>
      </w:r>
    </w:p>
    <w:p w14:paraId="324F9358"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lang w:val="en-US"/>
        </w:rPr>
        <w:tab/>
      </w:r>
      <w:r w:rsidRPr="00393A10">
        <w:rPr>
          <w:rFonts w:ascii="Arial" w:hAnsi="Arial" w:cs="Arial"/>
          <w:color w:val="000000"/>
          <w:highlight w:val="white"/>
          <w:lang w:val="en-US"/>
        </w:rPr>
        <w:tab/>
      </w:r>
      <w:r w:rsidRPr="00393A10">
        <w:rPr>
          <w:rFonts w:ascii="Arial" w:hAnsi="Arial" w:cs="Arial"/>
          <w:color w:val="0000FF"/>
          <w:highlight w:val="white"/>
        </w:rPr>
        <w:t>&lt;</w:t>
      </w:r>
      <w:r w:rsidRPr="00393A10">
        <w:rPr>
          <w:rFonts w:ascii="Arial" w:hAnsi="Arial" w:cs="Arial"/>
          <w:color w:val="800000"/>
          <w:highlight w:val="white"/>
        </w:rPr>
        <w:t>statusCode</w:t>
      </w:r>
      <w:r w:rsidRPr="00393A10">
        <w:rPr>
          <w:rFonts w:ascii="Arial" w:hAnsi="Arial" w:cs="Arial"/>
          <w:color w:val="0000FF"/>
          <w:highlight w:val="white"/>
        </w:rPr>
        <w:t>/&gt;</w:t>
      </w:r>
    </w:p>
    <w:p w14:paraId="31D4730F" w14:textId="77777777" w:rsidR="00393A10" w:rsidRPr="00393A10" w:rsidRDefault="00393A10" w:rsidP="00393A1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393A10">
        <w:rPr>
          <w:rFonts w:ascii="Arial" w:hAnsi="Arial" w:cs="Arial"/>
          <w:color w:val="000000"/>
          <w:highlight w:val="white"/>
        </w:rPr>
        <w:tab/>
      </w:r>
      <w:r w:rsidRPr="00393A10">
        <w:rPr>
          <w:rFonts w:ascii="Arial" w:hAnsi="Arial" w:cs="Arial"/>
          <w:color w:val="0000FF"/>
          <w:highlight w:val="white"/>
        </w:rPr>
        <w:t>&lt;/</w:t>
      </w:r>
      <w:r w:rsidRPr="00393A10">
        <w:rPr>
          <w:rFonts w:ascii="Arial" w:hAnsi="Arial" w:cs="Arial"/>
          <w:color w:val="800000"/>
          <w:highlight w:val="white"/>
        </w:rPr>
        <w:t>organizer</w:t>
      </w:r>
      <w:r w:rsidRPr="00393A10">
        <w:rPr>
          <w:rFonts w:ascii="Arial" w:hAnsi="Arial" w:cs="Arial"/>
          <w:color w:val="0000FF"/>
          <w:highlight w:val="white"/>
        </w:rPr>
        <w:t>&gt;</w:t>
      </w:r>
    </w:p>
    <w:p w14:paraId="3E4EC2FE" w14:textId="77777777" w:rsidR="00393A10" w:rsidRPr="00393A10" w:rsidRDefault="00393A10" w:rsidP="00393A10">
      <w:pPr>
        <w:ind w:left="1200"/>
      </w:pPr>
      <w:r w:rsidRPr="00393A10">
        <w:rPr>
          <w:rFonts w:ascii="Arial" w:hAnsi="Arial" w:cs="Arial"/>
          <w:color w:val="0000FF"/>
          <w:highlight w:val="white"/>
        </w:rPr>
        <w:t>&lt;/</w:t>
      </w:r>
      <w:r w:rsidRPr="00393A10">
        <w:rPr>
          <w:rFonts w:ascii="Arial" w:hAnsi="Arial" w:cs="Arial"/>
          <w:color w:val="800000"/>
          <w:highlight w:val="white"/>
        </w:rPr>
        <w:t>component</w:t>
      </w:r>
    </w:p>
    <w:p w14:paraId="6E9B5B1E" w14:textId="77777777" w:rsidR="002F06A7" w:rsidRDefault="0087679D" w:rsidP="002F06A7">
      <w:pPr>
        <w:pStyle w:val="Otsikko4"/>
      </w:pPr>
      <w:r>
        <w:t>R</w:t>
      </w:r>
      <w:r w:rsidR="002F06A7" w:rsidRPr="002F06A7">
        <w:t>eseptin muut tiedot</w:t>
      </w:r>
      <w:r w:rsidR="00393A10">
        <w:t xml:space="preserve"> - 88</w:t>
      </w:r>
    </w:p>
    <w:p w14:paraId="59038DBA" w14:textId="77777777" w:rsidR="0087679D" w:rsidRPr="00F961CD" w:rsidRDefault="0087679D" w:rsidP="0087679D">
      <w:pPr>
        <w:ind w:left="720"/>
        <w:rPr>
          <w:sz w:val="24"/>
          <w:szCs w:val="24"/>
        </w:rPr>
      </w:pPr>
      <w:r>
        <w:rPr>
          <w:sz w:val="24"/>
          <w:szCs w:val="24"/>
        </w:rPr>
        <w:t>R</w:t>
      </w:r>
      <w:r w:rsidRPr="0087679D">
        <w:rPr>
          <w:sz w:val="24"/>
          <w:szCs w:val="24"/>
        </w:rPr>
        <w:t>eseptin muut tiedot</w:t>
      </w:r>
      <w:r>
        <w:rPr>
          <w:sz w:val="24"/>
          <w:szCs w:val="24"/>
        </w:rPr>
        <w:t>on määritelty raportissa Open CDA 2008 - L</w:t>
      </w:r>
      <w:r w:rsidRPr="00A6133D">
        <w:rPr>
          <w:sz w:val="24"/>
          <w:szCs w:val="24"/>
        </w:rPr>
        <w:t xml:space="preserve">ääkemääräyksen </w:t>
      </w:r>
      <w:r>
        <w:rPr>
          <w:sz w:val="24"/>
          <w:szCs w:val="24"/>
        </w:rPr>
        <w:t>sanomat CDA R2 rakenteena versio</w:t>
      </w:r>
      <w:r w:rsidRPr="00A6133D">
        <w:rPr>
          <w:sz w:val="24"/>
          <w:szCs w:val="24"/>
        </w:rPr>
        <w:t xml:space="preserve"> 2.5 23.5.2008</w:t>
      </w:r>
      <w:r>
        <w:rPr>
          <w:sz w:val="24"/>
          <w:szCs w:val="24"/>
        </w:rPr>
        <w:t>. Lääkitysmerkinnässä on oltava STM:n määritysten mukaiset tiedot.</w:t>
      </w:r>
    </w:p>
    <w:p w14:paraId="7860EDE9" w14:textId="77777777" w:rsidR="002F06A7" w:rsidRDefault="0087679D" w:rsidP="002F06A7">
      <w:pPr>
        <w:pStyle w:val="Otsikko4"/>
      </w:pPr>
      <w:r>
        <w:t>O</w:t>
      </w:r>
      <w:r w:rsidR="002F06A7" w:rsidRPr="002F06A7">
        <w:t>sastohoitolääkityksen annososio</w:t>
      </w:r>
      <w:r w:rsidR="00393A10">
        <w:t xml:space="preserve"> </w:t>
      </w:r>
      <w:r w:rsidR="001E3FD1">
        <w:t>–</w:t>
      </w:r>
      <w:r w:rsidR="00393A10">
        <w:t xml:space="preserve"> 144</w:t>
      </w:r>
    </w:p>
    <w:p w14:paraId="3993FF94" w14:textId="77777777" w:rsidR="001E3FD1" w:rsidRPr="001E3FD1" w:rsidRDefault="001E3FD1" w:rsidP="001E3FD1">
      <w:pPr>
        <w:rPr>
          <w:sz w:val="24"/>
          <w:szCs w:val="24"/>
        </w:rPr>
      </w:pPr>
      <w:r>
        <w:tab/>
      </w:r>
      <w:r>
        <w:rPr>
          <w:sz w:val="24"/>
          <w:szCs w:val="24"/>
        </w:rPr>
        <w:t xml:space="preserve">Mikä antokirjauksen </w:t>
      </w:r>
      <w:r w:rsidR="005F2C42">
        <w:rPr>
          <w:sz w:val="24"/>
          <w:szCs w:val="24"/>
        </w:rPr>
        <w:t xml:space="preserve">pakolliset tiedot eivät riitä, niin osastohoitopotilaan lääkityksessä voidaan antaa lääkityksen annon lisätietoja, jotka </w:t>
      </w:r>
      <w:r w:rsidR="005F2C42">
        <w:rPr>
          <w:sz w:val="24"/>
          <w:szCs w:val="24"/>
        </w:rPr>
        <w:tab/>
        <w:t>ovat lueteltuja kohdan 3.4 taulukossa.</w:t>
      </w:r>
    </w:p>
    <w:p w14:paraId="7DC09506" w14:textId="77777777" w:rsidR="002F06A7" w:rsidRDefault="0087679D" w:rsidP="002F06A7">
      <w:pPr>
        <w:pStyle w:val="Otsikko4"/>
      </w:pPr>
      <w:r>
        <w:t>L</w:t>
      </w:r>
      <w:r w:rsidR="002F06A7" w:rsidRPr="002F06A7">
        <w:t>ääkityksen muut tiedot</w:t>
      </w:r>
      <w:r w:rsidR="00393A10">
        <w:t xml:space="preserve"> </w:t>
      </w:r>
      <w:r w:rsidR="00042A51">
        <w:t>–</w:t>
      </w:r>
      <w:r w:rsidR="00393A10">
        <w:t xml:space="preserve"> 84</w:t>
      </w:r>
    </w:p>
    <w:p w14:paraId="6021F33A" w14:textId="77777777" w:rsidR="006F441D" w:rsidRPr="006F441D" w:rsidRDefault="001D6142" w:rsidP="001D6142">
      <w:pPr>
        <w:ind w:left="720"/>
        <w:rPr>
          <w:sz w:val="24"/>
          <w:szCs w:val="24"/>
        </w:rPr>
      </w:pPr>
      <w:r>
        <w:t>L</w:t>
      </w:r>
      <w:r w:rsidR="006F441D" w:rsidRPr="006F441D">
        <w:rPr>
          <w:sz w:val="24"/>
          <w:szCs w:val="24"/>
        </w:rPr>
        <w:t xml:space="preserve">ääkityksen muut tiedot pohjautuvat Kunnamon työryhmän tuloksiin. </w:t>
      </w:r>
      <w:r w:rsidR="006F441D">
        <w:rPr>
          <w:sz w:val="24"/>
          <w:szCs w:val="24"/>
        </w:rPr>
        <w:t xml:space="preserve">Sen jälkeen kun kyseinen määritys on tehty on sähköinen resepti ja ydintiedot saaneet tietosisällön ja olisi varmaan syytä tarkastella </w:t>
      </w:r>
      <w:r>
        <w:rPr>
          <w:sz w:val="24"/>
          <w:szCs w:val="24"/>
        </w:rPr>
        <w:t>lääkityksen muiden</w:t>
      </w:r>
      <w:r w:rsidR="006F441D">
        <w:rPr>
          <w:sz w:val="24"/>
          <w:szCs w:val="24"/>
        </w:rPr>
        <w:t xml:space="preserve"> tietojen nykyinen sisältö. </w:t>
      </w:r>
      <w:r w:rsidR="006F441D" w:rsidRPr="006F441D">
        <w:rPr>
          <w:sz w:val="24"/>
          <w:szCs w:val="24"/>
        </w:rPr>
        <w:t xml:space="preserve">Vain muutamien </w:t>
      </w:r>
      <w:r w:rsidR="006F441D">
        <w:rPr>
          <w:sz w:val="24"/>
          <w:szCs w:val="24"/>
        </w:rPr>
        <w:t xml:space="preserve">tämän </w:t>
      </w:r>
      <w:r>
        <w:rPr>
          <w:sz w:val="24"/>
          <w:szCs w:val="24"/>
        </w:rPr>
        <w:tab/>
      </w:r>
      <w:r w:rsidR="006F441D">
        <w:rPr>
          <w:sz w:val="24"/>
          <w:szCs w:val="24"/>
        </w:rPr>
        <w:t xml:space="preserve">ryhmän </w:t>
      </w:r>
      <w:r>
        <w:rPr>
          <w:sz w:val="24"/>
          <w:szCs w:val="24"/>
        </w:rPr>
        <w:t xml:space="preserve"> </w:t>
      </w:r>
      <w:r w:rsidR="006F441D">
        <w:rPr>
          <w:sz w:val="24"/>
          <w:szCs w:val="24"/>
        </w:rPr>
        <w:t xml:space="preserve">tietojen käyttö on pakollista seuraavien esimerkkien mukaisesti. Mikäli potilastietojärjestelmissä on tarvetta lääkitystietojen laajempaan </w:t>
      </w:r>
      <w:r>
        <w:rPr>
          <w:sz w:val="24"/>
          <w:szCs w:val="24"/>
        </w:rPr>
        <w:t xml:space="preserve"> </w:t>
      </w:r>
      <w:r w:rsidR="006F441D">
        <w:rPr>
          <w:sz w:val="24"/>
          <w:szCs w:val="24"/>
        </w:rPr>
        <w:t xml:space="preserve">kirjaamiseen, niin näistä tiedoista voi löytyä </w:t>
      </w:r>
      <w:r>
        <w:rPr>
          <w:sz w:val="24"/>
          <w:szCs w:val="24"/>
        </w:rPr>
        <w:t>toimiv</w:t>
      </w:r>
      <w:r w:rsidR="006F441D">
        <w:rPr>
          <w:sz w:val="24"/>
          <w:szCs w:val="24"/>
        </w:rPr>
        <w:t>a ratkaisu niiden KanTa arkistointiin.</w:t>
      </w:r>
    </w:p>
    <w:p w14:paraId="117CCF37" w14:textId="77777777" w:rsidR="006F441D" w:rsidRDefault="006F441D" w:rsidP="004E1388">
      <w:pPr>
        <w:rPr>
          <w:sz w:val="24"/>
          <w:szCs w:val="24"/>
        </w:rPr>
      </w:pPr>
    </w:p>
    <w:p w14:paraId="7C262DF8" w14:textId="77777777" w:rsidR="004E1388" w:rsidRDefault="006F441D" w:rsidP="004E1388">
      <w:pPr>
        <w:rPr>
          <w:sz w:val="24"/>
          <w:szCs w:val="24"/>
        </w:rPr>
      </w:pPr>
      <w:r>
        <w:rPr>
          <w:sz w:val="24"/>
          <w:szCs w:val="24"/>
        </w:rPr>
        <w:tab/>
      </w:r>
      <w:r w:rsidR="004E1388" w:rsidRPr="004E1388">
        <w:rPr>
          <w:sz w:val="24"/>
          <w:szCs w:val="24"/>
        </w:rPr>
        <w:t xml:space="preserve">Lääkityksen </w:t>
      </w:r>
      <w:r w:rsidR="004E1388">
        <w:rPr>
          <w:sz w:val="24"/>
          <w:szCs w:val="24"/>
        </w:rPr>
        <w:t xml:space="preserve">muiden tietojen tietosisältö on kuvattu kohdassa 3.4. </w:t>
      </w:r>
    </w:p>
    <w:p w14:paraId="5FBE7DC0" w14:textId="77777777" w:rsidR="004E1388" w:rsidRDefault="004E1388" w:rsidP="004E1388">
      <w:pPr>
        <w:rPr>
          <w:sz w:val="24"/>
          <w:szCs w:val="24"/>
        </w:rPr>
      </w:pPr>
    </w:p>
    <w:p w14:paraId="29EB15EE" w14:textId="77777777" w:rsidR="004E1388" w:rsidRPr="004E1388" w:rsidRDefault="004E1388" w:rsidP="004E1388">
      <w:pPr>
        <w:rPr>
          <w:sz w:val="24"/>
          <w:szCs w:val="24"/>
        </w:rPr>
      </w:pPr>
      <w:r>
        <w:rPr>
          <w:sz w:val="24"/>
          <w:szCs w:val="24"/>
        </w:rPr>
        <w:tab/>
        <w:t>Mikäli lääkemääräyksessä eli reseptissä on lääkevaihto kielletty, niin kieltämisen syy on oltava lääkemääräysmerkinnässä.</w:t>
      </w:r>
      <w:r w:rsidR="00796633">
        <w:rPr>
          <w:sz w:val="24"/>
          <w:szCs w:val="24"/>
        </w:rPr>
        <w:t xml:space="preserve"> Seuraavassa </w:t>
      </w:r>
      <w:r w:rsidR="00796633">
        <w:rPr>
          <w:sz w:val="24"/>
          <w:szCs w:val="24"/>
        </w:rPr>
        <w:tab/>
        <w:t>on rakenteesta esimerkki.</w:t>
      </w:r>
    </w:p>
    <w:p w14:paraId="3AB50382" w14:textId="77777777" w:rsidR="00042A51" w:rsidRPr="004E1388" w:rsidRDefault="00042A51" w:rsidP="00042A51">
      <w:pPr>
        <w:rPr>
          <w:sz w:val="24"/>
          <w:szCs w:val="24"/>
        </w:rPr>
      </w:pPr>
    </w:p>
    <w:p w14:paraId="4D5466F8" w14:textId="77777777" w:rsidR="007A49B7" w:rsidRPr="004E1388" w:rsidRDefault="007A49B7" w:rsidP="008A12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4E1388">
        <w:rPr>
          <w:rFonts w:ascii="Arial" w:hAnsi="Arial" w:cs="Arial"/>
          <w:color w:val="0000FF"/>
          <w:highlight w:val="white"/>
        </w:rPr>
        <w:t>&lt;</w:t>
      </w:r>
      <w:r w:rsidRPr="004E1388">
        <w:rPr>
          <w:rFonts w:ascii="Arial" w:hAnsi="Arial" w:cs="Arial"/>
          <w:color w:val="800000"/>
          <w:highlight w:val="white"/>
        </w:rPr>
        <w:t>component</w:t>
      </w:r>
      <w:r w:rsidRPr="004E1388">
        <w:rPr>
          <w:rFonts w:ascii="Arial" w:hAnsi="Arial" w:cs="Arial"/>
          <w:color w:val="0000FF"/>
          <w:highlight w:val="white"/>
        </w:rPr>
        <w:t>&gt;</w:t>
      </w:r>
    </w:p>
    <w:p w14:paraId="39FF22A4"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4E1388">
        <w:rPr>
          <w:rFonts w:ascii="Arial" w:hAnsi="Arial" w:cs="Arial"/>
          <w:color w:val="000000"/>
          <w:highlight w:val="white"/>
        </w:rPr>
        <w:tab/>
      </w:r>
      <w:r w:rsidRPr="007A49B7">
        <w:rPr>
          <w:rFonts w:ascii="Arial" w:hAnsi="Arial" w:cs="Arial"/>
          <w:color w:val="0000FF"/>
          <w:highlight w:val="white"/>
          <w:lang w:val="en-US"/>
        </w:rPr>
        <w:t>&lt;</w:t>
      </w:r>
      <w:r w:rsidRPr="007A49B7">
        <w:rPr>
          <w:rFonts w:ascii="Arial" w:hAnsi="Arial" w:cs="Arial"/>
          <w:color w:val="800000"/>
          <w:highlight w:val="white"/>
          <w:lang w:val="en-US"/>
        </w:rPr>
        <w:t>organizer</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CLUSTER</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0BE0D2A9"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templateId</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1.2.246.537.6.12.2002.126.84</w:t>
      </w:r>
      <w:r w:rsidRPr="007A49B7">
        <w:rPr>
          <w:rFonts w:ascii="Arial" w:hAnsi="Arial" w:cs="Arial"/>
          <w:color w:val="0000FF"/>
          <w:highlight w:val="white"/>
          <w:lang w:val="en-US"/>
        </w:rPr>
        <w:t>"/&gt;</w:t>
      </w:r>
    </w:p>
    <w:p w14:paraId="4AFE5225"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id</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1.2.246.10.1602257.14.2009.145.1.1.16</w:t>
      </w:r>
      <w:r w:rsidRPr="007A49B7">
        <w:rPr>
          <w:rFonts w:ascii="Arial" w:hAnsi="Arial" w:cs="Arial"/>
          <w:color w:val="0000FF"/>
          <w:highlight w:val="white"/>
          <w:lang w:val="en-US"/>
        </w:rPr>
        <w:t>"/&gt;</w:t>
      </w:r>
    </w:p>
    <w:p w14:paraId="19A22A7D"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84</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Lääkityksen muut tiedot</w:t>
      </w:r>
      <w:r w:rsidRPr="007A49B7">
        <w:rPr>
          <w:rFonts w:ascii="Arial" w:hAnsi="Arial" w:cs="Arial"/>
          <w:color w:val="0000FF"/>
          <w:highlight w:val="white"/>
          <w:lang w:val="en-US"/>
        </w:rPr>
        <w:t>"/&gt;</w:t>
      </w:r>
    </w:p>
    <w:p w14:paraId="7D44B71A"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statusCode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completed</w:t>
      </w:r>
      <w:r w:rsidRPr="007A49B7">
        <w:rPr>
          <w:rFonts w:ascii="Arial" w:hAnsi="Arial" w:cs="Arial"/>
          <w:color w:val="0000FF"/>
          <w:highlight w:val="white"/>
          <w:lang w:val="en-US"/>
        </w:rPr>
        <w:t>"/&gt;</w:t>
      </w:r>
    </w:p>
    <w:p w14:paraId="50315B67"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108C5B1C"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738FE8BB" w14:textId="77777777" w:rsid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code</w:t>
      </w:r>
      <w:r w:rsidRPr="007A49B7">
        <w:rPr>
          <w:rFonts w:ascii="Arial" w:hAnsi="Arial" w:cs="Arial"/>
          <w:color w:val="FF0000"/>
          <w:highlight w:val="white"/>
        </w:rPr>
        <w:t xml:space="preserve"> code</w:t>
      </w:r>
      <w:r w:rsidRPr="007A49B7">
        <w:rPr>
          <w:rFonts w:ascii="Arial" w:hAnsi="Arial" w:cs="Arial"/>
          <w:color w:val="0000FF"/>
          <w:highlight w:val="white"/>
        </w:rPr>
        <w:t>="</w:t>
      </w:r>
      <w:r w:rsidRPr="007A49B7">
        <w:rPr>
          <w:rFonts w:ascii="Arial" w:hAnsi="Arial" w:cs="Arial"/>
          <w:color w:val="000000"/>
          <w:highlight w:val="white"/>
        </w:rPr>
        <w:t>146</w:t>
      </w:r>
      <w:r w:rsidRPr="007A49B7">
        <w:rPr>
          <w:rFonts w:ascii="Arial" w:hAnsi="Arial" w:cs="Arial"/>
          <w:color w:val="0000FF"/>
          <w:highlight w:val="white"/>
        </w:rPr>
        <w:t>"</w:t>
      </w:r>
      <w:r w:rsidRPr="007A49B7">
        <w:rPr>
          <w:rFonts w:ascii="Arial" w:hAnsi="Arial" w:cs="Arial"/>
          <w:color w:val="FF0000"/>
          <w:highlight w:val="white"/>
        </w:rPr>
        <w:t xml:space="preserve"> codeSystem</w:t>
      </w:r>
      <w:r w:rsidRPr="007A49B7">
        <w:rPr>
          <w:rFonts w:ascii="Arial" w:hAnsi="Arial" w:cs="Arial"/>
          <w:color w:val="0000FF"/>
          <w:highlight w:val="white"/>
        </w:rPr>
        <w:t>="</w:t>
      </w:r>
      <w:r w:rsidRPr="007A49B7">
        <w:rPr>
          <w:rFonts w:ascii="Arial" w:hAnsi="Arial" w:cs="Arial"/>
          <w:color w:val="000000"/>
          <w:highlight w:val="white"/>
        </w:rPr>
        <w:t>1.2.246.537.6.12.2002.126</w:t>
      </w:r>
      <w:r w:rsidRPr="007A49B7">
        <w:rPr>
          <w:rFonts w:ascii="Arial" w:hAnsi="Arial" w:cs="Arial"/>
          <w:color w:val="0000FF"/>
          <w:highlight w:val="white"/>
        </w:rPr>
        <w:t>"</w:t>
      </w:r>
      <w:r w:rsidRPr="007A49B7">
        <w:rPr>
          <w:rFonts w:ascii="Arial" w:hAnsi="Arial" w:cs="Arial"/>
          <w:color w:val="FF0000"/>
          <w:highlight w:val="white"/>
        </w:rPr>
        <w:t xml:space="preserve"> codeSystemName</w:t>
      </w:r>
      <w:r w:rsidRPr="007A49B7">
        <w:rPr>
          <w:rFonts w:ascii="Arial" w:hAnsi="Arial" w:cs="Arial"/>
          <w:color w:val="0000FF"/>
          <w:highlight w:val="white"/>
        </w:rPr>
        <w:t>="</w:t>
      </w:r>
      <w:r w:rsidRPr="007A49B7">
        <w:rPr>
          <w:rFonts w:ascii="Arial" w:hAnsi="Arial" w:cs="Arial"/>
          <w:color w:val="000000"/>
          <w:highlight w:val="white"/>
        </w:rPr>
        <w:t>Lääkityslista</w:t>
      </w:r>
      <w:r w:rsidRPr="007A49B7">
        <w:rPr>
          <w:rFonts w:ascii="Arial" w:hAnsi="Arial" w:cs="Arial"/>
          <w:color w:val="0000FF"/>
          <w:highlight w:val="white"/>
        </w:rPr>
        <w:t>"</w:t>
      </w:r>
      <w:r w:rsidRPr="007A49B7">
        <w:rPr>
          <w:rFonts w:ascii="Arial" w:hAnsi="Arial" w:cs="Arial"/>
          <w:color w:val="FF0000"/>
          <w:highlight w:val="white"/>
        </w:rPr>
        <w:t xml:space="preserve"> </w:t>
      </w:r>
    </w:p>
    <w:p w14:paraId="72E04A89"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7A49B7">
        <w:rPr>
          <w:rFonts w:ascii="Arial" w:hAnsi="Arial" w:cs="Arial"/>
          <w:color w:val="FF0000"/>
          <w:highlight w:val="white"/>
        </w:rPr>
        <w:t>displayName</w:t>
      </w:r>
      <w:r w:rsidRPr="007A49B7">
        <w:rPr>
          <w:rFonts w:ascii="Arial" w:hAnsi="Arial" w:cs="Arial"/>
          <w:color w:val="0000FF"/>
          <w:highlight w:val="white"/>
        </w:rPr>
        <w:t>="</w:t>
      </w:r>
      <w:r w:rsidRPr="007A49B7">
        <w:rPr>
          <w:rFonts w:ascii="Arial" w:hAnsi="Arial" w:cs="Arial"/>
          <w:color w:val="000000"/>
          <w:highlight w:val="white"/>
        </w:rPr>
        <w:t>lääkevaihdon kiellon syy</w:t>
      </w:r>
      <w:r w:rsidRPr="007A49B7">
        <w:rPr>
          <w:rFonts w:ascii="Arial" w:hAnsi="Arial" w:cs="Arial"/>
          <w:color w:val="0000FF"/>
          <w:highlight w:val="white"/>
        </w:rPr>
        <w:t>"/&gt;</w:t>
      </w:r>
    </w:p>
    <w:p w14:paraId="21986CAC"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value</w:t>
      </w:r>
      <w:r w:rsidRPr="007A49B7">
        <w:rPr>
          <w:rFonts w:ascii="Arial" w:hAnsi="Arial" w:cs="Arial"/>
          <w:color w:val="FF0000"/>
          <w:highlight w:val="white"/>
        </w:rPr>
        <w:t xml:space="preserve"> xsi:type</w:t>
      </w:r>
      <w:r w:rsidRPr="007A49B7">
        <w:rPr>
          <w:rFonts w:ascii="Arial" w:hAnsi="Arial" w:cs="Arial"/>
          <w:color w:val="0000FF"/>
          <w:highlight w:val="white"/>
        </w:rPr>
        <w:t>="</w:t>
      </w:r>
      <w:r w:rsidRPr="007A49B7">
        <w:rPr>
          <w:rFonts w:ascii="Arial" w:hAnsi="Arial" w:cs="Arial"/>
          <w:color w:val="000000"/>
          <w:highlight w:val="white"/>
        </w:rPr>
        <w:t>ST</w:t>
      </w:r>
      <w:r w:rsidRPr="007A49B7">
        <w:rPr>
          <w:rFonts w:ascii="Arial" w:hAnsi="Arial" w:cs="Arial"/>
          <w:color w:val="0000FF"/>
          <w:highlight w:val="white"/>
        </w:rPr>
        <w:t>"&gt;</w:t>
      </w:r>
      <w:r w:rsidRPr="007A49B7">
        <w:rPr>
          <w:rFonts w:ascii="Arial" w:hAnsi="Arial" w:cs="Arial"/>
          <w:color w:val="000000"/>
          <w:highlight w:val="white"/>
        </w:rPr>
        <w:t>Kokeiluvalmiste, joka on sovetettu muuhun lääkitykseen</w:t>
      </w:r>
      <w:r w:rsidRPr="007A49B7">
        <w:rPr>
          <w:rFonts w:ascii="Arial" w:hAnsi="Arial" w:cs="Arial"/>
          <w:color w:val="0000FF"/>
          <w:highlight w:val="white"/>
        </w:rPr>
        <w:t>&lt;/</w:t>
      </w:r>
      <w:r w:rsidRPr="007A49B7">
        <w:rPr>
          <w:rFonts w:ascii="Arial" w:hAnsi="Arial" w:cs="Arial"/>
          <w:color w:val="800000"/>
          <w:highlight w:val="white"/>
        </w:rPr>
        <w:t>value</w:t>
      </w:r>
      <w:r w:rsidRPr="007A49B7">
        <w:rPr>
          <w:rFonts w:ascii="Arial" w:hAnsi="Arial" w:cs="Arial"/>
          <w:color w:val="0000FF"/>
          <w:highlight w:val="white"/>
        </w:rPr>
        <w:t>&gt;</w:t>
      </w:r>
    </w:p>
    <w:p w14:paraId="6F8DC28C"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observation</w:t>
      </w:r>
      <w:r w:rsidRPr="007A49B7">
        <w:rPr>
          <w:rFonts w:ascii="Arial" w:hAnsi="Arial" w:cs="Arial"/>
          <w:color w:val="0000FF"/>
          <w:highlight w:val="white"/>
        </w:rPr>
        <w:t>&gt;</w:t>
      </w:r>
    </w:p>
    <w:p w14:paraId="2C6D5A50"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7A2E86CD" w14:textId="77777777" w:rsidR="007A49B7" w:rsidRPr="007A49B7" w:rsidRDefault="007A49B7"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organizer</w:t>
      </w:r>
      <w:r w:rsidRPr="007A49B7">
        <w:rPr>
          <w:rFonts w:ascii="Arial" w:hAnsi="Arial" w:cs="Arial"/>
          <w:color w:val="0000FF"/>
          <w:highlight w:val="white"/>
        </w:rPr>
        <w:t>&gt;</w:t>
      </w:r>
    </w:p>
    <w:p w14:paraId="65F65B35" w14:textId="77777777" w:rsidR="00796633" w:rsidRDefault="008A124D" w:rsidP="008A12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rPr>
          <w:rFonts w:ascii="Arial" w:hAnsi="Arial" w:cs="Arial"/>
          <w:color w:val="0000FF"/>
          <w:highlight w:val="white"/>
        </w:rPr>
      </w:pPr>
      <w:r>
        <w:rPr>
          <w:rFonts w:ascii="Arial" w:hAnsi="Arial" w:cs="Arial"/>
          <w:color w:val="0000FF"/>
          <w:highlight w:val="white"/>
        </w:rPr>
        <w:tab/>
      </w:r>
      <w:r w:rsidR="007A49B7" w:rsidRPr="007A49B7">
        <w:rPr>
          <w:rFonts w:ascii="Arial" w:hAnsi="Arial" w:cs="Arial"/>
          <w:color w:val="0000FF"/>
          <w:highlight w:val="white"/>
        </w:rPr>
        <w:t>&lt;/</w:t>
      </w:r>
      <w:r w:rsidR="007A49B7" w:rsidRPr="007A49B7">
        <w:rPr>
          <w:rFonts w:ascii="Arial" w:hAnsi="Arial" w:cs="Arial"/>
          <w:color w:val="800000"/>
          <w:highlight w:val="white"/>
        </w:rPr>
        <w:t>component</w:t>
      </w:r>
      <w:r w:rsidR="007A49B7" w:rsidRPr="007A49B7">
        <w:rPr>
          <w:rFonts w:ascii="Arial" w:hAnsi="Arial" w:cs="Arial"/>
          <w:color w:val="0000FF"/>
          <w:highlight w:val="white"/>
        </w:rPr>
        <w:t>&gt;</w:t>
      </w:r>
    </w:p>
    <w:p w14:paraId="37160075" w14:textId="77777777" w:rsidR="00796633" w:rsidRDefault="00796633" w:rsidP="00796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rPr>
      </w:pPr>
    </w:p>
    <w:p w14:paraId="621C5A2D" w14:textId="77777777" w:rsidR="00FC7DD4" w:rsidRPr="00796633" w:rsidRDefault="00796633" w:rsidP="00FC7DD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4"/>
          <w:szCs w:val="24"/>
          <w:highlight w:val="white"/>
        </w:rPr>
      </w:pP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sidRPr="00796633">
        <w:rPr>
          <w:sz w:val="24"/>
          <w:szCs w:val="24"/>
          <w:highlight w:val="white"/>
        </w:rPr>
        <w:t>Tulo</w:t>
      </w:r>
      <w:r>
        <w:rPr>
          <w:sz w:val="24"/>
          <w:szCs w:val="24"/>
          <w:highlight w:val="white"/>
        </w:rPr>
        <w:t xml:space="preserve">tilanteen </w:t>
      </w:r>
      <w:r w:rsidR="00EA05E4">
        <w:rPr>
          <w:sz w:val="24"/>
          <w:szCs w:val="24"/>
          <w:highlight w:val="white"/>
        </w:rPr>
        <w:t>ja voimassaolevassa lääkitysmerkinnässä on aina kooditettuna tiedon lähde. Jos tiedon lähde on reseptikeskus</w:t>
      </w:r>
      <w:r w:rsidR="00FC7DD4">
        <w:rPr>
          <w:sz w:val="24"/>
          <w:szCs w:val="24"/>
          <w:highlight w:val="white"/>
        </w:rPr>
        <w:t>,</w:t>
      </w:r>
      <w:r w:rsidR="00EA05E4">
        <w:rPr>
          <w:sz w:val="24"/>
          <w:szCs w:val="24"/>
          <w:highlight w:val="white"/>
        </w:rPr>
        <w:t xml:space="preserve"> niin </w:t>
      </w:r>
      <w:r w:rsidR="00FC7DD4">
        <w:rPr>
          <w:sz w:val="24"/>
          <w:szCs w:val="24"/>
        </w:rPr>
        <w:tab/>
      </w:r>
      <w:r w:rsidR="00FC7DD4">
        <w:rPr>
          <w:sz w:val="24"/>
          <w:szCs w:val="24"/>
        </w:rPr>
        <w:tab/>
      </w:r>
      <w:r w:rsidR="00FC7DD4">
        <w:rPr>
          <w:sz w:val="24"/>
          <w:szCs w:val="24"/>
        </w:rPr>
        <w:tab/>
      </w:r>
      <w:r w:rsidR="00FC7DD4">
        <w:rPr>
          <w:sz w:val="24"/>
          <w:szCs w:val="24"/>
        </w:rPr>
        <w:tab/>
      </w:r>
      <w:r w:rsidR="00FC7DD4" w:rsidRPr="00FC7DD4">
        <w:rPr>
          <w:sz w:val="24"/>
          <w:szCs w:val="24"/>
        </w:rPr>
        <w:t>Linkki tiedonlähde asiakirjaan</w:t>
      </w:r>
      <w:r w:rsidR="00FC7DD4">
        <w:rPr>
          <w:sz w:val="24"/>
          <w:szCs w:val="24"/>
        </w:rPr>
        <w:t xml:space="preserve"> on pakollinen reseptiasiakirjan tunnus. </w:t>
      </w:r>
      <w:r w:rsidR="00FC7DD4">
        <w:rPr>
          <w:sz w:val="24"/>
          <w:szCs w:val="24"/>
          <w:highlight w:val="white"/>
        </w:rPr>
        <w:t xml:space="preserve">Jos tiedon lähde on KanTa arkisto, niin </w:t>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Pr>
          <w:sz w:val="24"/>
          <w:szCs w:val="24"/>
        </w:rPr>
        <w:tab/>
      </w:r>
      <w:r w:rsidR="00FC7DD4" w:rsidRPr="00FC7DD4">
        <w:rPr>
          <w:sz w:val="24"/>
          <w:szCs w:val="24"/>
        </w:rPr>
        <w:t>Linkki tiedonlähde asiakirjaan</w:t>
      </w:r>
      <w:r w:rsidR="00FC7DD4">
        <w:rPr>
          <w:sz w:val="24"/>
          <w:szCs w:val="24"/>
        </w:rPr>
        <w:t xml:space="preserve"> on pakollinen </w:t>
      </w:r>
      <w:r w:rsidR="00886962">
        <w:rPr>
          <w:sz w:val="24"/>
          <w:szCs w:val="24"/>
        </w:rPr>
        <w:t>ja se on sen asiakirjan tunnus, jossa lääkemääräysmerkintä on arkistoitu</w:t>
      </w:r>
      <w:r w:rsidR="00FC7DD4">
        <w:rPr>
          <w:sz w:val="24"/>
          <w:szCs w:val="24"/>
        </w:rPr>
        <w:t xml:space="preserve">. </w:t>
      </w:r>
    </w:p>
    <w:p w14:paraId="74BC49BC" w14:textId="77777777" w:rsidR="00042A51" w:rsidRPr="007A49B7" w:rsidRDefault="00042A51" w:rsidP="007A49B7">
      <w:pPr>
        <w:ind w:left="1440"/>
      </w:pPr>
    </w:p>
    <w:p w14:paraId="7665A5E2" w14:textId="77777777" w:rsidR="00042A51" w:rsidRPr="00EA05E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FF"/>
          <w:highlight w:val="white"/>
        </w:rPr>
        <w:t>&lt;</w:t>
      </w:r>
      <w:r w:rsidRPr="00EA05E4">
        <w:rPr>
          <w:rFonts w:ascii="Arial" w:hAnsi="Arial" w:cs="Arial"/>
          <w:color w:val="800000"/>
          <w:highlight w:val="white"/>
        </w:rPr>
        <w:t>component</w:t>
      </w:r>
      <w:r w:rsidRPr="00EA05E4">
        <w:rPr>
          <w:rFonts w:ascii="Arial" w:hAnsi="Arial" w:cs="Arial"/>
          <w:color w:val="0000FF"/>
          <w:highlight w:val="white"/>
        </w:rPr>
        <w:t>&gt;</w:t>
      </w:r>
    </w:p>
    <w:p w14:paraId="3499C138" w14:textId="77777777" w:rsidR="00042A51" w:rsidRPr="00EA05E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00"/>
          <w:highlight w:val="white"/>
        </w:rPr>
        <w:tab/>
      </w:r>
      <w:r w:rsidRPr="00EA05E4">
        <w:rPr>
          <w:rFonts w:ascii="Arial" w:hAnsi="Arial" w:cs="Arial"/>
          <w:color w:val="0000FF"/>
          <w:highlight w:val="white"/>
        </w:rPr>
        <w:t>&lt;</w:t>
      </w:r>
      <w:r w:rsidRPr="00EA05E4">
        <w:rPr>
          <w:rFonts w:ascii="Arial" w:hAnsi="Arial" w:cs="Arial"/>
          <w:color w:val="800000"/>
          <w:highlight w:val="white"/>
        </w:rPr>
        <w:t>organizer</w:t>
      </w:r>
      <w:r w:rsidRPr="00EA05E4">
        <w:rPr>
          <w:rFonts w:ascii="Arial" w:hAnsi="Arial" w:cs="Arial"/>
          <w:color w:val="FF0000"/>
          <w:highlight w:val="white"/>
        </w:rPr>
        <w:t xml:space="preserve"> classCode</w:t>
      </w:r>
      <w:r w:rsidRPr="00EA05E4">
        <w:rPr>
          <w:rFonts w:ascii="Arial" w:hAnsi="Arial" w:cs="Arial"/>
          <w:color w:val="0000FF"/>
          <w:highlight w:val="white"/>
        </w:rPr>
        <w:t>="</w:t>
      </w:r>
      <w:r w:rsidRPr="00EA05E4">
        <w:rPr>
          <w:rFonts w:ascii="Arial" w:hAnsi="Arial" w:cs="Arial"/>
          <w:color w:val="000000"/>
          <w:highlight w:val="white"/>
        </w:rPr>
        <w:t>CLUSTER</w:t>
      </w:r>
      <w:r w:rsidRPr="00EA05E4">
        <w:rPr>
          <w:rFonts w:ascii="Arial" w:hAnsi="Arial" w:cs="Arial"/>
          <w:color w:val="0000FF"/>
          <w:highlight w:val="white"/>
        </w:rPr>
        <w:t>"</w:t>
      </w:r>
      <w:r w:rsidRPr="00EA05E4">
        <w:rPr>
          <w:rFonts w:ascii="Arial" w:hAnsi="Arial" w:cs="Arial"/>
          <w:color w:val="FF0000"/>
          <w:highlight w:val="white"/>
        </w:rPr>
        <w:t xml:space="preserve"> moodCode</w:t>
      </w:r>
      <w:r w:rsidRPr="00EA05E4">
        <w:rPr>
          <w:rFonts w:ascii="Arial" w:hAnsi="Arial" w:cs="Arial"/>
          <w:color w:val="0000FF"/>
          <w:highlight w:val="white"/>
        </w:rPr>
        <w:t>="</w:t>
      </w:r>
      <w:r w:rsidRPr="00EA05E4">
        <w:rPr>
          <w:rFonts w:ascii="Arial" w:hAnsi="Arial" w:cs="Arial"/>
          <w:color w:val="000000"/>
          <w:highlight w:val="white"/>
        </w:rPr>
        <w:t>EVN</w:t>
      </w:r>
      <w:r w:rsidRPr="00EA05E4">
        <w:rPr>
          <w:rFonts w:ascii="Arial" w:hAnsi="Arial" w:cs="Arial"/>
          <w:color w:val="0000FF"/>
          <w:highlight w:val="white"/>
        </w:rPr>
        <w:t>"&gt;</w:t>
      </w:r>
    </w:p>
    <w:p w14:paraId="09964D66" w14:textId="77777777" w:rsidR="00042A51" w:rsidRPr="00FC7DD4"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EA05E4">
        <w:rPr>
          <w:rFonts w:ascii="Arial" w:hAnsi="Arial" w:cs="Arial"/>
          <w:color w:val="000000"/>
          <w:highlight w:val="white"/>
        </w:rPr>
        <w:tab/>
      </w:r>
      <w:r w:rsidRPr="00EA05E4">
        <w:rPr>
          <w:rFonts w:ascii="Arial" w:hAnsi="Arial" w:cs="Arial"/>
          <w:color w:val="000000"/>
          <w:highlight w:val="white"/>
        </w:rPr>
        <w:tab/>
      </w:r>
      <w:r w:rsidRPr="00EA05E4">
        <w:rPr>
          <w:rFonts w:ascii="Arial" w:hAnsi="Arial" w:cs="Arial"/>
          <w:color w:val="0000FF"/>
          <w:highlight w:val="white"/>
        </w:rPr>
        <w:t>&lt;</w:t>
      </w:r>
      <w:r w:rsidRPr="00EA05E4">
        <w:rPr>
          <w:rFonts w:ascii="Arial" w:hAnsi="Arial" w:cs="Arial"/>
          <w:color w:val="800000"/>
          <w:highlight w:val="white"/>
        </w:rPr>
        <w:t>templateId</w:t>
      </w:r>
      <w:r w:rsidRPr="00EA05E4">
        <w:rPr>
          <w:rFonts w:ascii="Arial" w:hAnsi="Arial" w:cs="Arial"/>
          <w:color w:val="FF0000"/>
          <w:highlight w:val="white"/>
        </w:rPr>
        <w:t xml:space="preserve"> root</w:t>
      </w:r>
      <w:r w:rsidRPr="00EA05E4">
        <w:rPr>
          <w:rFonts w:ascii="Arial" w:hAnsi="Arial" w:cs="Arial"/>
          <w:color w:val="0000FF"/>
          <w:highlight w:val="white"/>
        </w:rPr>
        <w:t>="</w:t>
      </w:r>
      <w:r w:rsidRPr="00EA05E4">
        <w:rPr>
          <w:rFonts w:ascii="Arial" w:hAnsi="Arial" w:cs="Arial"/>
          <w:color w:val="000000"/>
          <w:highlight w:val="white"/>
        </w:rPr>
        <w:t>1.2.246.537.6.12.2002.126.8</w:t>
      </w:r>
      <w:r w:rsidRPr="00FC7DD4">
        <w:rPr>
          <w:rFonts w:ascii="Arial" w:hAnsi="Arial" w:cs="Arial"/>
          <w:color w:val="000000"/>
          <w:highlight w:val="white"/>
        </w:rPr>
        <w:t>4</w:t>
      </w:r>
      <w:r w:rsidRPr="00FC7DD4">
        <w:rPr>
          <w:rFonts w:ascii="Arial" w:hAnsi="Arial" w:cs="Arial"/>
          <w:color w:val="0000FF"/>
          <w:highlight w:val="white"/>
        </w:rPr>
        <w:t>"/&gt;</w:t>
      </w:r>
    </w:p>
    <w:p w14:paraId="6624038A"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FC7DD4">
        <w:rPr>
          <w:rFonts w:ascii="Arial" w:hAnsi="Arial" w:cs="Arial"/>
          <w:color w:val="000000"/>
          <w:highlight w:val="white"/>
        </w:rPr>
        <w:tab/>
      </w:r>
      <w:r w:rsidRPr="00FC7DD4">
        <w:rPr>
          <w:rFonts w:ascii="Arial" w:hAnsi="Arial" w:cs="Arial"/>
          <w:color w:val="000000"/>
          <w:highlight w:val="white"/>
        </w:rPr>
        <w:tab/>
      </w:r>
      <w:r w:rsidRPr="00FC7DD4">
        <w:rPr>
          <w:rFonts w:ascii="Arial" w:hAnsi="Arial" w:cs="Arial"/>
          <w:color w:val="0000FF"/>
          <w:highlight w:val="white"/>
        </w:rPr>
        <w:t>&lt;</w:t>
      </w:r>
      <w:r w:rsidRPr="00FC7DD4">
        <w:rPr>
          <w:rFonts w:ascii="Arial" w:hAnsi="Arial" w:cs="Arial"/>
          <w:color w:val="800000"/>
          <w:highlight w:val="white"/>
        </w:rPr>
        <w:t>id</w:t>
      </w:r>
      <w:r w:rsidRPr="00FC7DD4">
        <w:rPr>
          <w:rFonts w:ascii="Arial" w:hAnsi="Arial" w:cs="Arial"/>
          <w:color w:val="FF0000"/>
          <w:highlight w:val="white"/>
        </w:rPr>
        <w:t xml:space="preserve"> root</w:t>
      </w:r>
      <w:r w:rsidRPr="00FC7DD4">
        <w:rPr>
          <w:rFonts w:ascii="Arial" w:hAnsi="Arial" w:cs="Arial"/>
          <w:color w:val="0000FF"/>
          <w:highlight w:val="white"/>
        </w:rPr>
        <w:t>="</w:t>
      </w:r>
      <w:r w:rsidRPr="00FC7DD4">
        <w:rPr>
          <w:rFonts w:ascii="Arial" w:hAnsi="Arial" w:cs="Arial"/>
          <w:color w:val="000000"/>
          <w:highlight w:val="white"/>
        </w:rPr>
        <w:t>1.2</w:t>
      </w:r>
      <w:r w:rsidRPr="007A49B7">
        <w:rPr>
          <w:rFonts w:ascii="Arial" w:hAnsi="Arial" w:cs="Arial"/>
          <w:color w:val="000000"/>
          <w:highlight w:val="white"/>
          <w:lang w:val="en-US"/>
        </w:rPr>
        <w:t>.246.10.1602257.14.2009.145.1.1.16</w:t>
      </w:r>
      <w:r w:rsidRPr="007A49B7">
        <w:rPr>
          <w:rFonts w:ascii="Arial" w:hAnsi="Arial" w:cs="Arial"/>
          <w:color w:val="0000FF"/>
          <w:highlight w:val="white"/>
          <w:lang w:val="en-US"/>
        </w:rPr>
        <w:t>"/&gt;</w:t>
      </w:r>
    </w:p>
    <w:p w14:paraId="0EA8BBE6"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84</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Lääkityksen muut tiedot</w:t>
      </w:r>
      <w:r w:rsidRPr="007A49B7">
        <w:rPr>
          <w:rFonts w:ascii="Arial" w:hAnsi="Arial" w:cs="Arial"/>
          <w:color w:val="0000FF"/>
          <w:highlight w:val="white"/>
          <w:lang w:val="en-US"/>
        </w:rPr>
        <w:t>"/&gt;</w:t>
      </w:r>
    </w:p>
    <w:p w14:paraId="7A3D1635"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statusCode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completed</w:t>
      </w:r>
      <w:r w:rsidRPr="007A49B7">
        <w:rPr>
          <w:rFonts w:ascii="Arial" w:hAnsi="Arial" w:cs="Arial"/>
          <w:color w:val="0000FF"/>
          <w:highlight w:val="white"/>
          <w:lang w:val="en-US"/>
        </w:rPr>
        <w:t>"/&gt;</w:t>
      </w:r>
    </w:p>
    <w:p w14:paraId="1489DD2D"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07F6CCCF"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221BE34A"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code</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118</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1.2.246.537.6.12.2002.126</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Lääkityslista</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displayName</w:t>
      </w:r>
      <w:r w:rsidRPr="007A49B7">
        <w:rPr>
          <w:rFonts w:ascii="Arial" w:hAnsi="Arial" w:cs="Arial"/>
          <w:color w:val="0000FF"/>
          <w:highlight w:val="white"/>
          <w:lang w:val="en-US"/>
        </w:rPr>
        <w:t>="</w:t>
      </w:r>
      <w:r w:rsidRPr="007A49B7">
        <w:rPr>
          <w:rFonts w:ascii="Arial" w:hAnsi="Arial" w:cs="Arial"/>
          <w:color w:val="000000"/>
          <w:highlight w:val="white"/>
          <w:lang w:val="en-US"/>
        </w:rPr>
        <w:t>Tiedon lähde</w:t>
      </w:r>
      <w:r w:rsidRPr="007A49B7">
        <w:rPr>
          <w:rFonts w:ascii="Arial" w:hAnsi="Arial" w:cs="Arial"/>
          <w:color w:val="0000FF"/>
          <w:highlight w:val="white"/>
          <w:lang w:val="en-US"/>
        </w:rPr>
        <w:t>"/&gt;</w:t>
      </w:r>
    </w:p>
    <w:p w14:paraId="22EB494E"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value</w:t>
      </w:r>
      <w:r w:rsidRPr="007A49B7">
        <w:rPr>
          <w:rFonts w:ascii="Arial" w:hAnsi="Arial" w:cs="Arial"/>
          <w:color w:val="FF0000"/>
          <w:highlight w:val="white"/>
          <w:lang w:val="en-US"/>
        </w:rPr>
        <w:t xml:space="preserve"> xsi:type</w:t>
      </w:r>
      <w:r w:rsidRPr="007A49B7">
        <w:rPr>
          <w:rFonts w:ascii="Arial" w:hAnsi="Arial" w:cs="Arial"/>
          <w:color w:val="0000FF"/>
          <w:highlight w:val="white"/>
          <w:lang w:val="en-US"/>
        </w:rPr>
        <w:t>="</w:t>
      </w:r>
      <w:r w:rsidRPr="007A49B7">
        <w:rPr>
          <w:rFonts w:ascii="Arial" w:hAnsi="Arial" w:cs="Arial"/>
          <w:color w:val="000000"/>
          <w:highlight w:val="white"/>
          <w:lang w:val="en-US"/>
        </w:rPr>
        <w:t>CV</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w:t>
      </w:r>
      <w:r w:rsidRPr="007A49B7">
        <w:rPr>
          <w:rFonts w:ascii="Arial" w:hAnsi="Arial" w:cs="Arial"/>
          <w:color w:val="0000FF"/>
          <w:highlight w:val="white"/>
          <w:lang w:val="en-US"/>
        </w:rPr>
        <w:t>="</w:t>
      </w:r>
      <w:r w:rsidRPr="007A49B7">
        <w:rPr>
          <w:rFonts w:ascii="Arial" w:hAnsi="Arial" w:cs="Arial"/>
          <w:color w:val="000000"/>
          <w:highlight w:val="white"/>
          <w:lang w:val="en-US"/>
        </w:rPr>
        <w:t>2</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codeSystemName</w:t>
      </w:r>
      <w:r w:rsidRPr="007A49B7">
        <w:rPr>
          <w:rFonts w:ascii="Arial" w:hAnsi="Arial" w:cs="Arial"/>
          <w:color w:val="0000FF"/>
          <w:highlight w:val="white"/>
          <w:lang w:val="en-US"/>
        </w:rPr>
        <w:t>="</w:t>
      </w:r>
      <w:r w:rsidRPr="007A49B7">
        <w:rPr>
          <w:rFonts w:ascii="Arial" w:hAnsi="Arial" w:cs="Arial"/>
          <w:color w:val="000000"/>
          <w:highlight w:val="white"/>
          <w:lang w:val="en-US"/>
        </w:rPr>
        <w:t>tiedon lähde</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codeSystem</w:t>
      </w:r>
      <w:r w:rsidRPr="007A49B7">
        <w:rPr>
          <w:rFonts w:ascii="Arial" w:hAnsi="Arial" w:cs="Arial"/>
          <w:color w:val="0000FF"/>
          <w:highlight w:val="white"/>
          <w:lang w:val="en-US"/>
        </w:rPr>
        <w:t>="</w:t>
      </w:r>
      <w:r w:rsidRPr="007A49B7">
        <w:rPr>
          <w:rFonts w:ascii="Arial" w:hAnsi="Arial" w:cs="Arial"/>
          <w:color w:val="000000"/>
          <w:highlight w:val="white"/>
          <w:lang w:val="en-US"/>
        </w:rPr>
        <w:t>1.2.246.537.5.40186.2009</w:t>
      </w:r>
      <w:r w:rsidRPr="007A49B7">
        <w:rPr>
          <w:rFonts w:ascii="Arial" w:hAnsi="Arial" w:cs="Arial"/>
          <w:color w:val="0000FF"/>
          <w:highlight w:val="white"/>
          <w:lang w:val="en-US"/>
        </w:rPr>
        <w:t>"</w:t>
      </w:r>
    </w:p>
    <w:p w14:paraId="3767EA63" w14:textId="77777777" w:rsidR="00042A51" w:rsidRPr="007A49B7" w:rsidRDefault="00886962"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sidR="00042A51" w:rsidRPr="007A49B7">
        <w:rPr>
          <w:rFonts w:ascii="Arial" w:hAnsi="Arial" w:cs="Arial"/>
          <w:color w:val="FF0000"/>
          <w:highlight w:val="white"/>
          <w:lang w:val="en-US"/>
        </w:rPr>
        <w:t xml:space="preserve"> displayName</w:t>
      </w:r>
      <w:r w:rsidR="00042A51" w:rsidRPr="007A49B7">
        <w:rPr>
          <w:rFonts w:ascii="Arial" w:hAnsi="Arial" w:cs="Arial"/>
          <w:color w:val="0000FF"/>
          <w:highlight w:val="white"/>
          <w:lang w:val="en-US"/>
        </w:rPr>
        <w:t>="</w:t>
      </w:r>
      <w:r w:rsidR="00042A51" w:rsidRPr="007A49B7">
        <w:rPr>
          <w:rFonts w:ascii="Arial" w:hAnsi="Arial" w:cs="Arial"/>
          <w:color w:val="000000"/>
          <w:highlight w:val="white"/>
          <w:lang w:val="en-US"/>
        </w:rPr>
        <w:t>reseptikeskus</w:t>
      </w:r>
      <w:r w:rsidR="00042A51" w:rsidRPr="007A49B7">
        <w:rPr>
          <w:rFonts w:ascii="Arial" w:hAnsi="Arial" w:cs="Arial"/>
          <w:color w:val="0000FF"/>
          <w:highlight w:val="white"/>
          <w:lang w:val="en-US"/>
        </w:rPr>
        <w:t>"/&gt;</w:t>
      </w:r>
    </w:p>
    <w:p w14:paraId="2897A285"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0000FF"/>
          <w:highlight w:val="white"/>
          <w:lang w:val="en-US"/>
        </w:rPr>
        <w:t>&gt;</w:t>
      </w:r>
    </w:p>
    <w:p w14:paraId="5C4297E4"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01C9DBED"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component</w:t>
      </w:r>
      <w:r w:rsidRPr="007A49B7">
        <w:rPr>
          <w:rFonts w:ascii="Arial" w:hAnsi="Arial" w:cs="Arial"/>
          <w:color w:val="0000FF"/>
          <w:highlight w:val="white"/>
          <w:lang w:val="en-US"/>
        </w:rPr>
        <w:t>&gt;</w:t>
      </w:r>
    </w:p>
    <w:p w14:paraId="3806BB43"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lang w:val="en-US"/>
        </w:rPr>
        <w:t>&lt;</w:t>
      </w:r>
      <w:r w:rsidRPr="007A49B7">
        <w:rPr>
          <w:rFonts w:ascii="Arial" w:hAnsi="Arial" w:cs="Arial"/>
          <w:color w:val="800000"/>
          <w:highlight w:val="white"/>
          <w:lang w:val="en-US"/>
        </w:rPr>
        <w:t>observation</w:t>
      </w:r>
      <w:r w:rsidRPr="007A49B7">
        <w:rPr>
          <w:rFonts w:ascii="Arial" w:hAnsi="Arial" w:cs="Arial"/>
          <w:color w:val="FF0000"/>
          <w:highlight w:val="white"/>
          <w:lang w:val="en-US"/>
        </w:rPr>
        <w:t xml:space="preserve"> classCode</w:t>
      </w:r>
      <w:r w:rsidRPr="007A49B7">
        <w:rPr>
          <w:rFonts w:ascii="Arial" w:hAnsi="Arial" w:cs="Arial"/>
          <w:color w:val="0000FF"/>
          <w:highlight w:val="white"/>
          <w:lang w:val="en-US"/>
        </w:rPr>
        <w:t>="</w:t>
      </w:r>
      <w:r w:rsidRPr="007A49B7">
        <w:rPr>
          <w:rFonts w:ascii="Arial" w:hAnsi="Arial" w:cs="Arial"/>
          <w:color w:val="000000"/>
          <w:highlight w:val="white"/>
          <w:lang w:val="en-US"/>
        </w:rPr>
        <w:t>OBS</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moodCode</w:t>
      </w:r>
      <w:r w:rsidRPr="007A49B7">
        <w:rPr>
          <w:rFonts w:ascii="Arial" w:hAnsi="Arial" w:cs="Arial"/>
          <w:color w:val="0000FF"/>
          <w:highlight w:val="white"/>
          <w:lang w:val="en-US"/>
        </w:rPr>
        <w:t>="</w:t>
      </w:r>
      <w:r w:rsidRPr="007A49B7">
        <w:rPr>
          <w:rFonts w:ascii="Arial" w:hAnsi="Arial" w:cs="Arial"/>
          <w:color w:val="000000"/>
          <w:highlight w:val="white"/>
          <w:lang w:val="en-US"/>
        </w:rPr>
        <w:t>EVN</w:t>
      </w:r>
      <w:r w:rsidRPr="007A49B7">
        <w:rPr>
          <w:rFonts w:ascii="Arial" w:hAnsi="Arial" w:cs="Arial"/>
          <w:color w:val="0000FF"/>
          <w:highlight w:val="white"/>
          <w:lang w:val="en-US"/>
        </w:rPr>
        <w:t>"&gt;</w:t>
      </w:r>
    </w:p>
    <w:p w14:paraId="754ABA9A"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code</w:t>
      </w:r>
      <w:r w:rsidRPr="007A49B7">
        <w:rPr>
          <w:rFonts w:ascii="Arial" w:hAnsi="Arial" w:cs="Arial"/>
          <w:color w:val="FF0000"/>
          <w:highlight w:val="white"/>
        </w:rPr>
        <w:t xml:space="preserve"> code</w:t>
      </w:r>
      <w:r w:rsidRPr="007A49B7">
        <w:rPr>
          <w:rFonts w:ascii="Arial" w:hAnsi="Arial" w:cs="Arial"/>
          <w:color w:val="0000FF"/>
          <w:highlight w:val="white"/>
        </w:rPr>
        <w:t>="</w:t>
      </w:r>
      <w:r w:rsidRPr="007A49B7">
        <w:rPr>
          <w:rFonts w:ascii="Arial" w:hAnsi="Arial" w:cs="Arial"/>
          <w:color w:val="000000"/>
          <w:highlight w:val="white"/>
        </w:rPr>
        <w:t>149</w:t>
      </w:r>
      <w:r w:rsidRPr="007A49B7">
        <w:rPr>
          <w:rFonts w:ascii="Arial" w:hAnsi="Arial" w:cs="Arial"/>
          <w:color w:val="0000FF"/>
          <w:highlight w:val="white"/>
        </w:rPr>
        <w:t>"</w:t>
      </w:r>
      <w:r w:rsidRPr="007A49B7">
        <w:rPr>
          <w:rFonts w:ascii="Arial" w:hAnsi="Arial" w:cs="Arial"/>
          <w:color w:val="FF0000"/>
          <w:highlight w:val="white"/>
        </w:rPr>
        <w:t xml:space="preserve"> codeSystem</w:t>
      </w:r>
      <w:r w:rsidRPr="007A49B7">
        <w:rPr>
          <w:rFonts w:ascii="Arial" w:hAnsi="Arial" w:cs="Arial"/>
          <w:color w:val="0000FF"/>
          <w:highlight w:val="white"/>
        </w:rPr>
        <w:t>="</w:t>
      </w:r>
      <w:r w:rsidRPr="007A49B7">
        <w:rPr>
          <w:rFonts w:ascii="Arial" w:hAnsi="Arial" w:cs="Arial"/>
          <w:color w:val="000000"/>
          <w:highlight w:val="white"/>
        </w:rPr>
        <w:t>1.2.246.537.6.12.2002.126</w:t>
      </w:r>
      <w:r w:rsidRPr="007A49B7">
        <w:rPr>
          <w:rFonts w:ascii="Arial" w:hAnsi="Arial" w:cs="Arial"/>
          <w:color w:val="0000FF"/>
          <w:highlight w:val="white"/>
        </w:rPr>
        <w:t>"</w:t>
      </w:r>
      <w:r w:rsidRPr="007A49B7">
        <w:rPr>
          <w:rFonts w:ascii="Arial" w:hAnsi="Arial" w:cs="Arial"/>
          <w:color w:val="FF0000"/>
          <w:highlight w:val="white"/>
        </w:rPr>
        <w:t xml:space="preserve"> codeSystemName</w:t>
      </w:r>
      <w:r w:rsidRPr="007A49B7">
        <w:rPr>
          <w:rFonts w:ascii="Arial" w:hAnsi="Arial" w:cs="Arial"/>
          <w:color w:val="0000FF"/>
          <w:highlight w:val="white"/>
        </w:rPr>
        <w:t>="</w:t>
      </w:r>
      <w:r w:rsidRPr="007A49B7">
        <w:rPr>
          <w:rFonts w:ascii="Arial" w:hAnsi="Arial" w:cs="Arial"/>
          <w:color w:val="000000"/>
          <w:highlight w:val="white"/>
        </w:rPr>
        <w:t>Lääkityslista</w:t>
      </w:r>
      <w:r w:rsidRPr="007A49B7">
        <w:rPr>
          <w:rFonts w:ascii="Arial" w:hAnsi="Arial" w:cs="Arial"/>
          <w:color w:val="0000FF"/>
          <w:highlight w:val="white"/>
        </w:rPr>
        <w:t>"</w:t>
      </w:r>
      <w:r w:rsidRPr="007A49B7">
        <w:rPr>
          <w:rFonts w:ascii="Arial" w:hAnsi="Arial" w:cs="Arial"/>
          <w:color w:val="FF0000"/>
          <w:highlight w:val="white"/>
        </w:rPr>
        <w:t xml:space="preserve"> </w:t>
      </w:r>
    </w:p>
    <w:p w14:paraId="4EE59ECE" w14:textId="77777777" w:rsidR="00042A51" w:rsidRPr="007A49B7" w:rsidRDefault="00886962"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00042A51" w:rsidRPr="007A49B7">
        <w:rPr>
          <w:rFonts w:ascii="Arial" w:hAnsi="Arial" w:cs="Arial"/>
          <w:color w:val="FF0000"/>
          <w:highlight w:val="white"/>
        </w:rPr>
        <w:t>displayName</w:t>
      </w:r>
      <w:r w:rsidR="00042A51" w:rsidRPr="007A49B7">
        <w:rPr>
          <w:rFonts w:ascii="Arial" w:hAnsi="Arial" w:cs="Arial"/>
          <w:color w:val="0000FF"/>
          <w:highlight w:val="white"/>
        </w:rPr>
        <w:t>="</w:t>
      </w:r>
      <w:r w:rsidR="00042A51" w:rsidRPr="007A49B7">
        <w:rPr>
          <w:rFonts w:ascii="Arial" w:hAnsi="Arial" w:cs="Arial"/>
          <w:color w:val="000000"/>
          <w:highlight w:val="white"/>
        </w:rPr>
        <w:t>Linkki tiedonlähde asiakirjaan</w:t>
      </w:r>
      <w:r w:rsidR="00042A51" w:rsidRPr="007A49B7">
        <w:rPr>
          <w:rFonts w:ascii="Arial" w:hAnsi="Arial" w:cs="Arial"/>
          <w:color w:val="0000FF"/>
          <w:highlight w:val="white"/>
        </w:rPr>
        <w:t>"/&gt;</w:t>
      </w:r>
    </w:p>
    <w:p w14:paraId="5A0A1E39"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lang w:val="en-US"/>
        </w:rPr>
        <w:t>&lt;</w:t>
      </w:r>
      <w:r w:rsidRPr="007A49B7">
        <w:rPr>
          <w:rFonts w:ascii="Arial" w:hAnsi="Arial" w:cs="Arial"/>
          <w:color w:val="800000"/>
          <w:highlight w:val="white"/>
          <w:lang w:val="en-US"/>
        </w:rPr>
        <w:t>value</w:t>
      </w:r>
      <w:r w:rsidRPr="007A49B7">
        <w:rPr>
          <w:rFonts w:ascii="Arial" w:hAnsi="Arial" w:cs="Arial"/>
          <w:color w:val="FF0000"/>
          <w:highlight w:val="white"/>
          <w:lang w:val="en-US"/>
        </w:rPr>
        <w:t xml:space="preserve"> xsi:type</w:t>
      </w:r>
      <w:r w:rsidRPr="007A49B7">
        <w:rPr>
          <w:rFonts w:ascii="Arial" w:hAnsi="Arial" w:cs="Arial"/>
          <w:color w:val="0000FF"/>
          <w:highlight w:val="white"/>
          <w:lang w:val="en-US"/>
        </w:rPr>
        <w:t>="</w:t>
      </w:r>
      <w:r w:rsidRPr="007A49B7">
        <w:rPr>
          <w:rFonts w:ascii="Arial" w:hAnsi="Arial" w:cs="Arial"/>
          <w:color w:val="000000"/>
          <w:highlight w:val="white"/>
          <w:lang w:val="en-US"/>
        </w:rPr>
        <w:t>II</w:t>
      </w:r>
      <w:r w:rsidRPr="007A49B7">
        <w:rPr>
          <w:rFonts w:ascii="Arial" w:hAnsi="Arial" w:cs="Arial"/>
          <w:color w:val="0000FF"/>
          <w:highlight w:val="white"/>
          <w:lang w:val="en-US"/>
        </w:rPr>
        <w:t>"</w:t>
      </w:r>
      <w:r w:rsidRPr="007A49B7">
        <w:rPr>
          <w:rFonts w:ascii="Arial" w:hAnsi="Arial" w:cs="Arial"/>
          <w:color w:val="FF0000"/>
          <w:highlight w:val="white"/>
          <w:lang w:val="en-US"/>
        </w:rPr>
        <w:t xml:space="preserve"> root</w:t>
      </w:r>
      <w:r w:rsidRPr="007A49B7">
        <w:rPr>
          <w:rFonts w:ascii="Arial" w:hAnsi="Arial" w:cs="Arial"/>
          <w:color w:val="0000FF"/>
          <w:highlight w:val="white"/>
          <w:lang w:val="en-US"/>
        </w:rPr>
        <w:t>="</w:t>
      </w:r>
      <w:r w:rsidRPr="007A49B7">
        <w:rPr>
          <w:rFonts w:ascii="Arial" w:hAnsi="Arial" w:cs="Arial"/>
          <w:color w:val="000000"/>
          <w:highlight w:val="white"/>
          <w:lang w:val="en-US"/>
        </w:rPr>
        <w:t>1.2.246.10.1602257.93.2010.5011</w:t>
      </w:r>
      <w:r w:rsidRPr="007A49B7">
        <w:rPr>
          <w:rFonts w:ascii="Arial" w:hAnsi="Arial" w:cs="Arial"/>
          <w:color w:val="0000FF"/>
          <w:highlight w:val="white"/>
          <w:lang w:val="en-US"/>
        </w:rPr>
        <w:t>"/&gt;</w:t>
      </w:r>
    </w:p>
    <w:p w14:paraId="5136654B"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00"/>
          <w:highlight w:val="white"/>
          <w:lang w:val="en-US"/>
        </w:rPr>
        <w:tab/>
      </w:r>
      <w:r w:rsidRPr="007A49B7">
        <w:rPr>
          <w:rFonts w:ascii="Arial" w:hAnsi="Arial" w:cs="Arial"/>
          <w:color w:val="0000FF"/>
          <w:highlight w:val="white"/>
        </w:rPr>
        <w:t>&lt;/</w:t>
      </w:r>
      <w:r w:rsidRPr="007A49B7">
        <w:rPr>
          <w:rFonts w:ascii="Arial" w:hAnsi="Arial" w:cs="Arial"/>
          <w:color w:val="800000"/>
          <w:highlight w:val="white"/>
        </w:rPr>
        <w:t>observation</w:t>
      </w:r>
      <w:r w:rsidRPr="007A49B7">
        <w:rPr>
          <w:rFonts w:ascii="Arial" w:hAnsi="Arial" w:cs="Arial"/>
          <w:color w:val="0000FF"/>
          <w:highlight w:val="white"/>
        </w:rPr>
        <w:t>&gt;</w:t>
      </w:r>
    </w:p>
    <w:p w14:paraId="2ED8E05D" w14:textId="77777777" w:rsidR="00042A51" w:rsidRPr="007A49B7"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51241BC3" w14:textId="77777777" w:rsidR="00886962" w:rsidRDefault="00042A51" w:rsidP="007A49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7A49B7">
        <w:rPr>
          <w:rFonts w:ascii="Arial" w:hAnsi="Arial" w:cs="Arial"/>
          <w:color w:val="000000"/>
          <w:highlight w:val="white"/>
        </w:rPr>
        <w:tab/>
      </w:r>
      <w:r w:rsidRPr="007A49B7">
        <w:rPr>
          <w:rFonts w:ascii="Arial" w:hAnsi="Arial" w:cs="Arial"/>
          <w:color w:val="0000FF"/>
          <w:highlight w:val="white"/>
        </w:rPr>
        <w:t>&lt;/</w:t>
      </w:r>
      <w:r w:rsidRPr="007A49B7">
        <w:rPr>
          <w:rFonts w:ascii="Arial" w:hAnsi="Arial" w:cs="Arial"/>
          <w:color w:val="800000"/>
          <w:highlight w:val="white"/>
        </w:rPr>
        <w:t>organizer</w:t>
      </w:r>
      <w:r w:rsidRPr="007A49B7">
        <w:rPr>
          <w:rFonts w:ascii="Arial" w:hAnsi="Arial" w:cs="Arial"/>
          <w:color w:val="0000FF"/>
          <w:highlight w:val="white"/>
        </w:rPr>
        <w:t>&gt;</w:t>
      </w:r>
    </w:p>
    <w:p w14:paraId="7149E8B8" w14:textId="77777777" w:rsidR="00042A51" w:rsidRPr="007A49B7" w:rsidRDefault="00042A51" w:rsidP="0088696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rPr>
          <w:rFonts w:ascii="Arial" w:hAnsi="Arial" w:cs="Arial"/>
          <w:color w:val="000000"/>
          <w:highlight w:val="white"/>
        </w:rPr>
      </w:pPr>
      <w:r w:rsidRPr="007A49B7">
        <w:rPr>
          <w:rFonts w:ascii="Arial" w:hAnsi="Arial" w:cs="Arial"/>
          <w:color w:val="0000FF"/>
          <w:highlight w:val="white"/>
        </w:rPr>
        <w:t>&lt;/</w:t>
      </w:r>
      <w:r w:rsidRPr="007A49B7">
        <w:rPr>
          <w:rFonts w:ascii="Arial" w:hAnsi="Arial" w:cs="Arial"/>
          <w:color w:val="800000"/>
          <w:highlight w:val="white"/>
        </w:rPr>
        <w:t>component</w:t>
      </w:r>
      <w:r w:rsidRPr="007A49B7">
        <w:rPr>
          <w:rFonts w:ascii="Arial" w:hAnsi="Arial" w:cs="Arial"/>
          <w:color w:val="0000FF"/>
          <w:highlight w:val="white"/>
        </w:rPr>
        <w:t>&gt;</w:t>
      </w:r>
    </w:p>
    <w:p w14:paraId="3B71D5BA" w14:textId="77777777" w:rsidR="00042A51" w:rsidRPr="00042A51" w:rsidRDefault="00042A51" w:rsidP="00042A51"/>
    <w:p w14:paraId="19211637" w14:textId="77777777" w:rsidR="002F06A7" w:rsidRDefault="0087679D" w:rsidP="002F06A7">
      <w:pPr>
        <w:pStyle w:val="Otsikko4"/>
      </w:pPr>
      <w:r>
        <w:t>L</w:t>
      </w:r>
      <w:r w:rsidR="002F06A7" w:rsidRPr="002F06A7">
        <w:t>ääkejakelulistan mukaisen lääkkeen antokirjausmerkinnän tiedot</w:t>
      </w:r>
      <w:r w:rsidR="00393A10">
        <w:t xml:space="preserve"> </w:t>
      </w:r>
      <w:r w:rsidR="00687127">
        <w:t>–</w:t>
      </w:r>
      <w:r w:rsidR="00393A10">
        <w:t xml:space="preserve"> 140</w:t>
      </w:r>
    </w:p>
    <w:p w14:paraId="255E0710" w14:textId="77777777" w:rsidR="005D5F3C" w:rsidRDefault="005D5F3C" w:rsidP="005D5F3C"/>
    <w:p w14:paraId="2341A471" w14:textId="77777777" w:rsidR="005D5F3C" w:rsidRDefault="005D5F3C" w:rsidP="005D5F3C">
      <w:pPr>
        <w:rPr>
          <w:sz w:val="24"/>
          <w:szCs w:val="24"/>
        </w:rPr>
      </w:pPr>
      <w:r>
        <w:tab/>
      </w:r>
      <w:r w:rsidRPr="005D5F3C">
        <w:rPr>
          <w:sz w:val="24"/>
          <w:szCs w:val="24"/>
        </w:rPr>
        <w:t>Lääkejakelulistan mukaisen lääkkeen antokirjausmerkinnän tiedot</w:t>
      </w:r>
      <w:r>
        <w:rPr>
          <w:sz w:val="24"/>
          <w:szCs w:val="24"/>
        </w:rPr>
        <w:t xml:space="preserve"> ovat seuraavat:</w:t>
      </w:r>
    </w:p>
    <w:p w14:paraId="284E3C4C" w14:textId="77777777" w:rsidR="00F626DD" w:rsidRPr="003C6261" w:rsidRDefault="00C8463C" w:rsidP="005D5F3C">
      <w:pPr>
        <w:numPr>
          <w:ilvl w:val="3"/>
          <w:numId w:val="19"/>
        </w:numPr>
        <w:rPr>
          <w:sz w:val="24"/>
          <w:szCs w:val="24"/>
        </w:rPr>
      </w:pPr>
      <w:r w:rsidRPr="003C6261">
        <w:rPr>
          <w:color w:val="000000"/>
          <w:sz w:val="24"/>
          <w:szCs w:val="24"/>
          <w:highlight w:val="white"/>
          <w:lang w:val="en-US"/>
        </w:rPr>
        <w:t xml:space="preserve">linkki </w:t>
      </w:r>
      <w:r w:rsidR="003C6261">
        <w:rPr>
          <w:color w:val="000000"/>
          <w:sz w:val="24"/>
          <w:szCs w:val="24"/>
          <w:highlight w:val="white"/>
          <w:lang w:val="en-US"/>
        </w:rPr>
        <w:t>lääkemä</w:t>
      </w:r>
      <w:r w:rsidRPr="003C6261">
        <w:rPr>
          <w:color w:val="000000"/>
          <w:sz w:val="24"/>
          <w:szCs w:val="24"/>
          <w:highlight w:val="white"/>
          <w:lang w:val="en-US"/>
        </w:rPr>
        <w:t>ä</w:t>
      </w:r>
      <w:r w:rsidR="003C6261">
        <w:rPr>
          <w:color w:val="000000"/>
          <w:sz w:val="24"/>
          <w:szCs w:val="24"/>
          <w:highlight w:val="white"/>
          <w:lang w:val="en-US"/>
        </w:rPr>
        <w:t>rä</w:t>
      </w:r>
      <w:r w:rsidRPr="003C6261">
        <w:rPr>
          <w:color w:val="000000"/>
          <w:sz w:val="24"/>
          <w:szCs w:val="24"/>
          <w:highlight w:val="white"/>
          <w:lang w:val="en-US"/>
        </w:rPr>
        <w:t>ysmerkinnän odjektiin</w:t>
      </w:r>
    </w:p>
    <w:p w14:paraId="5C6C00C1" w14:textId="77777777" w:rsidR="00790F16" w:rsidRPr="00790F16" w:rsidRDefault="00C8463C" w:rsidP="00790F16">
      <w:pPr>
        <w:numPr>
          <w:ilvl w:val="3"/>
          <w:numId w:val="19"/>
        </w:numPr>
        <w:rPr>
          <w:sz w:val="24"/>
          <w:szCs w:val="24"/>
        </w:rPr>
      </w:pPr>
      <w:r w:rsidRPr="003C6261">
        <w:rPr>
          <w:color w:val="000000"/>
          <w:sz w:val="24"/>
          <w:szCs w:val="24"/>
          <w:highlight w:val="white"/>
          <w:lang w:val="en-US"/>
        </w:rPr>
        <w:t>linkki reseptiin</w:t>
      </w:r>
    </w:p>
    <w:p w14:paraId="3665E174" w14:textId="77777777" w:rsidR="00790F16" w:rsidRDefault="00790F16" w:rsidP="00790F16">
      <w:pPr>
        <w:numPr>
          <w:ilvl w:val="3"/>
          <w:numId w:val="19"/>
        </w:numPr>
        <w:rPr>
          <w:sz w:val="24"/>
          <w:szCs w:val="24"/>
        </w:rPr>
      </w:pPr>
      <w:r w:rsidRPr="00790F16">
        <w:rPr>
          <w:sz w:val="24"/>
          <w:szCs w:val="24"/>
        </w:rPr>
        <w:t>lää</w:t>
      </w:r>
      <w:r>
        <w:rPr>
          <w:sz w:val="24"/>
          <w:szCs w:val="24"/>
        </w:rPr>
        <w:t>k</w:t>
      </w:r>
      <w:r w:rsidRPr="00790F16">
        <w:rPr>
          <w:sz w:val="24"/>
          <w:szCs w:val="24"/>
        </w:rPr>
        <w:t>kee</w:t>
      </w:r>
      <w:r>
        <w:rPr>
          <w:sz w:val="24"/>
          <w:szCs w:val="24"/>
        </w:rPr>
        <w:t>n</w:t>
      </w:r>
      <w:r w:rsidRPr="00790F16">
        <w:rPr>
          <w:sz w:val="24"/>
          <w:szCs w:val="24"/>
        </w:rPr>
        <w:t xml:space="preserve">jakelulistalle ottaminen </w:t>
      </w:r>
    </w:p>
    <w:p w14:paraId="7D86E3D9" w14:textId="77777777" w:rsidR="00AF6CA2" w:rsidRPr="00790F16" w:rsidRDefault="00AF6CA2" w:rsidP="00790F16">
      <w:pPr>
        <w:numPr>
          <w:ilvl w:val="4"/>
          <w:numId w:val="19"/>
        </w:numPr>
        <w:rPr>
          <w:sz w:val="24"/>
          <w:szCs w:val="24"/>
        </w:rPr>
      </w:pPr>
      <w:r w:rsidRPr="00790F16">
        <w:rPr>
          <w:sz w:val="24"/>
          <w:szCs w:val="24"/>
        </w:rPr>
        <w:t>ajankohta</w:t>
      </w:r>
    </w:p>
    <w:p w14:paraId="3ADFEB53" w14:textId="77777777" w:rsidR="00AF6CA2" w:rsidRPr="003C6261" w:rsidRDefault="00AF6CA2" w:rsidP="00AF6CA2">
      <w:pPr>
        <w:numPr>
          <w:ilvl w:val="4"/>
          <w:numId w:val="19"/>
        </w:numPr>
        <w:rPr>
          <w:sz w:val="24"/>
          <w:szCs w:val="24"/>
        </w:rPr>
      </w:pPr>
      <w:r w:rsidRPr="003C6261">
        <w:rPr>
          <w:sz w:val="24"/>
          <w:szCs w:val="24"/>
        </w:rPr>
        <w:t>ammattihenkilön ht</w:t>
      </w:r>
    </w:p>
    <w:p w14:paraId="3B53B3C8" w14:textId="77777777" w:rsidR="00AF6CA2" w:rsidRPr="003C6261" w:rsidRDefault="00AF6CA2" w:rsidP="00AF6CA2">
      <w:pPr>
        <w:numPr>
          <w:ilvl w:val="4"/>
          <w:numId w:val="19"/>
        </w:numPr>
        <w:rPr>
          <w:sz w:val="24"/>
          <w:szCs w:val="24"/>
        </w:rPr>
      </w:pPr>
      <w:r w:rsidRPr="003C6261">
        <w:rPr>
          <w:sz w:val="24"/>
          <w:szCs w:val="24"/>
        </w:rPr>
        <w:t>ammattihenkilön nimi</w:t>
      </w:r>
    </w:p>
    <w:p w14:paraId="1524D753" w14:textId="77777777" w:rsidR="00AF6CA2" w:rsidRPr="003C6261" w:rsidRDefault="00AF6CA2" w:rsidP="00AF6CA2">
      <w:pPr>
        <w:numPr>
          <w:ilvl w:val="4"/>
          <w:numId w:val="19"/>
        </w:numPr>
        <w:rPr>
          <w:sz w:val="24"/>
          <w:szCs w:val="24"/>
        </w:rPr>
      </w:pPr>
      <w:r w:rsidRPr="003C6261">
        <w:rPr>
          <w:sz w:val="24"/>
          <w:szCs w:val="24"/>
        </w:rPr>
        <w:t>palveluyksikön id</w:t>
      </w:r>
    </w:p>
    <w:p w14:paraId="4165528F" w14:textId="77777777" w:rsidR="00AF6CA2" w:rsidRPr="003C6261" w:rsidRDefault="00AF6CA2" w:rsidP="00AF6CA2">
      <w:pPr>
        <w:numPr>
          <w:ilvl w:val="4"/>
          <w:numId w:val="19"/>
        </w:numPr>
        <w:rPr>
          <w:sz w:val="24"/>
          <w:szCs w:val="24"/>
        </w:rPr>
      </w:pPr>
      <w:r w:rsidRPr="003C6261">
        <w:rPr>
          <w:sz w:val="24"/>
          <w:szCs w:val="24"/>
        </w:rPr>
        <w:t>palveluyksikön nimi</w:t>
      </w:r>
    </w:p>
    <w:p w14:paraId="671D15C2" w14:textId="77777777" w:rsidR="00C8463C" w:rsidRPr="003C6261" w:rsidRDefault="00790F16" w:rsidP="00C8463C">
      <w:pPr>
        <w:numPr>
          <w:ilvl w:val="3"/>
          <w:numId w:val="19"/>
        </w:numPr>
        <w:rPr>
          <w:sz w:val="24"/>
          <w:szCs w:val="24"/>
        </w:rPr>
      </w:pPr>
      <w:r>
        <w:rPr>
          <w:color w:val="000000"/>
          <w:sz w:val="24"/>
          <w:szCs w:val="24"/>
        </w:rPr>
        <w:t>lääkkeenjakelulist</w:t>
      </w:r>
      <w:r w:rsidR="00793156">
        <w:rPr>
          <w:color w:val="000000"/>
          <w:sz w:val="24"/>
          <w:szCs w:val="24"/>
        </w:rPr>
        <w:t xml:space="preserve">alta </w:t>
      </w:r>
      <w:r w:rsidRPr="00790F16">
        <w:rPr>
          <w:color w:val="000000"/>
          <w:sz w:val="24"/>
          <w:szCs w:val="24"/>
        </w:rPr>
        <w:t>poistaminen</w:t>
      </w:r>
    </w:p>
    <w:p w14:paraId="61D89D33" w14:textId="77777777" w:rsidR="00AF6CA2" w:rsidRPr="003C6261" w:rsidRDefault="00AF6CA2" w:rsidP="00AF6CA2">
      <w:pPr>
        <w:numPr>
          <w:ilvl w:val="4"/>
          <w:numId w:val="19"/>
        </w:numPr>
        <w:rPr>
          <w:sz w:val="24"/>
          <w:szCs w:val="24"/>
        </w:rPr>
      </w:pPr>
      <w:r w:rsidRPr="003C6261">
        <w:rPr>
          <w:sz w:val="24"/>
          <w:szCs w:val="24"/>
        </w:rPr>
        <w:t>ajankohta</w:t>
      </w:r>
    </w:p>
    <w:p w14:paraId="4E1392AE" w14:textId="77777777" w:rsidR="00AF6CA2" w:rsidRPr="003C6261" w:rsidRDefault="00AF6CA2" w:rsidP="00AF6CA2">
      <w:pPr>
        <w:numPr>
          <w:ilvl w:val="4"/>
          <w:numId w:val="19"/>
        </w:numPr>
        <w:rPr>
          <w:sz w:val="24"/>
          <w:szCs w:val="24"/>
        </w:rPr>
      </w:pPr>
      <w:r w:rsidRPr="003C6261">
        <w:rPr>
          <w:sz w:val="24"/>
          <w:szCs w:val="24"/>
        </w:rPr>
        <w:t>ammattihenkilön ht</w:t>
      </w:r>
    </w:p>
    <w:p w14:paraId="5FEEFF4A" w14:textId="77777777" w:rsidR="00AF6CA2" w:rsidRPr="003C6261" w:rsidRDefault="00AF6CA2" w:rsidP="00AF6CA2">
      <w:pPr>
        <w:numPr>
          <w:ilvl w:val="4"/>
          <w:numId w:val="19"/>
        </w:numPr>
        <w:rPr>
          <w:sz w:val="24"/>
          <w:szCs w:val="24"/>
        </w:rPr>
      </w:pPr>
      <w:r w:rsidRPr="003C6261">
        <w:rPr>
          <w:sz w:val="24"/>
          <w:szCs w:val="24"/>
        </w:rPr>
        <w:t>ammattihenkilön nimi</w:t>
      </w:r>
    </w:p>
    <w:p w14:paraId="6EC4B12B" w14:textId="77777777" w:rsidR="00AF6CA2" w:rsidRPr="003C6261" w:rsidRDefault="00AF6CA2" w:rsidP="00AF6CA2">
      <w:pPr>
        <w:numPr>
          <w:ilvl w:val="4"/>
          <w:numId w:val="19"/>
        </w:numPr>
        <w:rPr>
          <w:sz w:val="24"/>
          <w:szCs w:val="24"/>
        </w:rPr>
      </w:pPr>
      <w:r w:rsidRPr="003C6261">
        <w:rPr>
          <w:sz w:val="24"/>
          <w:szCs w:val="24"/>
        </w:rPr>
        <w:t>palveluyksikön id</w:t>
      </w:r>
    </w:p>
    <w:p w14:paraId="0ACD9F0F" w14:textId="77777777" w:rsidR="00AF6CA2" w:rsidRPr="003C6261" w:rsidRDefault="00AF6CA2" w:rsidP="00AF6CA2">
      <w:pPr>
        <w:numPr>
          <w:ilvl w:val="4"/>
          <w:numId w:val="19"/>
        </w:numPr>
        <w:rPr>
          <w:sz w:val="24"/>
          <w:szCs w:val="24"/>
        </w:rPr>
      </w:pPr>
      <w:r w:rsidRPr="003C6261">
        <w:rPr>
          <w:sz w:val="24"/>
          <w:szCs w:val="24"/>
        </w:rPr>
        <w:t>palveluyksikön nimi</w:t>
      </w:r>
    </w:p>
    <w:p w14:paraId="0D5BAD3D" w14:textId="77777777" w:rsidR="00AF6CA2" w:rsidRPr="00AF6CA2" w:rsidRDefault="00AF6CA2" w:rsidP="00AF6CA2">
      <w:pPr>
        <w:ind w:left="3456"/>
        <w:rPr>
          <w:sz w:val="24"/>
          <w:szCs w:val="24"/>
        </w:rPr>
      </w:pPr>
    </w:p>
    <w:p w14:paraId="1111A5C6" w14:textId="77777777" w:rsidR="00687127" w:rsidRDefault="00687127" w:rsidP="00687127"/>
    <w:p w14:paraId="6D1161A3" w14:textId="77777777" w:rsidR="00B95D91" w:rsidRDefault="00B95D91" w:rsidP="00687127"/>
    <w:p w14:paraId="4EDB99B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59A4996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organizer</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CLUSTER</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1A9D1C4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templateId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1.2.246.537.6.12.2002.126.140</w:t>
      </w:r>
      <w:r w:rsidRPr="00B95D91">
        <w:rPr>
          <w:rFonts w:ascii="Arial" w:hAnsi="Arial" w:cs="Arial"/>
          <w:color w:val="0000FF"/>
          <w:highlight w:val="white"/>
        </w:rPr>
        <w:t>"/&gt;</w:t>
      </w:r>
    </w:p>
    <w:p w14:paraId="18524A7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1.2.246.10.1602257.14.2009.145.1.1.9</w:t>
      </w:r>
      <w:r w:rsidRPr="00B95D91">
        <w:rPr>
          <w:rFonts w:ascii="Arial" w:hAnsi="Arial" w:cs="Arial"/>
          <w:color w:val="0000FF"/>
          <w:highlight w:val="white"/>
        </w:rPr>
        <w:t>"/&gt;</w:t>
      </w:r>
    </w:p>
    <w:p w14:paraId="27FFE1C5"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140</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1.2.246.537.6.12.2002.126</w:t>
      </w:r>
      <w:r w:rsidRPr="00B95D91">
        <w:rPr>
          <w:rFonts w:ascii="Arial" w:hAnsi="Arial" w:cs="Arial"/>
          <w:color w:val="0000FF"/>
          <w:highlight w:val="white"/>
        </w:rPr>
        <w:t>"</w:t>
      </w:r>
      <w:r w:rsidRPr="00B95D91">
        <w:rPr>
          <w:rFonts w:ascii="Arial" w:hAnsi="Arial" w:cs="Arial"/>
          <w:color w:val="FF0000"/>
          <w:highlight w:val="white"/>
        </w:rPr>
        <w:t xml:space="preserve"> codeSystemName</w:t>
      </w:r>
      <w:r w:rsidRPr="00B95D91">
        <w:rPr>
          <w:rFonts w:ascii="Arial" w:hAnsi="Arial" w:cs="Arial"/>
          <w:color w:val="0000FF"/>
          <w:highlight w:val="white"/>
        </w:rPr>
        <w:t>="</w:t>
      </w:r>
      <w:r w:rsidRPr="00B95D91">
        <w:rPr>
          <w:rFonts w:ascii="Arial" w:hAnsi="Arial" w:cs="Arial"/>
          <w:color w:val="000000"/>
          <w:highlight w:val="white"/>
        </w:rPr>
        <w:t>Lääkityslista</w:t>
      </w:r>
      <w:r w:rsidRPr="00B95D91">
        <w:rPr>
          <w:rFonts w:ascii="Arial" w:hAnsi="Arial" w:cs="Arial"/>
          <w:color w:val="0000FF"/>
          <w:highlight w:val="white"/>
        </w:rPr>
        <w:t>"</w:t>
      </w:r>
      <w:r w:rsidRPr="00B95D91">
        <w:rPr>
          <w:rFonts w:ascii="Arial" w:hAnsi="Arial" w:cs="Arial"/>
          <w:color w:val="FF0000"/>
          <w:highlight w:val="white"/>
        </w:rPr>
        <w:t xml:space="preserve"> </w:t>
      </w:r>
    </w:p>
    <w:p w14:paraId="1E8505E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lääkejakelulistan mukaisen lääkkeen antokirjausmerkinnän tiedot</w:t>
      </w:r>
      <w:r w:rsidRPr="00B95D91">
        <w:rPr>
          <w:rFonts w:ascii="Arial" w:hAnsi="Arial" w:cs="Arial"/>
          <w:color w:val="0000FF"/>
          <w:highlight w:val="white"/>
        </w:rPr>
        <w:t>"/&gt;</w:t>
      </w:r>
    </w:p>
    <w:p w14:paraId="70413A40"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statusCode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completed</w:t>
      </w:r>
      <w:r w:rsidRPr="00B95D91">
        <w:rPr>
          <w:rFonts w:ascii="Arial" w:hAnsi="Arial" w:cs="Arial"/>
          <w:color w:val="0000FF"/>
          <w:highlight w:val="white"/>
          <w:lang w:val="en-US"/>
        </w:rPr>
        <w:t>"/&gt;</w:t>
      </w:r>
    </w:p>
    <w:p w14:paraId="11648B56" w14:textId="77777777" w:rsidR="00B04627" w:rsidRPr="00B95D91" w:rsidRDefault="00B04627"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Pr="00B95D91">
        <w:rPr>
          <w:rFonts w:ascii="Arial" w:hAnsi="Arial" w:cs="Arial"/>
          <w:color w:val="0000FF"/>
          <w:highlight w:val="white"/>
          <w:lang w:val="en-US"/>
        </w:rPr>
        <w:t>&lt;</w:t>
      </w:r>
      <w:r w:rsidR="00AA0A92">
        <w:rPr>
          <w:rFonts w:ascii="Arial" w:hAnsi="Arial" w:cs="Arial"/>
          <w:color w:val="0000FF"/>
          <w:highlight w:val="white"/>
          <w:lang w:val="en-US"/>
        </w:rPr>
        <w:t xml:space="preserve">!-- </w:t>
      </w:r>
      <w:r>
        <w:rPr>
          <w:rFonts w:ascii="Arial" w:hAnsi="Arial" w:cs="Arial"/>
          <w:color w:val="000000"/>
          <w:highlight w:val="white"/>
          <w:lang w:val="en-US"/>
        </w:rPr>
        <w:t xml:space="preserve">linkki lääkemmäysmerkinnän odjektiin </w:t>
      </w:r>
      <w:r>
        <w:rPr>
          <w:rFonts w:ascii="Arial" w:hAnsi="Arial" w:cs="Arial"/>
          <w:color w:val="0000FF"/>
          <w:highlight w:val="white"/>
          <w:lang w:val="en-US"/>
        </w:rPr>
        <w:t>--</w:t>
      </w:r>
      <w:r w:rsidRPr="00B95D91">
        <w:rPr>
          <w:rFonts w:ascii="Arial" w:hAnsi="Arial" w:cs="Arial"/>
          <w:color w:val="0000FF"/>
          <w:highlight w:val="white"/>
          <w:lang w:val="en-US"/>
        </w:rPr>
        <w:t>&gt;</w:t>
      </w:r>
    </w:p>
    <w:p w14:paraId="59420CE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FF0000"/>
          <w:highlight w:val="white"/>
          <w:lang w:val="en-US"/>
        </w:rPr>
        <w:t xml:space="preserve"> typeCode</w:t>
      </w:r>
      <w:r w:rsidRPr="00B95D91">
        <w:rPr>
          <w:rFonts w:ascii="Arial" w:hAnsi="Arial" w:cs="Arial"/>
          <w:color w:val="0000FF"/>
          <w:highlight w:val="white"/>
          <w:lang w:val="en-US"/>
        </w:rPr>
        <w:t>="</w:t>
      </w:r>
      <w:r w:rsidRPr="00B95D91">
        <w:rPr>
          <w:rFonts w:ascii="Arial" w:hAnsi="Arial" w:cs="Arial"/>
          <w:color w:val="000000"/>
          <w:highlight w:val="white"/>
          <w:lang w:val="en-US"/>
        </w:rPr>
        <w:t>REFR</w:t>
      </w:r>
      <w:r w:rsidRPr="00B95D91">
        <w:rPr>
          <w:rFonts w:ascii="Arial" w:hAnsi="Arial" w:cs="Arial"/>
          <w:color w:val="0000FF"/>
          <w:highlight w:val="white"/>
          <w:lang w:val="en-US"/>
        </w:rPr>
        <w:t>"&gt;</w:t>
      </w:r>
    </w:p>
    <w:p w14:paraId="55F4D4C6"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externalObservation</w:t>
      </w:r>
      <w:r w:rsidRPr="00B95D91">
        <w:rPr>
          <w:rFonts w:ascii="Arial" w:hAnsi="Arial" w:cs="Arial"/>
          <w:color w:val="0000FF"/>
          <w:highlight w:val="white"/>
          <w:lang w:val="en-US"/>
        </w:rPr>
        <w:t>&gt;</w:t>
      </w:r>
    </w:p>
    <w:p w14:paraId="2C93A33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1.2.246.10.1602257.14.2009.145.1.1.9</w:t>
      </w:r>
      <w:r w:rsidRPr="00B95D91">
        <w:rPr>
          <w:rFonts w:ascii="Arial" w:hAnsi="Arial" w:cs="Arial"/>
          <w:color w:val="0000FF"/>
          <w:highlight w:val="white"/>
          <w:lang w:val="en-US"/>
        </w:rPr>
        <w:t>"/&gt;</w:t>
      </w:r>
    </w:p>
    <w:p w14:paraId="36EA7045"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135</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w:t>
      </w:r>
      <w:r w:rsidRPr="00B95D91">
        <w:rPr>
          <w:rFonts w:ascii="Arial" w:hAnsi="Arial" w:cs="Arial"/>
          <w:color w:val="0000FF"/>
          <w:highlight w:val="white"/>
          <w:lang w:val="en-US"/>
        </w:rPr>
        <w:t>="</w:t>
      </w:r>
      <w:r w:rsidRPr="00B95D91">
        <w:rPr>
          <w:rFonts w:ascii="Arial" w:hAnsi="Arial" w:cs="Arial"/>
          <w:color w:val="000000"/>
          <w:highlight w:val="white"/>
          <w:lang w:val="en-US"/>
        </w:rPr>
        <w:t>1.2.246.537.6.12.2002.126.2009</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codeSystemName</w:t>
      </w:r>
      <w:r w:rsidRPr="00B95D91">
        <w:rPr>
          <w:rFonts w:ascii="Arial" w:hAnsi="Arial" w:cs="Arial"/>
          <w:color w:val="0000FF"/>
          <w:highlight w:val="white"/>
          <w:lang w:val="en-US"/>
        </w:rPr>
        <w:t>="</w:t>
      </w:r>
      <w:r w:rsidRPr="00B95D91">
        <w:rPr>
          <w:rFonts w:ascii="Arial" w:hAnsi="Arial" w:cs="Arial"/>
          <w:color w:val="000000"/>
          <w:highlight w:val="white"/>
          <w:lang w:val="en-US"/>
        </w:rPr>
        <w:t>rakennekoodi</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w:t>
      </w:r>
    </w:p>
    <w:p w14:paraId="5AE1CC6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B95D91">
        <w:rPr>
          <w:rFonts w:ascii="Arial" w:hAnsi="Arial" w:cs="Arial"/>
          <w:color w:val="FF0000"/>
          <w:highlight w:val="white"/>
          <w:lang w:val="en-US"/>
        </w:rPr>
        <w:t>displayName</w:t>
      </w:r>
      <w:r w:rsidRPr="00B95D91">
        <w:rPr>
          <w:rFonts w:ascii="Arial" w:hAnsi="Arial" w:cs="Arial"/>
          <w:color w:val="0000FF"/>
          <w:highlight w:val="white"/>
          <w:lang w:val="en-US"/>
        </w:rPr>
        <w:t>="</w:t>
      </w:r>
      <w:r w:rsidRPr="00B95D91">
        <w:rPr>
          <w:rFonts w:ascii="Arial" w:hAnsi="Arial" w:cs="Arial"/>
          <w:color w:val="000000"/>
          <w:highlight w:val="white"/>
          <w:lang w:val="en-US"/>
        </w:rPr>
        <w:t>lääkemääräysmerkintä osastopotilaalle</w:t>
      </w:r>
      <w:r w:rsidRPr="00B95D91">
        <w:rPr>
          <w:rFonts w:ascii="Arial" w:hAnsi="Arial" w:cs="Arial"/>
          <w:color w:val="0000FF"/>
          <w:highlight w:val="white"/>
          <w:lang w:val="en-US"/>
        </w:rPr>
        <w:t>"/&gt;</w:t>
      </w:r>
    </w:p>
    <w:p w14:paraId="236A596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externalObservation</w:t>
      </w:r>
      <w:r w:rsidRPr="00B95D91">
        <w:rPr>
          <w:rFonts w:ascii="Arial" w:hAnsi="Arial" w:cs="Arial"/>
          <w:color w:val="0000FF"/>
          <w:highlight w:val="white"/>
          <w:lang w:val="en-US"/>
        </w:rPr>
        <w:t>&gt;</w:t>
      </w:r>
    </w:p>
    <w:p w14:paraId="41F414F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0000FF"/>
          <w:highlight w:val="white"/>
          <w:lang w:val="en-US"/>
        </w:rPr>
        <w:t>&gt;</w:t>
      </w:r>
    </w:p>
    <w:p w14:paraId="4BD60893" w14:textId="77777777" w:rsidR="005843F9" w:rsidRPr="005843F9" w:rsidRDefault="00B95D91" w:rsidP="005843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005843F9">
        <w:rPr>
          <w:rFonts w:ascii="Arial" w:hAnsi="Arial" w:cs="Arial"/>
          <w:color w:val="000000"/>
          <w:highlight w:val="white"/>
          <w:lang w:val="en-US"/>
        </w:rPr>
        <w:tab/>
      </w:r>
      <w:r w:rsidR="005843F9" w:rsidRPr="005843F9">
        <w:rPr>
          <w:rFonts w:ascii="Arial" w:hAnsi="Arial" w:cs="Arial"/>
          <w:color w:val="0000FF"/>
          <w:highlight w:val="white"/>
          <w:lang w:val="en-US"/>
        </w:rPr>
        <w:t>&lt;!-</w:t>
      </w:r>
      <w:r w:rsidR="005843F9">
        <w:rPr>
          <w:rFonts w:ascii="Arial" w:hAnsi="Arial" w:cs="Arial"/>
          <w:color w:val="0000FF"/>
          <w:highlight w:val="white"/>
          <w:lang w:val="en-US"/>
        </w:rPr>
        <w:t xml:space="preserve">- </w:t>
      </w:r>
      <w:r w:rsidR="005843F9" w:rsidRPr="005843F9">
        <w:rPr>
          <w:rFonts w:ascii="Arial" w:hAnsi="Arial" w:cs="Arial"/>
          <w:color w:val="000000"/>
          <w:highlight w:val="white"/>
          <w:lang w:val="en-US"/>
        </w:rPr>
        <w:t xml:space="preserve">linkki </w:t>
      </w:r>
      <w:r w:rsidR="005843F9">
        <w:rPr>
          <w:rFonts w:ascii="Arial" w:hAnsi="Arial" w:cs="Arial"/>
          <w:color w:val="000000"/>
          <w:highlight w:val="white"/>
          <w:lang w:val="en-US"/>
        </w:rPr>
        <w:t>reseptiin</w:t>
      </w:r>
      <w:r w:rsidR="005843F9" w:rsidRPr="005843F9">
        <w:rPr>
          <w:rFonts w:ascii="Arial" w:hAnsi="Arial" w:cs="Arial"/>
          <w:color w:val="000000"/>
          <w:highlight w:val="white"/>
          <w:lang w:val="en-US"/>
        </w:rPr>
        <w:t xml:space="preserve"> </w:t>
      </w:r>
      <w:r w:rsidR="005843F9" w:rsidRPr="005843F9">
        <w:rPr>
          <w:rFonts w:ascii="Arial" w:hAnsi="Arial" w:cs="Arial"/>
          <w:color w:val="0000FF"/>
          <w:highlight w:val="white"/>
          <w:lang w:val="en-US"/>
        </w:rPr>
        <w:t>--&gt;</w:t>
      </w:r>
    </w:p>
    <w:p w14:paraId="6D13C0FF" w14:textId="77777777" w:rsidR="00B95D91" w:rsidRPr="005843F9"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00B95D91" w:rsidRPr="005843F9">
        <w:rPr>
          <w:rFonts w:ascii="Arial" w:hAnsi="Arial" w:cs="Arial"/>
          <w:color w:val="0000FF"/>
          <w:highlight w:val="white"/>
          <w:lang w:val="en-US"/>
        </w:rPr>
        <w:t>&lt;</w:t>
      </w:r>
      <w:r w:rsidR="00B95D91" w:rsidRPr="005843F9">
        <w:rPr>
          <w:rFonts w:ascii="Arial" w:hAnsi="Arial" w:cs="Arial"/>
          <w:color w:val="800000"/>
          <w:highlight w:val="white"/>
          <w:lang w:val="en-US"/>
        </w:rPr>
        <w:t>reference</w:t>
      </w:r>
      <w:r w:rsidR="00B95D91" w:rsidRPr="005843F9">
        <w:rPr>
          <w:rFonts w:ascii="Arial" w:hAnsi="Arial" w:cs="Arial"/>
          <w:color w:val="FF0000"/>
          <w:highlight w:val="white"/>
          <w:lang w:val="en-US"/>
        </w:rPr>
        <w:t xml:space="preserve"> typeCode</w:t>
      </w:r>
      <w:r w:rsidR="00B95D91" w:rsidRPr="005843F9">
        <w:rPr>
          <w:rFonts w:ascii="Arial" w:hAnsi="Arial" w:cs="Arial"/>
          <w:color w:val="0000FF"/>
          <w:highlight w:val="white"/>
          <w:lang w:val="en-US"/>
        </w:rPr>
        <w:t>="</w:t>
      </w:r>
      <w:r w:rsidR="00B95D91" w:rsidRPr="005843F9">
        <w:rPr>
          <w:rFonts w:ascii="Arial" w:hAnsi="Arial" w:cs="Arial"/>
          <w:color w:val="000000"/>
          <w:highlight w:val="white"/>
          <w:lang w:val="en-US"/>
        </w:rPr>
        <w:t>REFR</w:t>
      </w:r>
      <w:r w:rsidR="00B95D91" w:rsidRPr="005843F9">
        <w:rPr>
          <w:rFonts w:ascii="Arial" w:hAnsi="Arial" w:cs="Arial"/>
          <w:color w:val="0000FF"/>
          <w:highlight w:val="white"/>
          <w:lang w:val="en-US"/>
        </w:rPr>
        <w:t>"&gt;</w:t>
      </w:r>
    </w:p>
    <w:p w14:paraId="29DFEF6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5843F9">
        <w:rPr>
          <w:rFonts w:ascii="Arial" w:hAnsi="Arial" w:cs="Arial"/>
          <w:color w:val="000000"/>
          <w:highlight w:val="white"/>
          <w:lang w:val="en-US"/>
        </w:rPr>
        <w:tab/>
      </w:r>
      <w:r w:rsidRPr="005843F9">
        <w:rPr>
          <w:rFonts w:ascii="Arial" w:hAnsi="Arial" w:cs="Arial"/>
          <w:color w:val="000000"/>
          <w:highlight w:val="white"/>
          <w:lang w:val="en-US"/>
        </w:rPr>
        <w:tab/>
      </w:r>
      <w:r w:rsidRPr="005843F9">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externalDocument</w:t>
      </w:r>
      <w:r w:rsidRPr="00B95D91">
        <w:rPr>
          <w:rFonts w:ascii="Arial" w:hAnsi="Arial" w:cs="Arial"/>
          <w:color w:val="0000FF"/>
          <w:highlight w:val="white"/>
          <w:lang w:val="en-US"/>
        </w:rPr>
        <w:t>&gt;</w:t>
      </w:r>
    </w:p>
    <w:p w14:paraId="0EF0D495"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1.2.246.10.1602257.93.2009.2001</w:t>
      </w:r>
      <w:r w:rsidRPr="00B95D91">
        <w:rPr>
          <w:rFonts w:ascii="Arial" w:hAnsi="Arial" w:cs="Arial"/>
          <w:color w:val="0000FF"/>
          <w:highlight w:val="white"/>
          <w:lang w:val="en-US"/>
        </w:rPr>
        <w:t>"/&gt;</w:t>
      </w:r>
    </w:p>
    <w:p w14:paraId="48182382"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code</w:t>
      </w:r>
      <w:r w:rsidRPr="00B95D91">
        <w:rPr>
          <w:rFonts w:ascii="Arial" w:hAnsi="Arial" w:cs="Arial"/>
          <w:color w:val="FF0000"/>
          <w:highlight w:val="white"/>
          <w:lang w:val="en-US"/>
        </w:rPr>
        <w:t xml:space="preserve"> code</w:t>
      </w:r>
      <w:r w:rsidRPr="00B95D91">
        <w:rPr>
          <w:rFonts w:ascii="Arial" w:hAnsi="Arial" w:cs="Arial"/>
          <w:color w:val="0000FF"/>
          <w:highlight w:val="white"/>
          <w:lang w:val="en-US"/>
        </w:rPr>
        <w:t>="</w:t>
      </w:r>
      <w:r w:rsidRPr="00B95D91">
        <w:rPr>
          <w:rFonts w:ascii="Arial" w:hAnsi="Arial" w:cs="Arial"/>
          <w:color w:val="000000"/>
          <w:highlight w:val="white"/>
          <w:lang w:val="en-US"/>
        </w:rPr>
        <w:t>1</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w:t>
      </w:r>
      <w:r w:rsidRPr="00B95D91">
        <w:rPr>
          <w:rFonts w:ascii="Arial" w:hAnsi="Arial" w:cs="Arial"/>
          <w:color w:val="0000FF"/>
          <w:highlight w:val="white"/>
          <w:lang w:val="en-US"/>
        </w:rPr>
        <w:t>="</w:t>
      </w:r>
      <w:r w:rsidRPr="00B95D91">
        <w:rPr>
          <w:rFonts w:ascii="Arial" w:hAnsi="Arial" w:cs="Arial"/>
          <w:color w:val="000000"/>
          <w:highlight w:val="white"/>
          <w:lang w:val="en-US"/>
        </w:rPr>
        <w:t>1.2.246.537.5.40105.2006</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codeSystemName</w:t>
      </w:r>
      <w:r w:rsidRPr="00B95D91">
        <w:rPr>
          <w:rFonts w:ascii="Arial" w:hAnsi="Arial" w:cs="Arial"/>
          <w:color w:val="0000FF"/>
          <w:highlight w:val="white"/>
          <w:lang w:val="en-US"/>
        </w:rPr>
        <w:t>="</w:t>
      </w:r>
      <w:r w:rsidRPr="00B95D91">
        <w:rPr>
          <w:rFonts w:ascii="Arial" w:hAnsi="Arial" w:cs="Arial"/>
          <w:color w:val="000000"/>
          <w:highlight w:val="white"/>
          <w:lang w:val="en-US"/>
        </w:rPr>
        <w:t>Reseptisanoman tyyppi</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w:t>
      </w:r>
    </w:p>
    <w:p w14:paraId="611701B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B95D91">
        <w:rPr>
          <w:rFonts w:ascii="Arial" w:hAnsi="Arial" w:cs="Arial"/>
          <w:color w:val="FF0000"/>
          <w:highlight w:val="white"/>
          <w:lang w:val="en-US"/>
        </w:rPr>
        <w:t>displayName</w:t>
      </w:r>
      <w:r w:rsidRPr="00B95D91">
        <w:rPr>
          <w:rFonts w:ascii="Arial" w:hAnsi="Arial" w:cs="Arial"/>
          <w:color w:val="0000FF"/>
          <w:highlight w:val="white"/>
          <w:lang w:val="en-US"/>
        </w:rPr>
        <w:t>="</w:t>
      </w:r>
      <w:r w:rsidRPr="00B95D91">
        <w:rPr>
          <w:rFonts w:ascii="Arial" w:hAnsi="Arial" w:cs="Arial"/>
          <w:color w:val="000000"/>
          <w:highlight w:val="white"/>
          <w:lang w:val="en-US"/>
        </w:rPr>
        <w:t>Lääkemääräys</w:t>
      </w:r>
      <w:r w:rsidRPr="00B95D91">
        <w:rPr>
          <w:rFonts w:ascii="Arial" w:hAnsi="Arial" w:cs="Arial"/>
          <w:color w:val="0000FF"/>
          <w:highlight w:val="white"/>
          <w:lang w:val="en-US"/>
        </w:rPr>
        <w:t>"/&gt;</w:t>
      </w:r>
    </w:p>
    <w:p w14:paraId="4AAA0BB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setId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1.2.246.10.1602257.93.2009.2001</w:t>
      </w:r>
      <w:r w:rsidRPr="00B95D91">
        <w:rPr>
          <w:rFonts w:ascii="Arial" w:hAnsi="Arial" w:cs="Arial"/>
          <w:color w:val="0000FF"/>
          <w:highlight w:val="white"/>
          <w:lang w:val="en-US"/>
        </w:rPr>
        <w:t>"/&gt;</w:t>
      </w:r>
    </w:p>
    <w:p w14:paraId="788F7E4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externalDocument</w:t>
      </w:r>
      <w:r w:rsidRPr="00B95D91">
        <w:rPr>
          <w:rFonts w:ascii="Arial" w:hAnsi="Arial" w:cs="Arial"/>
          <w:color w:val="0000FF"/>
          <w:highlight w:val="white"/>
          <w:lang w:val="en-US"/>
        </w:rPr>
        <w:t>&gt;</w:t>
      </w:r>
    </w:p>
    <w:p w14:paraId="33ED83F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reference</w:t>
      </w:r>
      <w:r w:rsidRPr="00B95D91">
        <w:rPr>
          <w:rFonts w:ascii="Arial" w:hAnsi="Arial" w:cs="Arial"/>
          <w:color w:val="0000FF"/>
          <w:highlight w:val="white"/>
          <w:lang w:val="en-US"/>
        </w:rPr>
        <w:t>&gt;</w:t>
      </w:r>
    </w:p>
    <w:p w14:paraId="39EBE6CE" w14:textId="77777777" w:rsidR="005843F9" w:rsidRPr="005843F9" w:rsidRDefault="00B95D91" w:rsidP="005843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005843F9" w:rsidRPr="005843F9">
        <w:rPr>
          <w:rFonts w:ascii="Arial" w:hAnsi="Arial" w:cs="Arial"/>
          <w:color w:val="0000FF"/>
          <w:highlight w:val="white"/>
          <w:lang w:val="en-US"/>
        </w:rPr>
        <w:t>&lt;!</w:t>
      </w:r>
      <w:r w:rsidR="00793156">
        <w:rPr>
          <w:rFonts w:ascii="Arial" w:hAnsi="Arial" w:cs="Arial"/>
          <w:color w:val="0000FF"/>
          <w:highlight w:val="white"/>
          <w:lang w:val="en-US"/>
        </w:rPr>
        <w:t>—</w:t>
      </w:r>
      <w:r w:rsidR="009478D0" w:rsidRPr="009478D0">
        <w:rPr>
          <w:rFonts w:ascii="Arial" w:hAnsi="Arial" w:cs="Arial"/>
          <w:color w:val="000000"/>
        </w:rPr>
        <w:t>lääk</w:t>
      </w:r>
      <w:r w:rsidR="00793156">
        <w:rPr>
          <w:rFonts w:ascii="Arial" w:hAnsi="Arial" w:cs="Arial"/>
          <w:color w:val="000000"/>
        </w:rPr>
        <w:t>k</w:t>
      </w:r>
      <w:r w:rsidR="009478D0" w:rsidRPr="009478D0">
        <w:rPr>
          <w:rFonts w:ascii="Arial" w:hAnsi="Arial" w:cs="Arial"/>
          <w:color w:val="000000"/>
        </w:rPr>
        <w:t>ee</w:t>
      </w:r>
      <w:r w:rsidR="00793156">
        <w:rPr>
          <w:rFonts w:ascii="Arial" w:hAnsi="Arial" w:cs="Arial"/>
          <w:color w:val="000000"/>
        </w:rPr>
        <w:t xml:space="preserve">njakelulistalle </w:t>
      </w:r>
      <w:r w:rsidR="009478D0" w:rsidRPr="009478D0">
        <w:rPr>
          <w:rFonts w:ascii="Arial" w:hAnsi="Arial" w:cs="Arial"/>
          <w:color w:val="000000"/>
        </w:rPr>
        <w:t>ottaminen</w:t>
      </w:r>
      <w:r w:rsidR="005843F9" w:rsidRPr="005843F9">
        <w:rPr>
          <w:rFonts w:ascii="Arial" w:hAnsi="Arial" w:cs="Arial"/>
          <w:color w:val="000000"/>
          <w:highlight w:val="white"/>
          <w:lang w:val="en-US"/>
        </w:rPr>
        <w:t xml:space="preserve"> </w:t>
      </w:r>
      <w:r w:rsidR="005843F9" w:rsidRPr="005843F9">
        <w:rPr>
          <w:rFonts w:ascii="Arial" w:hAnsi="Arial" w:cs="Arial"/>
          <w:color w:val="0000FF"/>
          <w:highlight w:val="white"/>
          <w:lang w:val="en-US"/>
        </w:rPr>
        <w:t>--&gt;</w:t>
      </w:r>
    </w:p>
    <w:p w14:paraId="2A024B66" w14:textId="77777777" w:rsidR="00B95D91" w:rsidRPr="00B95D91"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00B95D91" w:rsidRPr="00B95D91">
        <w:rPr>
          <w:rFonts w:ascii="Arial" w:hAnsi="Arial" w:cs="Arial"/>
          <w:color w:val="0000FF"/>
          <w:highlight w:val="white"/>
          <w:lang w:val="en-US"/>
        </w:rPr>
        <w:t>&lt;</w:t>
      </w:r>
      <w:r w:rsidR="00B95D91" w:rsidRPr="00B95D91">
        <w:rPr>
          <w:rFonts w:ascii="Arial" w:hAnsi="Arial" w:cs="Arial"/>
          <w:color w:val="800000"/>
          <w:highlight w:val="white"/>
          <w:lang w:val="en-US"/>
        </w:rPr>
        <w:t>component</w:t>
      </w:r>
      <w:r w:rsidR="00B95D91" w:rsidRPr="00B95D91">
        <w:rPr>
          <w:rFonts w:ascii="Arial" w:hAnsi="Arial" w:cs="Arial"/>
          <w:color w:val="0000FF"/>
          <w:highlight w:val="white"/>
          <w:lang w:val="en-US"/>
        </w:rPr>
        <w:t>&gt;</w:t>
      </w:r>
    </w:p>
    <w:p w14:paraId="3513445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OBS</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3F32D2D1"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142</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1.2.246.537.6.12.2002.126</w:t>
      </w:r>
      <w:r w:rsidRPr="00B95D91">
        <w:rPr>
          <w:rFonts w:ascii="Arial" w:hAnsi="Arial" w:cs="Arial"/>
          <w:color w:val="0000FF"/>
          <w:highlight w:val="white"/>
        </w:rPr>
        <w:t>"</w:t>
      </w:r>
      <w:r w:rsidRPr="00B95D91">
        <w:rPr>
          <w:rFonts w:ascii="Arial" w:hAnsi="Arial" w:cs="Arial"/>
          <w:color w:val="FF0000"/>
          <w:highlight w:val="white"/>
        </w:rPr>
        <w:t xml:space="preserve"> codeSystemName</w:t>
      </w:r>
      <w:r w:rsidRPr="00B95D91">
        <w:rPr>
          <w:rFonts w:ascii="Arial" w:hAnsi="Arial" w:cs="Arial"/>
          <w:color w:val="0000FF"/>
          <w:highlight w:val="white"/>
        </w:rPr>
        <w:t>="</w:t>
      </w:r>
      <w:r w:rsidRPr="00B95D91">
        <w:rPr>
          <w:rFonts w:ascii="Arial" w:hAnsi="Arial" w:cs="Arial"/>
          <w:color w:val="000000"/>
          <w:highlight w:val="white"/>
        </w:rPr>
        <w:t>Lääkityslista</w:t>
      </w:r>
      <w:r w:rsidRPr="00B95D91">
        <w:rPr>
          <w:rFonts w:ascii="Arial" w:hAnsi="Arial" w:cs="Arial"/>
          <w:color w:val="0000FF"/>
          <w:highlight w:val="white"/>
        </w:rPr>
        <w:t>"</w:t>
      </w:r>
      <w:r w:rsidRPr="00B95D91">
        <w:rPr>
          <w:rFonts w:ascii="Arial" w:hAnsi="Arial" w:cs="Arial"/>
          <w:color w:val="FF0000"/>
          <w:highlight w:val="white"/>
        </w:rPr>
        <w:t xml:space="preserve"> </w:t>
      </w:r>
    </w:p>
    <w:p w14:paraId="1BCE81C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Lääkkeen käytön aloitus</w:t>
      </w:r>
      <w:r w:rsidRPr="00B95D91">
        <w:rPr>
          <w:rFonts w:ascii="Arial" w:hAnsi="Arial" w:cs="Arial"/>
          <w:color w:val="0000FF"/>
          <w:highlight w:val="white"/>
        </w:rPr>
        <w:t>"/&gt;</w:t>
      </w:r>
    </w:p>
    <w:p w14:paraId="5C549D2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author</w:t>
      </w:r>
      <w:r w:rsidRPr="00B95D91">
        <w:rPr>
          <w:rFonts w:ascii="Arial" w:hAnsi="Arial" w:cs="Arial"/>
          <w:color w:val="0000FF"/>
          <w:highlight w:val="white"/>
        </w:rPr>
        <w:t>&gt;</w:t>
      </w:r>
    </w:p>
    <w:p w14:paraId="351EE646"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functionCode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LLISTAL</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1.2.246.537.5.40006.2003</w:t>
      </w:r>
      <w:r w:rsidRPr="00B95D91">
        <w:rPr>
          <w:rFonts w:ascii="Arial" w:hAnsi="Arial" w:cs="Arial"/>
          <w:color w:val="0000FF"/>
          <w:highlight w:val="white"/>
        </w:rPr>
        <w:t>"</w:t>
      </w:r>
      <w:r w:rsidRPr="00B95D91">
        <w:rPr>
          <w:rFonts w:ascii="Arial" w:hAnsi="Arial" w:cs="Arial"/>
          <w:color w:val="FF0000"/>
          <w:highlight w:val="white"/>
        </w:rPr>
        <w:t xml:space="preserve"> </w:t>
      </w:r>
    </w:p>
    <w:p w14:paraId="7D74C8D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codeSystemName</w:t>
      </w:r>
      <w:r w:rsidRPr="00B95D91">
        <w:rPr>
          <w:rFonts w:ascii="Arial" w:hAnsi="Arial" w:cs="Arial"/>
          <w:color w:val="0000FF"/>
          <w:highlight w:val="white"/>
        </w:rPr>
        <w:t>="</w:t>
      </w:r>
      <w:r w:rsidRPr="00B95D91">
        <w:rPr>
          <w:rFonts w:ascii="Arial" w:hAnsi="Arial" w:cs="Arial"/>
          <w:color w:val="000000"/>
          <w:highlight w:val="white"/>
        </w:rPr>
        <w:t>Ammattihenkilön funktio/rooli</w:t>
      </w:r>
      <w:r w:rsidRPr="00B95D91">
        <w:rPr>
          <w:rFonts w:ascii="Arial" w:hAnsi="Arial" w:cs="Arial"/>
          <w:color w:val="0000FF"/>
          <w:highlight w:val="white"/>
        </w:rPr>
        <w:t>"</w:t>
      </w:r>
      <w:r w:rsidRPr="00B95D91">
        <w:rPr>
          <w:rFonts w:ascii="Arial" w:hAnsi="Arial" w:cs="Arial"/>
          <w:color w:val="FF0000"/>
          <w:highlight w:val="white"/>
        </w:rPr>
        <w:t xml:space="preserve"> displayName</w:t>
      </w:r>
      <w:r w:rsidRPr="00B95D91">
        <w:rPr>
          <w:rFonts w:ascii="Arial" w:hAnsi="Arial" w:cs="Arial"/>
          <w:color w:val="0000FF"/>
          <w:highlight w:val="white"/>
        </w:rPr>
        <w:t>="</w:t>
      </w:r>
      <w:r w:rsidRPr="00B95D91">
        <w:rPr>
          <w:rFonts w:ascii="Arial" w:hAnsi="Arial" w:cs="Arial"/>
          <w:color w:val="000000"/>
          <w:highlight w:val="white"/>
        </w:rPr>
        <w:t>lääkityslistan aloittanut henkilö</w:t>
      </w:r>
      <w:r w:rsidRPr="00B95D91">
        <w:rPr>
          <w:rFonts w:ascii="Arial" w:hAnsi="Arial" w:cs="Arial"/>
          <w:color w:val="0000FF"/>
          <w:highlight w:val="white"/>
        </w:rPr>
        <w:t>"/&gt;</w:t>
      </w:r>
    </w:p>
    <w:p w14:paraId="044AEAC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time</w:t>
      </w:r>
      <w:r w:rsidRPr="00B95D91">
        <w:rPr>
          <w:rFonts w:ascii="Arial" w:hAnsi="Arial" w:cs="Arial"/>
          <w:color w:val="FF0000"/>
          <w:highlight w:val="white"/>
          <w:lang w:val="en-US"/>
        </w:rPr>
        <w:t xml:space="preserve"> value</w:t>
      </w:r>
      <w:r w:rsidRPr="00B95D91">
        <w:rPr>
          <w:rFonts w:ascii="Arial" w:hAnsi="Arial" w:cs="Arial"/>
          <w:color w:val="0000FF"/>
          <w:highlight w:val="white"/>
          <w:lang w:val="en-US"/>
        </w:rPr>
        <w:t>="</w:t>
      </w:r>
      <w:r w:rsidRPr="00B95D91">
        <w:rPr>
          <w:rFonts w:ascii="Arial" w:hAnsi="Arial" w:cs="Arial"/>
          <w:color w:val="000000"/>
          <w:highlight w:val="white"/>
          <w:lang w:val="en-US"/>
        </w:rPr>
        <w:t>200904241400</w:t>
      </w:r>
      <w:r w:rsidRPr="00B95D91">
        <w:rPr>
          <w:rFonts w:ascii="Arial" w:hAnsi="Arial" w:cs="Arial"/>
          <w:color w:val="0000FF"/>
          <w:highlight w:val="white"/>
          <w:lang w:val="en-US"/>
        </w:rPr>
        <w:t>"/&gt;</w:t>
      </w:r>
    </w:p>
    <w:p w14:paraId="491CBC9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6E7AC0F8"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extension</w:t>
      </w:r>
      <w:r w:rsidRPr="00B95D91">
        <w:rPr>
          <w:rFonts w:ascii="Arial" w:hAnsi="Arial" w:cs="Arial"/>
          <w:color w:val="0000FF"/>
          <w:highlight w:val="white"/>
          <w:lang w:val="en-US"/>
        </w:rPr>
        <w:t>="</w:t>
      </w:r>
      <w:r w:rsidRPr="00B95D91">
        <w:rPr>
          <w:rFonts w:ascii="Arial" w:hAnsi="Arial" w:cs="Arial"/>
          <w:color w:val="000000"/>
          <w:highlight w:val="white"/>
          <w:lang w:val="en-US"/>
        </w:rPr>
        <w:t>020202-0202</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1.2.246.537.21</w:t>
      </w:r>
      <w:r w:rsidRPr="00B95D91">
        <w:rPr>
          <w:rFonts w:ascii="Arial" w:hAnsi="Arial" w:cs="Arial"/>
          <w:color w:val="0000FF"/>
          <w:highlight w:val="white"/>
          <w:lang w:val="en-US"/>
        </w:rPr>
        <w:t>"/&gt;</w:t>
      </w:r>
    </w:p>
    <w:p w14:paraId="7649D011"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assignedPerson</w:t>
      </w:r>
      <w:r w:rsidRPr="00B95D91">
        <w:rPr>
          <w:rFonts w:ascii="Arial" w:hAnsi="Arial" w:cs="Arial"/>
          <w:color w:val="0000FF"/>
          <w:highlight w:val="white"/>
        </w:rPr>
        <w:t>&gt;</w:t>
      </w:r>
    </w:p>
    <w:p w14:paraId="08C024A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4E49B8C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r w:rsidRPr="00B95D91">
        <w:rPr>
          <w:rFonts w:ascii="Arial" w:hAnsi="Arial" w:cs="Arial"/>
          <w:color w:val="000000"/>
          <w:highlight w:val="white"/>
          <w:lang w:val="en-US"/>
        </w:rPr>
        <w:t>Hoitaja</w:t>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p>
    <w:p w14:paraId="7D41D1E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CL</w:t>
      </w:r>
      <w:r w:rsidRPr="00B95D91">
        <w:rPr>
          <w:rFonts w:ascii="Arial" w:hAnsi="Arial" w:cs="Arial"/>
          <w:color w:val="0000FF"/>
          <w:highlight w:val="white"/>
          <w:lang w:val="en-US"/>
        </w:rPr>
        <w:t>"&gt;</w:t>
      </w:r>
      <w:r w:rsidRPr="00B95D91">
        <w:rPr>
          <w:rFonts w:ascii="Arial" w:hAnsi="Arial" w:cs="Arial"/>
          <w:color w:val="000000"/>
          <w:highlight w:val="white"/>
          <w:lang w:val="en-US"/>
        </w:rPr>
        <w:t>Liisa</w:t>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0000FF"/>
          <w:highlight w:val="white"/>
          <w:lang w:val="en-US"/>
        </w:rPr>
        <w:t>&gt;</w:t>
      </w:r>
    </w:p>
    <w:p w14:paraId="611D71B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AC</w:t>
      </w:r>
      <w:r w:rsidRPr="00B95D91">
        <w:rPr>
          <w:rFonts w:ascii="Arial" w:hAnsi="Arial" w:cs="Arial"/>
          <w:color w:val="0000FF"/>
          <w:highlight w:val="white"/>
          <w:lang w:val="en-US"/>
        </w:rPr>
        <w:t>"&gt;</w:t>
      </w:r>
      <w:r w:rsidRPr="00B95D91">
        <w:rPr>
          <w:rFonts w:ascii="Arial" w:hAnsi="Arial" w:cs="Arial"/>
          <w:color w:val="000000"/>
          <w:highlight w:val="white"/>
          <w:lang w:val="en-US"/>
        </w:rPr>
        <w:t>sh</w:t>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0000FF"/>
          <w:highlight w:val="white"/>
          <w:lang w:val="en-US"/>
        </w:rPr>
        <w:t>&gt;</w:t>
      </w:r>
    </w:p>
    <w:p w14:paraId="419F5BC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198FEDC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assignedPerson</w:t>
      </w:r>
      <w:r w:rsidRPr="00B95D91">
        <w:rPr>
          <w:rFonts w:ascii="Arial" w:hAnsi="Arial" w:cs="Arial"/>
          <w:color w:val="0000FF"/>
          <w:highlight w:val="white"/>
        </w:rPr>
        <w:t>&gt;</w:t>
      </w:r>
    </w:p>
    <w:p w14:paraId="41A0DB81"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representedOrganization</w:t>
      </w:r>
      <w:r w:rsidRPr="00B95D91">
        <w:rPr>
          <w:rFonts w:ascii="Arial" w:hAnsi="Arial" w:cs="Arial"/>
          <w:color w:val="0000FF"/>
          <w:highlight w:val="white"/>
        </w:rPr>
        <w:t>&gt;</w:t>
      </w:r>
    </w:p>
    <w:p w14:paraId="5311CE4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id</w:t>
      </w:r>
      <w:r w:rsidRPr="00B95D91">
        <w:rPr>
          <w:rFonts w:ascii="Arial" w:hAnsi="Arial" w:cs="Arial"/>
          <w:color w:val="FF0000"/>
          <w:highlight w:val="white"/>
        </w:rPr>
        <w:t xml:space="preserve"> root</w:t>
      </w:r>
      <w:r w:rsidRPr="00B95D91">
        <w:rPr>
          <w:rFonts w:ascii="Arial" w:hAnsi="Arial" w:cs="Arial"/>
          <w:color w:val="0000FF"/>
          <w:highlight w:val="white"/>
        </w:rPr>
        <w:t>="</w:t>
      </w:r>
      <w:r w:rsidRPr="00B95D91">
        <w:rPr>
          <w:rFonts w:ascii="Arial" w:hAnsi="Arial" w:cs="Arial"/>
          <w:color w:val="000000"/>
          <w:highlight w:val="white"/>
        </w:rPr>
        <w:t>1.2.246.10.1602257.10.2</w:t>
      </w:r>
      <w:r w:rsidRPr="00B95D91">
        <w:rPr>
          <w:rFonts w:ascii="Arial" w:hAnsi="Arial" w:cs="Arial"/>
          <w:color w:val="0000FF"/>
          <w:highlight w:val="white"/>
        </w:rPr>
        <w:t>"/&gt;</w:t>
      </w:r>
    </w:p>
    <w:p w14:paraId="6D22B77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r w:rsidRPr="00B95D91">
        <w:rPr>
          <w:rFonts w:ascii="Arial" w:hAnsi="Arial" w:cs="Arial"/>
          <w:color w:val="000000"/>
          <w:highlight w:val="white"/>
        </w:rPr>
        <w:t>Testi terveyskeskus os 2</w:t>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67E5CD09"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75F7CD1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3E8346F1"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author</w:t>
      </w:r>
      <w:r w:rsidRPr="00B95D91">
        <w:rPr>
          <w:rFonts w:ascii="Arial" w:hAnsi="Arial" w:cs="Arial"/>
          <w:color w:val="0000FF"/>
          <w:highlight w:val="white"/>
          <w:lang w:val="en-US"/>
        </w:rPr>
        <w:t>&gt;</w:t>
      </w:r>
    </w:p>
    <w:p w14:paraId="4D455AE6"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0000FF"/>
          <w:highlight w:val="white"/>
          <w:lang w:val="en-US"/>
        </w:rPr>
        <w:t>&gt;</w:t>
      </w:r>
    </w:p>
    <w:p w14:paraId="78BD111A"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FF"/>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084613B3" w14:textId="77777777" w:rsidR="005843F9" w:rsidRPr="00B95D91" w:rsidRDefault="005843F9"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sidRPr="005843F9">
        <w:rPr>
          <w:rFonts w:ascii="Arial" w:hAnsi="Arial" w:cs="Arial"/>
          <w:color w:val="0000FF"/>
          <w:highlight w:val="white"/>
          <w:lang w:val="en-US"/>
        </w:rPr>
        <w:t>&lt;!-</w:t>
      </w:r>
      <w:r>
        <w:rPr>
          <w:rFonts w:ascii="Arial" w:hAnsi="Arial" w:cs="Arial"/>
          <w:color w:val="0000FF"/>
          <w:highlight w:val="white"/>
          <w:lang w:val="en-US"/>
        </w:rPr>
        <w:t xml:space="preserve">- </w:t>
      </w:r>
      <w:r w:rsidR="009478D0" w:rsidRPr="009478D0">
        <w:rPr>
          <w:rFonts w:ascii="Arial" w:hAnsi="Arial" w:cs="Arial"/>
          <w:color w:val="000000"/>
        </w:rPr>
        <w:t>lääk</w:t>
      </w:r>
      <w:r w:rsidR="00793156">
        <w:rPr>
          <w:rFonts w:ascii="Arial" w:hAnsi="Arial" w:cs="Arial"/>
          <w:color w:val="000000"/>
        </w:rPr>
        <w:t>k</w:t>
      </w:r>
      <w:r w:rsidR="009478D0" w:rsidRPr="009478D0">
        <w:rPr>
          <w:rFonts w:ascii="Arial" w:hAnsi="Arial" w:cs="Arial"/>
          <w:color w:val="000000"/>
        </w:rPr>
        <w:t>ee</w:t>
      </w:r>
      <w:r w:rsidR="00793156">
        <w:rPr>
          <w:rFonts w:ascii="Arial" w:hAnsi="Arial" w:cs="Arial"/>
          <w:color w:val="000000"/>
        </w:rPr>
        <w:t xml:space="preserve">njakelulistalta </w:t>
      </w:r>
      <w:r w:rsidR="009478D0" w:rsidRPr="009478D0">
        <w:rPr>
          <w:rFonts w:ascii="Arial" w:hAnsi="Arial" w:cs="Arial"/>
          <w:color w:val="000000"/>
        </w:rPr>
        <w:t>poistaminen</w:t>
      </w:r>
      <w:r w:rsidRPr="005843F9">
        <w:rPr>
          <w:rFonts w:ascii="Arial" w:hAnsi="Arial" w:cs="Arial"/>
          <w:color w:val="000000"/>
          <w:highlight w:val="white"/>
          <w:lang w:val="en-US"/>
        </w:rPr>
        <w:t xml:space="preserve"> </w:t>
      </w:r>
      <w:r w:rsidRPr="005843F9">
        <w:rPr>
          <w:rFonts w:ascii="Arial" w:hAnsi="Arial" w:cs="Arial"/>
          <w:color w:val="0000FF"/>
          <w:highlight w:val="white"/>
          <w:lang w:val="en-US"/>
        </w:rPr>
        <w:t>--&gt;</w:t>
      </w:r>
    </w:p>
    <w:p w14:paraId="036E7A3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4054698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FF0000"/>
          <w:highlight w:val="white"/>
          <w:lang w:val="en-US"/>
        </w:rPr>
        <w:t xml:space="preserve"> classCode</w:t>
      </w:r>
      <w:r w:rsidRPr="00B95D91">
        <w:rPr>
          <w:rFonts w:ascii="Arial" w:hAnsi="Arial" w:cs="Arial"/>
          <w:color w:val="0000FF"/>
          <w:highlight w:val="white"/>
          <w:lang w:val="en-US"/>
        </w:rPr>
        <w:t>="</w:t>
      </w:r>
      <w:r w:rsidRPr="00B95D91">
        <w:rPr>
          <w:rFonts w:ascii="Arial" w:hAnsi="Arial" w:cs="Arial"/>
          <w:color w:val="000000"/>
          <w:highlight w:val="white"/>
          <w:lang w:val="en-US"/>
        </w:rPr>
        <w:t>OBS</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moodCode</w:t>
      </w:r>
      <w:r w:rsidRPr="00B95D91">
        <w:rPr>
          <w:rFonts w:ascii="Arial" w:hAnsi="Arial" w:cs="Arial"/>
          <w:color w:val="0000FF"/>
          <w:highlight w:val="white"/>
          <w:lang w:val="en-US"/>
        </w:rPr>
        <w:t>="</w:t>
      </w:r>
      <w:r w:rsidRPr="00B95D91">
        <w:rPr>
          <w:rFonts w:ascii="Arial" w:hAnsi="Arial" w:cs="Arial"/>
          <w:color w:val="000000"/>
          <w:highlight w:val="white"/>
          <w:lang w:val="en-US"/>
        </w:rPr>
        <w:t>EVN</w:t>
      </w:r>
      <w:r w:rsidRPr="00B95D91">
        <w:rPr>
          <w:rFonts w:ascii="Arial" w:hAnsi="Arial" w:cs="Arial"/>
          <w:color w:val="0000FF"/>
          <w:highlight w:val="white"/>
          <w:lang w:val="en-US"/>
        </w:rPr>
        <w:t>"&gt;</w:t>
      </w:r>
    </w:p>
    <w:p w14:paraId="01621593" w14:textId="77777777" w:rsidR="00B95D91" w:rsidRPr="00A559E7"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A559E7">
        <w:rPr>
          <w:rFonts w:ascii="Arial" w:hAnsi="Arial" w:cs="Arial"/>
          <w:color w:val="0000FF"/>
          <w:highlight w:val="white"/>
          <w:lang w:val="en-US"/>
        </w:rPr>
        <w:t>&lt;</w:t>
      </w:r>
      <w:r w:rsidRPr="00A559E7">
        <w:rPr>
          <w:rFonts w:ascii="Arial" w:hAnsi="Arial" w:cs="Arial"/>
          <w:color w:val="800000"/>
          <w:highlight w:val="white"/>
          <w:lang w:val="en-US"/>
        </w:rPr>
        <w:t>code</w:t>
      </w:r>
      <w:r w:rsidRPr="00A559E7">
        <w:rPr>
          <w:rFonts w:ascii="Arial" w:hAnsi="Arial" w:cs="Arial"/>
          <w:color w:val="FF0000"/>
          <w:highlight w:val="white"/>
          <w:lang w:val="en-US"/>
        </w:rPr>
        <w:t xml:space="preserve"> code</w:t>
      </w:r>
      <w:r w:rsidRPr="00A559E7">
        <w:rPr>
          <w:rFonts w:ascii="Arial" w:hAnsi="Arial" w:cs="Arial"/>
          <w:color w:val="0000FF"/>
          <w:highlight w:val="white"/>
          <w:lang w:val="en-US"/>
        </w:rPr>
        <w:t>="</w:t>
      </w:r>
      <w:r w:rsidRPr="00A559E7">
        <w:rPr>
          <w:rFonts w:ascii="Arial" w:hAnsi="Arial" w:cs="Arial"/>
          <w:color w:val="000000"/>
          <w:highlight w:val="white"/>
          <w:lang w:val="en-US"/>
        </w:rPr>
        <w:t>14</w:t>
      </w:r>
      <w:r w:rsidR="00A559E7" w:rsidRPr="00A559E7">
        <w:rPr>
          <w:rFonts w:ascii="Arial" w:hAnsi="Arial" w:cs="Arial"/>
          <w:color w:val="000000"/>
          <w:highlight w:val="white"/>
          <w:lang w:val="en-US"/>
        </w:rPr>
        <w:t>3</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codeSystem</w:t>
      </w:r>
      <w:r w:rsidRPr="00A559E7">
        <w:rPr>
          <w:rFonts w:ascii="Arial" w:hAnsi="Arial" w:cs="Arial"/>
          <w:color w:val="0000FF"/>
          <w:highlight w:val="white"/>
          <w:lang w:val="en-US"/>
        </w:rPr>
        <w:t>="</w:t>
      </w:r>
      <w:r w:rsidRPr="00A559E7">
        <w:rPr>
          <w:rFonts w:ascii="Arial" w:hAnsi="Arial" w:cs="Arial"/>
          <w:color w:val="000000"/>
          <w:highlight w:val="white"/>
          <w:lang w:val="en-US"/>
        </w:rPr>
        <w:t>1.2.246.537.6.12.2002.126</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codeSystemName</w:t>
      </w:r>
      <w:r w:rsidRPr="00A559E7">
        <w:rPr>
          <w:rFonts w:ascii="Arial" w:hAnsi="Arial" w:cs="Arial"/>
          <w:color w:val="0000FF"/>
          <w:highlight w:val="white"/>
          <w:lang w:val="en-US"/>
        </w:rPr>
        <w:t>="</w:t>
      </w:r>
      <w:r w:rsidRPr="00A559E7">
        <w:rPr>
          <w:rFonts w:ascii="Arial" w:hAnsi="Arial" w:cs="Arial"/>
          <w:color w:val="000000"/>
          <w:highlight w:val="white"/>
          <w:lang w:val="en-US"/>
        </w:rPr>
        <w:t>Lääkityslista</w:t>
      </w:r>
      <w:r w:rsidRPr="00A559E7">
        <w:rPr>
          <w:rFonts w:ascii="Arial" w:hAnsi="Arial" w:cs="Arial"/>
          <w:color w:val="0000FF"/>
          <w:highlight w:val="white"/>
          <w:lang w:val="en-US"/>
        </w:rPr>
        <w:t>"</w:t>
      </w:r>
      <w:r w:rsidRPr="00A559E7">
        <w:rPr>
          <w:rFonts w:ascii="Arial" w:hAnsi="Arial" w:cs="Arial"/>
          <w:color w:val="FF0000"/>
          <w:highlight w:val="white"/>
          <w:lang w:val="en-US"/>
        </w:rPr>
        <w:t xml:space="preserve"> </w:t>
      </w:r>
    </w:p>
    <w:p w14:paraId="2AE2699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A559E7">
        <w:rPr>
          <w:rFonts w:ascii="Arial" w:hAnsi="Arial" w:cs="Arial"/>
          <w:color w:val="FF0000"/>
          <w:highlight w:val="white"/>
          <w:lang w:val="en-US"/>
        </w:rPr>
        <w:tab/>
      </w:r>
      <w:r w:rsidRPr="00B95D91">
        <w:rPr>
          <w:rFonts w:ascii="Arial" w:hAnsi="Arial" w:cs="Arial"/>
          <w:color w:val="FF0000"/>
          <w:highlight w:val="white"/>
        </w:rPr>
        <w:t>displayName</w:t>
      </w:r>
      <w:r w:rsidRPr="00B95D91">
        <w:rPr>
          <w:rFonts w:ascii="Arial" w:hAnsi="Arial" w:cs="Arial"/>
          <w:color w:val="0000FF"/>
          <w:highlight w:val="white"/>
        </w:rPr>
        <w:t>="</w:t>
      </w:r>
      <w:r w:rsidRPr="00B95D91">
        <w:rPr>
          <w:rFonts w:ascii="Arial" w:hAnsi="Arial" w:cs="Arial"/>
          <w:color w:val="000000"/>
          <w:highlight w:val="white"/>
        </w:rPr>
        <w:t xml:space="preserve">Lääkkeen käytön </w:t>
      </w:r>
      <w:r w:rsidR="00A559E7">
        <w:rPr>
          <w:rFonts w:ascii="Arial" w:hAnsi="Arial" w:cs="Arial"/>
          <w:color w:val="000000"/>
          <w:highlight w:val="white"/>
        </w:rPr>
        <w:t>lopetus</w:t>
      </w:r>
      <w:r w:rsidRPr="00B95D91">
        <w:rPr>
          <w:rFonts w:ascii="Arial" w:hAnsi="Arial" w:cs="Arial"/>
          <w:color w:val="0000FF"/>
          <w:highlight w:val="white"/>
        </w:rPr>
        <w:t>"/&gt;</w:t>
      </w:r>
    </w:p>
    <w:p w14:paraId="4AF9A0B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author</w:t>
      </w:r>
      <w:r w:rsidRPr="00B95D91">
        <w:rPr>
          <w:rFonts w:ascii="Arial" w:hAnsi="Arial" w:cs="Arial"/>
          <w:color w:val="0000FF"/>
          <w:highlight w:val="white"/>
        </w:rPr>
        <w:t>&gt;</w:t>
      </w:r>
    </w:p>
    <w:p w14:paraId="65988B06" w14:textId="77777777" w:rsid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FF0000"/>
          <w:highlight w:val="white"/>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rPr>
        <w:t>&lt;</w:t>
      </w:r>
      <w:r w:rsidRPr="00B95D91">
        <w:rPr>
          <w:rFonts w:ascii="Arial" w:hAnsi="Arial" w:cs="Arial"/>
          <w:color w:val="800000"/>
          <w:highlight w:val="white"/>
        </w:rPr>
        <w:t>functionCode</w:t>
      </w:r>
      <w:r w:rsidRPr="00B95D91">
        <w:rPr>
          <w:rFonts w:ascii="Arial" w:hAnsi="Arial" w:cs="Arial"/>
          <w:color w:val="FF0000"/>
          <w:highlight w:val="white"/>
        </w:rPr>
        <w:t xml:space="preserve"> code</w:t>
      </w:r>
      <w:r w:rsidRPr="00B95D91">
        <w:rPr>
          <w:rFonts w:ascii="Arial" w:hAnsi="Arial" w:cs="Arial"/>
          <w:color w:val="0000FF"/>
          <w:highlight w:val="white"/>
        </w:rPr>
        <w:t>="</w:t>
      </w:r>
      <w:r w:rsidRPr="00B95D91">
        <w:rPr>
          <w:rFonts w:ascii="Arial" w:hAnsi="Arial" w:cs="Arial"/>
          <w:color w:val="000000"/>
          <w:highlight w:val="white"/>
        </w:rPr>
        <w:t>LLISTLO</w:t>
      </w:r>
      <w:r w:rsidRPr="00B95D91">
        <w:rPr>
          <w:rFonts w:ascii="Arial" w:hAnsi="Arial" w:cs="Arial"/>
          <w:color w:val="0000FF"/>
          <w:highlight w:val="white"/>
        </w:rPr>
        <w:t>"</w:t>
      </w:r>
      <w:r w:rsidRPr="00B95D91">
        <w:rPr>
          <w:rFonts w:ascii="Arial" w:hAnsi="Arial" w:cs="Arial"/>
          <w:color w:val="FF0000"/>
          <w:highlight w:val="white"/>
        </w:rPr>
        <w:t xml:space="preserve"> codeSystem</w:t>
      </w:r>
      <w:r w:rsidRPr="00B95D91">
        <w:rPr>
          <w:rFonts w:ascii="Arial" w:hAnsi="Arial" w:cs="Arial"/>
          <w:color w:val="0000FF"/>
          <w:highlight w:val="white"/>
        </w:rPr>
        <w:t>="</w:t>
      </w:r>
      <w:r w:rsidRPr="00B95D91">
        <w:rPr>
          <w:rFonts w:ascii="Arial" w:hAnsi="Arial" w:cs="Arial"/>
          <w:color w:val="000000"/>
          <w:highlight w:val="white"/>
        </w:rPr>
        <w:t>1.2.246.537.5.40006.2003</w:t>
      </w:r>
      <w:r w:rsidRPr="00B95D91">
        <w:rPr>
          <w:rFonts w:ascii="Arial" w:hAnsi="Arial" w:cs="Arial"/>
          <w:color w:val="0000FF"/>
          <w:highlight w:val="white"/>
        </w:rPr>
        <w:t>"</w:t>
      </w:r>
      <w:r w:rsidRPr="00B95D91">
        <w:rPr>
          <w:rFonts w:ascii="Arial" w:hAnsi="Arial" w:cs="Arial"/>
          <w:color w:val="FF0000"/>
          <w:highlight w:val="white"/>
        </w:rPr>
        <w:t xml:space="preserve"> </w:t>
      </w:r>
    </w:p>
    <w:p w14:paraId="281A603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B95D91">
        <w:rPr>
          <w:rFonts w:ascii="Arial" w:hAnsi="Arial" w:cs="Arial"/>
          <w:color w:val="FF0000"/>
          <w:highlight w:val="white"/>
        </w:rPr>
        <w:t>codeSystemName</w:t>
      </w:r>
      <w:r w:rsidRPr="00B95D91">
        <w:rPr>
          <w:rFonts w:ascii="Arial" w:hAnsi="Arial" w:cs="Arial"/>
          <w:color w:val="0000FF"/>
          <w:highlight w:val="white"/>
        </w:rPr>
        <w:t>="</w:t>
      </w:r>
      <w:r w:rsidRPr="00B95D91">
        <w:rPr>
          <w:rFonts w:ascii="Arial" w:hAnsi="Arial" w:cs="Arial"/>
          <w:color w:val="000000"/>
          <w:highlight w:val="white"/>
        </w:rPr>
        <w:t>Ammattihenkilön funktio/rooli</w:t>
      </w:r>
      <w:r w:rsidRPr="00B95D91">
        <w:rPr>
          <w:rFonts w:ascii="Arial" w:hAnsi="Arial" w:cs="Arial"/>
          <w:color w:val="0000FF"/>
          <w:highlight w:val="white"/>
        </w:rPr>
        <w:t>"</w:t>
      </w:r>
      <w:r w:rsidRPr="00B95D91">
        <w:rPr>
          <w:rFonts w:ascii="Arial" w:hAnsi="Arial" w:cs="Arial"/>
          <w:color w:val="FF0000"/>
          <w:highlight w:val="white"/>
        </w:rPr>
        <w:t xml:space="preserve"> displayName</w:t>
      </w:r>
      <w:r w:rsidRPr="00B95D91">
        <w:rPr>
          <w:rFonts w:ascii="Arial" w:hAnsi="Arial" w:cs="Arial"/>
          <w:color w:val="0000FF"/>
          <w:highlight w:val="white"/>
        </w:rPr>
        <w:t>="</w:t>
      </w:r>
      <w:r w:rsidRPr="00B95D91">
        <w:rPr>
          <w:rFonts w:ascii="Arial" w:hAnsi="Arial" w:cs="Arial"/>
          <w:color w:val="000000"/>
          <w:highlight w:val="white"/>
        </w:rPr>
        <w:t>lääkityslistan  lopettanut henkilö</w:t>
      </w:r>
      <w:r w:rsidRPr="00B95D91">
        <w:rPr>
          <w:rFonts w:ascii="Arial" w:hAnsi="Arial" w:cs="Arial"/>
          <w:color w:val="0000FF"/>
          <w:highlight w:val="white"/>
        </w:rPr>
        <w:t>"/&gt;</w:t>
      </w:r>
    </w:p>
    <w:p w14:paraId="16E9DB33"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time</w:t>
      </w:r>
      <w:r w:rsidRPr="00B95D91">
        <w:rPr>
          <w:rFonts w:ascii="Arial" w:hAnsi="Arial" w:cs="Arial"/>
          <w:color w:val="FF0000"/>
          <w:highlight w:val="white"/>
          <w:lang w:val="en-US"/>
        </w:rPr>
        <w:t xml:space="preserve"> value</w:t>
      </w:r>
      <w:r w:rsidRPr="00B95D91">
        <w:rPr>
          <w:rFonts w:ascii="Arial" w:hAnsi="Arial" w:cs="Arial"/>
          <w:color w:val="0000FF"/>
          <w:highlight w:val="white"/>
          <w:lang w:val="en-US"/>
        </w:rPr>
        <w:t>="</w:t>
      </w:r>
      <w:r w:rsidRPr="00B95D91">
        <w:rPr>
          <w:rFonts w:ascii="Arial" w:hAnsi="Arial" w:cs="Arial"/>
          <w:color w:val="000000"/>
          <w:highlight w:val="white"/>
          <w:lang w:val="en-US"/>
        </w:rPr>
        <w:t>200904300800</w:t>
      </w:r>
      <w:r w:rsidRPr="00B95D91">
        <w:rPr>
          <w:rFonts w:ascii="Arial" w:hAnsi="Arial" w:cs="Arial"/>
          <w:color w:val="0000FF"/>
          <w:highlight w:val="white"/>
          <w:lang w:val="en-US"/>
        </w:rPr>
        <w:t>"/&gt;</w:t>
      </w:r>
    </w:p>
    <w:p w14:paraId="248AF65E"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021A2887"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extension</w:t>
      </w:r>
      <w:r w:rsidRPr="00B95D91">
        <w:rPr>
          <w:rFonts w:ascii="Arial" w:hAnsi="Arial" w:cs="Arial"/>
          <w:color w:val="0000FF"/>
          <w:highlight w:val="white"/>
          <w:lang w:val="en-US"/>
        </w:rPr>
        <w:t>="</w:t>
      </w:r>
      <w:r w:rsidRPr="00B95D91">
        <w:rPr>
          <w:rFonts w:ascii="Arial" w:hAnsi="Arial" w:cs="Arial"/>
          <w:color w:val="000000"/>
          <w:highlight w:val="white"/>
          <w:lang w:val="en-US"/>
        </w:rPr>
        <w:t>020202-0202</w:t>
      </w:r>
      <w:r w:rsidRPr="00B95D91">
        <w:rPr>
          <w:rFonts w:ascii="Arial" w:hAnsi="Arial" w:cs="Arial"/>
          <w:color w:val="0000FF"/>
          <w:highlight w:val="white"/>
          <w:lang w:val="en-US"/>
        </w:rPr>
        <w:t>"</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1.2.246.537.21</w:t>
      </w:r>
      <w:r w:rsidRPr="00B95D91">
        <w:rPr>
          <w:rFonts w:ascii="Arial" w:hAnsi="Arial" w:cs="Arial"/>
          <w:color w:val="0000FF"/>
          <w:highlight w:val="white"/>
          <w:lang w:val="en-US"/>
        </w:rPr>
        <w:t>"/&gt;</w:t>
      </w:r>
    </w:p>
    <w:p w14:paraId="4091753F"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assignedPerson</w:t>
      </w:r>
      <w:r w:rsidRPr="00B95D91">
        <w:rPr>
          <w:rFonts w:ascii="Arial" w:hAnsi="Arial" w:cs="Arial"/>
          <w:color w:val="0000FF"/>
          <w:highlight w:val="white"/>
          <w:lang w:val="en-US"/>
        </w:rPr>
        <w:t>&gt;</w:t>
      </w:r>
    </w:p>
    <w:p w14:paraId="274BC031"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2018DB2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r w:rsidRPr="00B95D91">
        <w:rPr>
          <w:rFonts w:ascii="Arial" w:hAnsi="Arial" w:cs="Arial"/>
          <w:color w:val="000000"/>
          <w:highlight w:val="white"/>
          <w:lang w:val="en-US"/>
        </w:rPr>
        <w:t>Hoitaja</w:t>
      </w:r>
      <w:r w:rsidRPr="00B95D91">
        <w:rPr>
          <w:rFonts w:ascii="Arial" w:hAnsi="Arial" w:cs="Arial"/>
          <w:color w:val="0000FF"/>
          <w:highlight w:val="white"/>
          <w:lang w:val="en-US"/>
        </w:rPr>
        <w:t>&lt;/</w:t>
      </w:r>
      <w:r w:rsidRPr="00B95D91">
        <w:rPr>
          <w:rFonts w:ascii="Arial" w:hAnsi="Arial" w:cs="Arial"/>
          <w:color w:val="800000"/>
          <w:highlight w:val="white"/>
          <w:lang w:val="en-US"/>
        </w:rPr>
        <w:t>family</w:t>
      </w:r>
      <w:r w:rsidRPr="00B95D91">
        <w:rPr>
          <w:rFonts w:ascii="Arial" w:hAnsi="Arial" w:cs="Arial"/>
          <w:color w:val="0000FF"/>
          <w:highlight w:val="white"/>
          <w:lang w:val="en-US"/>
        </w:rPr>
        <w:t>&gt;</w:t>
      </w:r>
    </w:p>
    <w:p w14:paraId="749C990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CL</w:t>
      </w:r>
      <w:r w:rsidRPr="00B95D91">
        <w:rPr>
          <w:rFonts w:ascii="Arial" w:hAnsi="Arial" w:cs="Arial"/>
          <w:color w:val="0000FF"/>
          <w:highlight w:val="white"/>
          <w:lang w:val="en-US"/>
        </w:rPr>
        <w:t>"&gt;</w:t>
      </w:r>
      <w:r w:rsidRPr="00B95D91">
        <w:rPr>
          <w:rFonts w:ascii="Arial" w:hAnsi="Arial" w:cs="Arial"/>
          <w:color w:val="000000"/>
          <w:highlight w:val="white"/>
          <w:lang w:val="en-US"/>
        </w:rPr>
        <w:t>Liisa</w:t>
      </w:r>
      <w:r w:rsidRPr="00B95D91">
        <w:rPr>
          <w:rFonts w:ascii="Arial" w:hAnsi="Arial" w:cs="Arial"/>
          <w:color w:val="0000FF"/>
          <w:highlight w:val="white"/>
          <w:lang w:val="en-US"/>
        </w:rPr>
        <w:t>&lt;/</w:t>
      </w:r>
      <w:r w:rsidRPr="00B95D91">
        <w:rPr>
          <w:rFonts w:ascii="Arial" w:hAnsi="Arial" w:cs="Arial"/>
          <w:color w:val="800000"/>
          <w:highlight w:val="white"/>
          <w:lang w:val="en-US"/>
        </w:rPr>
        <w:t>given</w:t>
      </w:r>
      <w:r w:rsidRPr="00B95D91">
        <w:rPr>
          <w:rFonts w:ascii="Arial" w:hAnsi="Arial" w:cs="Arial"/>
          <w:color w:val="0000FF"/>
          <w:highlight w:val="white"/>
          <w:lang w:val="en-US"/>
        </w:rPr>
        <w:t>&gt;</w:t>
      </w:r>
    </w:p>
    <w:p w14:paraId="36A84371"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FF0000"/>
          <w:highlight w:val="white"/>
          <w:lang w:val="en-US"/>
        </w:rPr>
        <w:t xml:space="preserve"> qualifier</w:t>
      </w:r>
      <w:r w:rsidRPr="00B95D91">
        <w:rPr>
          <w:rFonts w:ascii="Arial" w:hAnsi="Arial" w:cs="Arial"/>
          <w:color w:val="0000FF"/>
          <w:highlight w:val="white"/>
          <w:lang w:val="en-US"/>
        </w:rPr>
        <w:t>="</w:t>
      </w:r>
      <w:r w:rsidRPr="00B95D91">
        <w:rPr>
          <w:rFonts w:ascii="Arial" w:hAnsi="Arial" w:cs="Arial"/>
          <w:color w:val="000000"/>
          <w:highlight w:val="white"/>
          <w:lang w:val="en-US"/>
        </w:rPr>
        <w:t>AC</w:t>
      </w:r>
      <w:r w:rsidRPr="00B95D91">
        <w:rPr>
          <w:rFonts w:ascii="Arial" w:hAnsi="Arial" w:cs="Arial"/>
          <w:color w:val="0000FF"/>
          <w:highlight w:val="white"/>
          <w:lang w:val="en-US"/>
        </w:rPr>
        <w:t>"&gt;</w:t>
      </w:r>
      <w:r w:rsidRPr="00B95D91">
        <w:rPr>
          <w:rFonts w:ascii="Arial" w:hAnsi="Arial" w:cs="Arial"/>
          <w:color w:val="000000"/>
          <w:highlight w:val="white"/>
          <w:lang w:val="en-US"/>
        </w:rPr>
        <w:t>sh</w:t>
      </w:r>
      <w:r w:rsidRPr="00B95D91">
        <w:rPr>
          <w:rFonts w:ascii="Arial" w:hAnsi="Arial" w:cs="Arial"/>
          <w:color w:val="0000FF"/>
          <w:highlight w:val="white"/>
          <w:lang w:val="en-US"/>
        </w:rPr>
        <w:t>&lt;/</w:t>
      </w:r>
      <w:r w:rsidRPr="00B95D91">
        <w:rPr>
          <w:rFonts w:ascii="Arial" w:hAnsi="Arial" w:cs="Arial"/>
          <w:color w:val="800000"/>
          <w:highlight w:val="white"/>
          <w:lang w:val="en-US"/>
        </w:rPr>
        <w:t>suffix</w:t>
      </w:r>
      <w:r w:rsidRPr="00B95D91">
        <w:rPr>
          <w:rFonts w:ascii="Arial" w:hAnsi="Arial" w:cs="Arial"/>
          <w:color w:val="0000FF"/>
          <w:highlight w:val="white"/>
          <w:lang w:val="en-US"/>
        </w:rPr>
        <w:t>&gt;</w:t>
      </w:r>
    </w:p>
    <w:p w14:paraId="7030170C"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name</w:t>
      </w:r>
      <w:r w:rsidRPr="00B95D91">
        <w:rPr>
          <w:rFonts w:ascii="Arial" w:hAnsi="Arial" w:cs="Arial"/>
          <w:color w:val="0000FF"/>
          <w:highlight w:val="white"/>
          <w:lang w:val="en-US"/>
        </w:rPr>
        <w:t>&gt;</w:t>
      </w:r>
    </w:p>
    <w:p w14:paraId="7FF10EC2"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assignedPerson</w:t>
      </w:r>
      <w:r w:rsidRPr="00B95D91">
        <w:rPr>
          <w:rFonts w:ascii="Arial" w:hAnsi="Arial" w:cs="Arial"/>
          <w:color w:val="0000FF"/>
          <w:highlight w:val="white"/>
          <w:lang w:val="en-US"/>
        </w:rPr>
        <w:t>&gt;</w:t>
      </w:r>
    </w:p>
    <w:p w14:paraId="5DD01BCA"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13C7033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id</w:t>
      </w:r>
      <w:r w:rsidRPr="00B95D91">
        <w:rPr>
          <w:rFonts w:ascii="Arial" w:hAnsi="Arial" w:cs="Arial"/>
          <w:color w:val="FF0000"/>
          <w:highlight w:val="white"/>
          <w:lang w:val="en-US"/>
        </w:rPr>
        <w:t xml:space="preserve"> root</w:t>
      </w:r>
      <w:r w:rsidRPr="00B95D91">
        <w:rPr>
          <w:rFonts w:ascii="Arial" w:hAnsi="Arial" w:cs="Arial"/>
          <w:color w:val="0000FF"/>
          <w:highlight w:val="white"/>
          <w:lang w:val="en-US"/>
        </w:rPr>
        <w:t>="</w:t>
      </w:r>
      <w:r w:rsidRPr="00B95D91">
        <w:rPr>
          <w:rFonts w:ascii="Arial" w:hAnsi="Arial" w:cs="Arial"/>
          <w:color w:val="000000"/>
          <w:highlight w:val="white"/>
          <w:lang w:val="en-US"/>
        </w:rPr>
        <w:t>1.2.246.10.1602257.10.2</w:t>
      </w:r>
      <w:r w:rsidRPr="00B95D91">
        <w:rPr>
          <w:rFonts w:ascii="Arial" w:hAnsi="Arial" w:cs="Arial"/>
          <w:color w:val="0000FF"/>
          <w:highlight w:val="white"/>
          <w:lang w:val="en-US"/>
        </w:rPr>
        <w:t>"/&gt;</w:t>
      </w:r>
    </w:p>
    <w:p w14:paraId="54D2AE2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r w:rsidRPr="00B95D91">
        <w:rPr>
          <w:rFonts w:ascii="Arial" w:hAnsi="Arial" w:cs="Arial"/>
          <w:color w:val="000000"/>
          <w:highlight w:val="white"/>
        </w:rPr>
        <w:t>Testi terveyskeskus os 2</w:t>
      </w:r>
      <w:r w:rsidRPr="00B95D91">
        <w:rPr>
          <w:rFonts w:ascii="Arial" w:hAnsi="Arial" w:cs="Arial"/>
          <w:color w:val="0000FF"/>
          <w:highlight w:val="white"/>
        </w:rPr>
        <w:t>&lt;/</w:t>
      </w:r>
      <w:r w:rsidRPr="00B95D91">
        <w:rPr>
          <w:rFonts w:ascii="Arial" w:hAnsi="Arial" w:cs="Arial"/>
          <w:color w:val="800000"/>
          <w:highlight w:val="white"/>
        </w:rPr>
        <w:t>name</w:t>
      </w:r>
      <w:r w:rsidRPr="00B95D91">
        <w:rPr>
          <w:rFonts w:ascii="Arial" w:hAnsi="Arial" w:cs="Arial"/>
          <w:color w:val="0000FF"/>
          <w:highlight w:val="white"/>
        </w:rPr>
        <w:t>&gt;</w:t>
      </w:r>
    </w:p>
    <w:p w14:paraId="31707E0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00"/>
          <w:highlight w:val="white"/>
        </w:rPr>
        <w:tab/>
      </w:r>
      <w:r w:rsidRPr="00B95D91">
        <w:rPr>
          <w:rFonts w:ascii="Arial" w:hAnsi="Arial" w:cs="Arial"/>
          <w:color w:val="0000FF"/>
          <w:highlight w:val="white"/>
          <w:lang w:val="en-US"/>
        </w:rPr>
        <w:t>&lt;/</w:t>
      </w:r>
      <w:r w:rsidRPr="00B95D91">
        <w:rPr>
          <w:rFonts w:ascii="Arial" w:hAnsi="Arial" w:cs="Arial"/>
          <w:color w:val="800000"/>
          <w:highlight w:val="white"/>
          <w:lang w:val="en-US"/>
        </w:rPr>
        <w:t>representedOrganization</w:t>
      </w:r>
      <w:r w:rsidRPr="00B95D91">
        <w:rPr>
          <w:rFonts w:ascii="Arial" w:hAnsi="Arial" w:cs="Arial"/>
          <w:color w:val="0000FF"/>
          <w:highlight w:val="white"/>
          <w:lang w:val="en-US"/>
        </w:rPr>
        <w:t>&gt;</w:t>
      </w:r>
    </w:p>
    <w:p w14:paraId="439F237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assignedAuthor</w:t>
      </w:r>
      <w:r w:rsidRPr="00B95D91">
        <w:rPr>
          <w:rFonts w:ascii="Arial" w:hAnsi="Arial" w:cs="Arial"/>
          <w:color w:val="0000FF"/>
          <w:highlight w:val="white"/>
          <w:lang w:val="en-US"/>
        </w:rPr>
        <w:t>&gt;</w:t>
      </w:r>
    </w:p>
    <w:p w14:paraId="4B21498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author</w:t>
      </w:r>
      <w:r w:rsidRPr="00B95D91">
        <w:rPr>
          <w:rFonts w:ascii="Arial" w:hAnsi="Arial" w:cs="Arial"/>
          <w:color w:val="0000FF"/>
          <w:highlight w:val="white"/>
          <w:lang w:val="en-US"/>
        </w:rPr>
        <w:t>&gt;</w:t>
      </w:r>
    </w:p>
    <w:p w14:paraId="570F8994"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observation</w:t>
      </w:r>
      <w:r w:rsidRPr="00B95D91">
        <w:rPr>
          <w:rFonts w:ascii="Arial" w:hAnsi="Arial" w:cs="Arial"/>
          <w:color w:val="0000FF"/>
          <w:highlight w:val="white"/>
          <w:lang w:val="en-US"/>
        </w:rPr>
        <w:t>&gt;</w:t>
      </w:r>
    </w:p>
    <w:p w14:paraId="0A1DC710"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lang w:val="en-US"/>
        </w:rPr>
      </w:pPr>
      <w:r w:rsidRPr="00B95D91">
        <w:rPr>
          <w:rFonts w:ascii="Arial" w:hAnsi="Arial" w:cs="Arial"/>
          <w:color w:val="000000"/>
          <w:highlight w:val="white"/>
          <w:lang w:val="en-US"/>
        </w:rPr>
        <w:tab/>
      </w:r>
      <w:r w:rsidRPr="00B95D91">
        <w:rPr>
          <w:rFonts w:ascii="Arial" w:hAnsi="Arial" w:cs="Arial"/>
          <w:color w:val="000000"/>
          <w:highlight w:val="white"/>
          <w:lang w:val="en-US"/>
        </w:rPr>
        <w:tab/>
      </w:r>
      <w:r w:rsidRPr="00B95D91">
        <w:rPr>
          <w:rFonts w:ascii="Arial" w:hAnsi="Arial" w:cs="Arial"/>
          <w:color w:val="0000FF"/>
          <w:highlight w:val="white"/>
          <w:lang w:val="en-US"/>
        </w:rPr>
        <w:t>&lt;/</w:t>
      </w:r>
      <w:r w:rsidRPr="00B95D91">
        <w:rPr>
          <w:rFonts w:ascii="Arial" w:hAnsi="Arial" w:cs="Arial"/>
          <w:color w:val="800000"/>
          <w:highlight w:val="white"/>
          <w:lang w:val="en-US"/>
        </w:rPr>
        <w:t>component</w:t>
      </w:r>
      <w:r w:rsidRPr="00B95D91">
        <w:rPr>
          <w:rFonts w:ascii="Arial" w:hAnsi="Arial" w:cs="Arial"/>
          <w:color w:val="0000FF"/>
          <w:highlight w:val="white"/>
          <w:lang w:val="en-US"/>
        </w:rPr>
        <w:t>&gt;</w:t>
      </w:r>
    </w:p>
    <w:p w14:paraId="336A718D"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00"/>
          <w:highlight w:val="white"/>
          <w:lang w:val="en-US"/>
        </w:rPr>
        <w:tab/>
      </w:r>
      <w:r w:rsidRPr="00B95D91">
        <w:rPr>
          <w:rFonts w:ascii="Arial" w:hAnsi="Arial" w:cs="Arial"/>
          <w:color w:val="0000FF"/>
          <w:highlight w:val="white"/>
        </w:rPr>
        <w:t>&lt;/</w:t>
      </w:r>
      <w:r w:rsidRPr="00B95D91">
        <w:rPr>
          <w:rFonts w:ascii="Arial" w:hAnsi="Arial" w:cs="Arial"/>
          <w:color w:val="800000"/>
          <w:highlight w:val="white"/>
        </w:rPr>
        <w:t>organizer</w:t>
      </w:r>
      <w:r w:rsidRPr="00B95D91">
        <w:rPr>
          <w:rFonts w:ascii="Arial" w:hAnsi="Arial" w:cs="Arial"/>
          <w:color w:val="0000FF"/>
          <w:highlight w:val="white"/>
        </w:rPr>
        <w:t>&gt;</w:t>
      </w:r>
    </w:p>
    <w:p w14:paraId="159305AB" w14:textId="77777777" w:rsidR="00B95D91" w:rsidRPr="00B95D91" w:rsidRDefault="00B95D91" w:rsidP="00B95D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40"/>
        <w:rPr>
          <w:rFonts w:ascii="Arial" w:hAnsi="Arial" w:cs="Arial"/>
          <w:color w:val="000000"/>
          <w:highlight w:val="white"/>
        </w:rPr>
      </w:pPr>
      <w:r w:rsidRPr="00B95D91">
        <w:rPr>
          <w:rFonts w:ascii="Arial" w:hAnsi="Arial" w:cs="Arial"/>
          <w:color w:val="0000FF"/>
          <w:highlight w:val="white"/>
        </w:rPr>
        <w:t>&lt;/</w:t>
      </w:r>
      <w:r w:rsidRPr="00B95D91">
        <w:rPr>
          <w:rFonts w:ascii="Arial" w:hAnsi="Arial" w:cs="Arial"/>
          <w:color w:val="800000"/>
          <w:highlight w:val="white"/>
        </w:rPr>
        <w:t>component</w:t>
      </w:r>
      <w:r w:rsidRPr="00B95D91">
        <w:rPr>
          <w:rFonts w:ascii="Arial" w:hAnsi="Arial" w:cs="Arial"/>
          <w:color w:val="0000FF"/>
          <w:highlight w:val="white"/>
        </w:rPr>
        <w:t>&gt;</w:t>
      </w:r>
    </w:p>
    <w:p w14:paraId="444D239F" w14:textId="77777777" w:rsidR="002F06A7" w:rsidRDefault="00B95D91" w:rsidP="00B95D91">
      <w:pPr>
        <w:pStyle w:val="Otsikko4"/>
      </w:pPr>
      <w:r>
        <w:t xml:space="preserve"> </w:t>
      </w:r>
      <w:r w:rsidR="0087679D">
        <w:t>A</w:t>
      </w:r>
      <w:r w:rsidR="002F06A7" w:rsidRPr="002F06A7">
        <w:t>ntokertakohtaisen lääkkeen antokirjausmerkinnän tiedot</w:t>
      </w:r>
      <w:r w:rsidR="00393A10">
        <w:t xml:space="preserve"> - 141</w:t>
      </w:r>
    </w:p>
    <w:p w14:paraId="5E5C74EF" w14:textId="77777777" w:rsidR="003C6261" w:rsidRDefault="003C6261" w:rsidP="003C6261">
      <w:pPr>
        <w:rPr>
          <w:sz w:val="24"/>
          <w:szCs w:val="24"/>
        </w:rPr>
      </w:pPr>
      <w:r>
        <w:rPr>
          <w:sz w:val="24"/>
          <w:szCs w:val="24"/>
        </w:rPr>
        <w:tab/>
      </w:r>
      <w:r w:rsidRPr="005D5F3C">
        <w:rPr>
          <w:sz w:val="24"/>
          <w:szCs w:val="24"/>
        </w:rPr>
        <w:t>Lääkejakelulistan mukaisen lääkkeen antokirjausmerkinnän tiedot</w:t>
      </w:r>
      <w:r>
        <w:rPr>
          <w:sz w:val="24"/>
          <w:szCs w:val="24"/>
        </w:rPr>
        <w:t xml:space="preserve"> ovat seuraavat:</w:t>
      </w:r>
    </w:p>
    <w:p w14:paraId="1BFEDD6D" w14:textId="77777777" w:rsidR="003C6261" w:rsidRPr="003C6261" w:rsidRDefault="003C6261" w:rsidP="003C6261">
      <w:pPr>
        <w:numPr>
          <w:ilvl w:val="0"/>
          <w:numId w:val="25"/>
        </w:numPr>
        <w:rPr>
          <w:sz w:val="24"/>
          <w:szCs w:val="24"/>
        </w:rPr>
      </w:pPr>
      <w:r w:rsidRPr="003C6261">
        <w:rPr>
          <w:sz w:val="24"/>
          <w:szCs w:val="24"/>
        </w:rPr>
        <w:t>lääkelistalle ottaminen</w:t>
      </w:r>
    </w:p>
    <w:p w14:paraId="1B8167F4" w14:textId="77777777" w:rsidR="003C6261" w:rsidRPr="003C6261" w:rsidRDefault="003C6261" w:rsidP="00AA0A92">
      <w:pPr>
        <w:numPr>
          <w:ilvl w:val="4"/>
          <w:numId w:val="27"/>
        </w:numPr>
        <w:rPr>
          <w:sz w:val="24"/>
          <w:szCs w:val="24"/>
        </w:rPr>
      </w:pPr>
      <w:r w:rsidRPr="003C6261">
        <w:rPr>
          <w:sz w:val="24"/>
          <w:szCs w:val="24"/>
        </w:rPr>
        <w:t>ajankohta</w:t>
      </w:r>
    </w:p>
    <w:p w14:paraId="4E7DCECF" w14:textId="77777777" w:rsidR="00AA0A92" w:rsidRDefault="003C6261" w:rsidP="00AA0A92">
      <w:pPr>
        <w:numPr>
          <w:ilvl w:val="4"/>
          <w:numId w:val="27"/>
        </w:numPr>
        <w:rPr>
          <w:sz w:val="24"/>
          <w:szCs w:val="24"/>
        </w:rPr>
      </w:pPr>
      <w:r w:rsidRPr="003C6261">
        <w:rPr>
          <w:sz w:val="24"/>
          <w:szCs w:val="24"/>
        </w:rPr>
        <w:t>ammattihenkilön ht</w:t>
      </w:r>
    </w:p>
    <w:p w14:paraId="4B73CCDD" w14:textId="77777777" w:rsidR="00AA0A92" w:rsidRPr="00AA0A92" w:rsidRDefault="003C6261" w:rsidP="00AA0A92">
      <w:pPr>
        <w:numPr>
          <w:ilvl w:val="4"/>
          <w:numId w:val="27"/>
        </w:numPr>
        <w:rPr>
          <w:sz w:val="24"/>
          <w:szCs w:val="24"/>
        </w:rPr>
      </w:pPr>
      <w:r w:rsidRPr="00AA0A92">
        <w:rPr>
          <w:sz w:val="24"/>
          <w:szCs w:val="24"/>
        </w:rPr>
        <w:t>ammattihenkilön nimi</w:t>
      </w:r>
    </w:p>
    <w:p w14:paraId="3487292E" w14:textId="77777777" w:rsidR="003C6261" w:rsidRPr="00AA0A92" w:rsidRDefault="003C6261" w:rsidP="00AA0A92">
      <w:pPr>
        <w:numPr>
          <w:ilvl w:val="4"/>
          <w:numId w:val="27"/>
        </w:numPr>
        <w:rPr>
          <w:sz w:val="24"/>
          <w:szCs w:val="24"/>
        </w:rPr>
      </w:pPr>
      <w:r w:rsidRPr="00AA0A92">
        <w:rPr>
          <w:sz w:val="24"/>
          <w:szCs w:val="24"/>
        </w:rPr>
        <w:t>palveluyksikön id</w:t>
      </w:r>
    </w:p>
    <w:p w14:paraId="40439CF5" w14:textId="77777777" w:rsidR="003C6261" w:rsidRPr="003C6261" w:rsidRDefault="003C6261" w:rsidP="00AA0A92">
      <w:pPr>
        <w:numPr>
          <w:ilvl w:val="4"/>
          <w:numId w:val="27"/>
        </w:numPr>
        <w:rPr>
          <w:sz w:val="24"/>
          <w:szCs w:val="24"/>
        </w:rPr>
      </w:pPr>
      <w:r w:rsidRPr="003C6261">
        <w:rPr>
          <w:sz w:val="24"/>
          <w:szCs w:val="24"/>
        </w:rPr>
        <w:t>palveluyksikön nimi</w:t>
      </w:r>
    </w:p>
    <w:p w14:paraId="7CE93546" w14:textId="77777777" w:rsidR="00C15F64" w:rsidRPr="003C6261" w:rsidRDefault="00C15F64" w:rsidP="00C15F64">
      <w:pPr>
        <w:numPr>
          <w:ilvl w:val="0"/>
          <w:numId w:val="25"/>
        </w:numPr>
        <w:rPr>
          <w:sz w:val="24"/>
          <w:szCs w:val="24"/>
        </w:rPr>
      </w:pPr>
      <w:r w:rsidRPr="003C6261">
        <w:rPr>
          <w:color w:val="000000"/>
          <w:sz w:val="24"/>
          <w:szCs w:val="24"/>
          <w:highlight w:val="white"/>
          <w:lang w:val="en-US"/>
        </w:rPr>
        <w:t xml:space="preserve">linkki </w:t>
      </w:r>
      <w:r>
        <w:rPr>
          <w:color w:val="000000"/>
          <w:sz w:val="24"/>
          <w:szCs w:val="24"/>
          <w:highlight w:val="white"/>
          <w:lang w:val="en-US"/>
        </w:rPr>
        <w:t>lääkemä</w:t>
      </w:r>
      <w:r w:rsidRPr="003C6261">
        <w:rPr>
          <w:color w:val="000000"/>
          <w:sz w:val="24"/>
          <w:szCs w:val="24"/>
          <w:highlight w:val="white"/>
          <w:lang w:val="en-US"/>
        </w:rPr>
        <w:t>ä</w:t>
      </w:r>
      <w:r>
        <w:rPr>
          <w:color w:val="000000"/>
          <w:sz w:val="24"/>
          <w:szCs w:val="24"/>
          <w:highlight w:val="white"/>
          <w:lang w:val="en-US"/>
        </w:rPr>
        <w:t>rä</w:t>
      </w:r>
      <w:r w:rsidRPr="003C6261">
        <w:rPr>
          <w:color w:val="000000"/>
          <w:sz w:val="24"/>
          <w:szCs w:val="24"/>
          <w:highlight w:val="white"/>
          <w:lang w:val="en-US"/>
        </w:rPr>
        <w:t>ysmerkinnän odjektiin</w:t>
      </w:r>
    </w:p>
    <w:p w14:paraId="19ADA935" w14:textId="77777777" w:rsidR="00C15F64" w:rsidRPr="003C6261" w:rsidRDefault="00C15F64" w:rsidP="00C15F64">
      <w:pPr>
        <w:numPr>
          <w:ilvl w:val="0"/>
          <w:numId w:val="25"/>
        </w:numPr>
        <w:rPr>
          <w:sz w:val="24"/>
          <w:szCs w:val="24"/>
        </w:rPr>
      </w:pPr>
      <w:r w:rsidRPr="003C6261">
        <w:rPr>
          <w:color w:val="000000"/>
          <w:sz w:val="24"/>
          <w:szCs w:val="24"/>
          <w:highlight w:val="white"/>
          <w:lang w:val="en-US"/>
        </w:rPr>
        <w:t>linkki reseptiin</w:t>
      </w:r>
    </w:p>
    <w:p w14:paraId="36410396" w14:textId="77777777" w:rsidR="003C6261" w:rsidRPr="00C15F64" w:rsidRDefault="00C15F64" w:rsidP="00C15F64">
      <w:pPr>
        <w:numPr>
          <w:ilvl w:val="0"/>
          <w:numId w:val="25"/>
        </w:numPr>
        <w:rPr>
          <w:sz w:val="24"/>
          <w:szCs w:val="24"/>
        </w:rPr>
      </w:pPr>
      <w:r>
        <w:rPr>
          <w:color w:val="000000"/>
          <w:sz w:val="24"/>
          <w:szCs w:val="24"/>
        </w:rPr>
        <w:t>annettu lääkemäärä</w:t>
      </w:r>
    </w:p>
    <w:p w14:paraId="77336735" w14:textId="77777777" w:rsidR="00C15F64" w:rsidRPr="00C15F64" w:rsidRDefault="00C15F64" w:rsidP="00C15F64">
      <w:pPr>
        <w:numPr>
          <w:ilvl w:val="1"/>
          <w:numId w:val="25"/>
        </w:numPr>
        <w:rPr>
          <w:sz w:val="24"/>
          <w:szCs w:val="24"/>
        </w:rPr>
      </w:pPr>
      <w:r>
        <w:rPr>
          <w:color w:val="000000"/>
          <w:sz w:val="24"/>
          <w:szCs w:val="24"/>
        </w:rPr>
        <w:t>annettu määrä</w:t>
      </w:r>
    </w:p>
    <w:p w14:paraId="0A0B54AB" w14:textId="77777777" w:rsidR="00C15F64" w:rsidRPr="00C15F64" w:rsidRDefault="00C15F64" w:rsidP="00C15F64">
      <w:pPr>
        <w:numPr>
          <w:ilvl w:val="1"/>
          <w:numId w:val="25"/>
        </w:numPr>
        <w:rPr>
          <w:sz w:val="24"/>
          <w:szCs w:val="24"/>
        </w:rPr>
      </w:pPr>
      <w:r>
        <w:rPr>
          <w:color w:val="000000"/>
          <w:sz w:val="24"/>
          <w:szCs w:val="24"/>
        </w:rPr>
        <w:t>annetun määrän yksikkö</w:t>
      </w:r>
    </w:p>
    <w:p w14:paraId="6FBBD3B3" w14:textId="77777777" w:rsidR="003C6261" w:rsidRPr="00AF6CA2" w:rsidRDefault="003C6261" w:rsidP="003C6261">
      <w:pPr>
        <w:ind w:left="3456"/>
        <w:rPr>
          <w:sz w:val="24"/>
          <w:szCs w:val="24"/>
        </w:rPr>
      </w:pPr>
    </w:p>
    <w:p w14:paraId="13B560FB" w14:textId="77777777" w:rsidR="0017605F" w:rsidRDefault="0017605F" w:rsidP="0017605F"/>
    <w:p w14:paraId="305646D7"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FF"/>
          <w:highlight w:val="white"/>
          <w:lang w:val="en-US"/>
        </w:rPr>
        <w:t>&lt;</w:t>
      </w:r>
      <w:r w:rsidRPr="0017605F">
        <w:rPr>
          <w:rFonts w:ascii="Arial" w:hAnsi="Arial" w:cs="Arial"/>
          <w:color w:val="800000"/>
          <w:highlight w:val="white"/>
          <w:lang w:val="en-US"/>
        </w:rPr>
        <w:t>component</w:t>
      </w:r>
      <w:r w:rsidRPr="0017605F">
        <w:rPr>
          <w:rFonts w:ascii="Arial" w:hAnsi="Arial" w:cs="Arial"/>
          <w:color w:val="0000FF"/>
          <w:highlight w:val="white"/>
          <w:lang w:val="en-US"/>
        </w:rPr>
        <w:t>&gt;</w:t>
      </w:r>
    </w:p>
    <w:p w14:paraId="78E86EC8"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organizer</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CLUSTER</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07EEF63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templateId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1.2.246.537.6.12.2002.126.141</w:t>
      </w:r>
      <w:r w:rsidRPr="0017605F">
        <w:rPr>
          <w:rFonts w:ascii="Arial" w:hAnsi="Arial" w:cs="Arial"/>
          <w:color w:val="0000FF"/>
          <w:highlight w:val="white"/>
          <w:lang w:val="en-US"/>
        </w:rPr>
        <w:t>"/&gt;</w:t>
      </w:r>
    </w:p>
    <w:p w14:paraId="7567F2FE"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1.2.246.10.1602257.14.2009.145.1.1.10</w:t>
      </w:r>
      <w:r w:rsidRPr="0017605F">
        <w:rPr>
          <w:rFonts w:ascii="Arial" w:hAnsi="Arial" w:cs="Arial"/>
          <w:color w:val="0000FF"/>
          <w:highlight w:val="white"/>
          <w:lang w:val="en-US"/>
        </w:rPr>
        <w:t>"/&gt;</w:t>
      </w:r>
    </w:p>
    <w:p w14:paraId="2FE1ECC4"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141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1.2.246.537.6.12.2002.126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Lääkityslista</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Lääkityksen muut tiedot</w:t>
      </w:r>
      <w:r w:rsidRPr="0017605F">
        <w:rPr>
          <w:rFonts w:ascii="Arial" w:hAnsi="Arial" w:cs="Arial"/>
          <w:color w:val="0000FF"/>
          <w:highlight w:val="white"/>
          <w:lang w:val="en-US"/>
        </w:rPr>
        <w:t>"/&gt;</w:t>
      </w:r>
    </w:p>
    <w:p w14:paraId="0944E3AA"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statusCode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completed</w:t>
      </w:r>
      <w:r w:rsidRPr="0017605F">
        <w:rPr>
          <w:rFonts w:ascii="Arial" w:hAnsi="Arial" w:cs="Arial"/>
          <w:color w:val="0000FF"/>
          <w:highlight w:val="white"/>
          <w:lang w:val="en-US"/>
        </w:rPr>
        <w:t>"/&gt;</w:t>
      </w:r>
    </w:p>
    <w:p w14:paraId="32DE96A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author</w:t>
      </w:r>
      <w:r w:rsidRPr="0017605F">
        <w:rPr>
          <w:rFonts w:ascii="Arial" w:hAnsi="Arial" w:cs="Arial"/>
          <w:color w:val="0000FF"/>
          <w:highlight w:val="white"/>
          <w:lang w:val="en-US"/>
        </w:rPr>
        <w:t>&gt;</w:t>
      </w:r>
    </w:p>
    <w:p w14:paraId="20471AE1" w14:textId="77777777" w:rsid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FF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functionCode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LAN</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1.2.246.537.5.40006.2003</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Ammattihenkilön funktio/rooli</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w:t>
      </w:r>
    </w:p>
    <w:p w14:paraId="62DEEDC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17605F">
        <w:rPr>
          <w:rFonts w:ascii="Arial" w:hAnsi="Arial" w:cs="Arial"/>
          <w:color w:val="FF0000"/>
          <w:highlight w:val="white"/>
          <w:lang w:val="en-US"/>
        </w:rPr>
        <w:t>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lääkkeen antanut ammattihenkilö</w:t>
      </w:r>
      <w:r w:rsidRPr="0017605F">
        <w:rPr>
          <w:rFonts w:ascii="Arial" w:hAnsi="Arial" w:cs="Arial"/>
          <w:color w:val="0000FF"/>
          <w:highlight w:val="white"/>
          <w:lang w:val="en-US"/>
        </w:rPr>
        <w:t>"/&gt;</w:t>
      </w:r>
    </w:p>
    <w:p w14:paraId="1D549C13"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time</w:t>
      </w:r>
      <w:r w:rsidRPr="0017605F">
        <w:rPr>
          <w:rFonts w:ascii="Arial" w:hAnsi="Arial" w:cs="Arial"/>
          <w:color w:val="FF0000"/>
          <w:highlight w:val="white"/>
          <w:lang w:val="en-US"/>
        </w:rPr>
        <w:t xml:space="preserve"> value</w:t>
      </w:r>
      <w:r w:rsidRPr="0017605F">
        <w:rPr>
          <w:rFonts w:ascii="Arial" w:hAnsi="Arial" w:cs="Arial"/>
          <w:color w:val="0000FF"/>
          <w:highlight w:val="white"/>
          <w:lang w:val="en-US"/>
        </w:rPr>
        <w:t>="</w:t>
      </w:r>
      <w:r w:rsidRPr="0017605F">
        <w:rPr>
          <w:rFonts w:ascii="Arial" w:hAnsi="Arial" w:cs="Arial"/>
          <w:color w:val="000000"/>
          <w:highlight w:val="white"/>
          <w:lang w:val="en-US"/>
        </w:rPr>
        <w:t>200904261400</w:t>
      </w:r>
      <w:r w:rsidRPr="0017605F">
        <w:rPr>
          <w:rFonts w:ascii="Arial" w:hAnsi="Arial" w:cs="Arial"/>
          <w:color w:val="0000FF"/>
          <w:highlight w:val="white"/>
          <w:lang w:val="en-US"/>
        </w:rPr>
        <w:t>"/&gt;</w:t>
      </w:r>
    </w:p>
    <w:p w14:paraId="51F441E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assignedAuthor</w:t>
      </w:r>
      <w:r w:rsidRPr="0017605F">
        <w:rPr>
          <w:rFonts w:ascii="Arial" w:hAnsi="Arial" w:cs="Arial"/>
          <w:color w:val="0000FF"/>
          <w:highlight w:val="white"/>
          <w:lang w:val="en-US"/>
        </w:rPr>
        <w:t>&gt;</w:t>
      </w:r>
    </w:p>
    <w:p w14:paraId="2290C27D"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extension</w:t>
      </w:r>
      <w:r w:rsidRPr="0017605F">
        <w:rPr>
          <w:rFonts w:ascii="Arial" w:hAnsi="Arial" w:cs="Arial"/>
          <w:color w:val="0000FF"/>
          <w:highlight w:val="white"/>
          <w:lang w:val="en-US"/>
        </w:rPr>
        <w:t>="</w:t>
      </w:r>
      <w:r w:rsidRPr="0017605F">
        <w:rPr>
          <w:rFonts w:ascii="Arial" w:hAnsi="Arial" w:cs="Arial"/>
          <w:color w:val="000000"/>
          <w:highlight w:val="white"/>
          <w:lang w:val="en-US"/>
        </w:rPr>
        <w:t>020202-0202</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1.2.246.537.21</w:t>
      </w:r>
      <w:r w:rsidRPr="0017605F">
        <w:rPr>
          <w:rFonts w:ascii="Arial" w:hAnsi="Arial" w:cs="Arial"/>
          <w:color w:val="0000FF"/>
          <w:highlight w:val="white"/>
          <w:lang w:val="en-US"/>
        </w:rPr>
        <w:t>"/&gt;</w:t>
      </w:r>
    </w:p>
    <w:p w14:paraId="2681F62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assignedPerson</w:t>
      </w:r>
      <w:r w:rsidRPr="0017605F">
        <w:rPr>
          <w:rFonts w:ascii="Arial" w:hAnsi="Arial" w:cs="Arial"/>
          <w:color w:val="0000FF"/>
          <w:highlight w:val="white"/>
          <w:lang w:val="en-US"/>
        </w:rPr>
        <w:t>&gt;</w:t>
      </w:r>
    </w:p>
    <w:p w14:paraId="62CCE73F"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name</w:t>
      </w:r>
      <w:r w:rsidRPr="0017605F">
        <w:rPr>
          <w:rFonts w:ascii="Arial" w:hAnsi="Arial" w:cs="Arial"/>
          <w:color w:val="0000FF"/>
          <w:highlight w:val="white"/>
          <w:lang w:val="en-US"/>
        </w:rPr>
        <w:t>&gt;</w:t>
      </w:r>
    </w:p>
    <w:p w14:paraId="69D034C0"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given</w:t>
      </w:r>
      <w:r w:rsidRPr="0017605F">
        <w:rPr>
          <w:rFonts w:ascii="Arial" w:hAnsi="Arial" w:cs="Arial"/>
          <w:color w:val="0000FF"/>
          <w:highlight w:val="white"/>
          <w:lang w:val="en-US"/>
        </w:rPr>
        <w:t>&gt;</w:t>
      </w:r>
      <w:r w:rsidRPr="0017605F">
        <w:rPr>
          <w:rFonts w:ascii="Arial" w:hAnsi="Arial" w:cs="Arial"/>
          <w:color w:val="000000"/>
          <w:highlight w:val="white"/>
          <w:lang w:val="en-US"/>
        </w:rPr>
        <w:t>Liisa</w:t>
      </w:r>
      <w:r w:rsidRPr="0017605F">
        <w:rPr>
          <w:rFonts w:ascii="Arial" w:hAnsi="Arial" w:cs="Arial"/>
          <w:color w:val="0000FF"/>
          <w:highlight w:val="white"/>
          <w:lang w:val="en-US"/>
        </w:rPr>
        <w:t>&lt;/</w:t>
      </w:r>
      <w:r w:rsidRPr="0017605F">
        <w:rPr>
          <w:rFonts w:ascii="Arial" w:hAnsi="Arial" w:cs="Arial"/>
          <w:color w:val="800000"/>
          <w:highlight w:val="white"/>
          <w:lang w:val="en-US"/>
        </w:rPr>
        <w:t>given</w:t>
      </w:r>
      <w:r w:rsidRPr="0017605F">
        <w:rPr>
          <w:rFonts w:ascii="Arial" w:hAnsi="Arial" w:cs="Arial"/>
          <w:color w:val="0000FF"/>
          <w:highlight w:val="white"/>
          <w:lang w:val="en-US"/>
        </w:rPr>
        <w:t>&gt;</w:t>
      </w:r>
    </w:p>
    <w:p w14:paraId="738493E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family</w:t>
      </w:r>
      <w:r w:rsidRPr="0017605F">
        <w:rPr>
          <w:rFonts w:ascii="Arial" w:hAnsi="Arial" w:cs="Arial"/>
          <w:color w:val="0000FF"/>
          <w:highlight w:val="white"/>
          <w:lang w:val="en-US"/>
        </w:rPr>
        <w:t>&gt;</w:t>
      </w:r>
      <w:r w:rsidRPr="0017605F">
        <w:rPr>
          <w:rFonts w:ascii="Arial" w:hAnsi="Arial" w:cs="Arial"/>
          <w:color w:val="000000"/>
          <w:highlight w:val="white"/>
          <w:lang w:val="en-US"/>
        </w:rPr>
        <w:t>Hoitaja</w:t>
      </w:r>
      <w:r w:rsidRPr="0017605F">
        <w:rPr>
          <w:rFonts w:ascii="Arial" w:hAnsi="Arial" w:cs="Arial"/>
          <w:color w:val="0000FF"/>
          <w:highlight w:val="white"/>
          <w:lang w:val="en-US"/>
        </w:rPr>
        <w:t>&lt;/</w:t>
      </w:r>
      <w:r w:rsidRPr="0017605F">
        <w:rPr>
          <w:rFonts w:ascii="Arial" w:hAnsi="Arial" w:cs="Arial"/>
          <w:color w:val="800000"/>
          <w:highlight w:val="white"/>
          <w:lang w:val="en-US"/>
        </w:rPr>
        <w:t>family</w:t>
      </w:r>
      <w:r w:rsidRPr="0017605F">
        <w:rPr>
          <w:rFonts w:ascii="Arial" w:hAnsi="Arial" w:cs="Arial"/>
          <w:color w:val="0000FF"/>
          <w:highlight w:val="white"/>
          <w:lang w:val="en-US"/>
        </w:rPr>
        <w:t>&gt;</w:t>
      </w:r>
    </w:p>
    <w:p w14:paraId="402BAD5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suffix</w:t>
      </w:r>
      <w:r w:rsidRPr="0017605F">
        <w:rPr>
          <w:rFonts w:ascii="Arial" w:hAnsi="Arial" w:cs="Arial"/>
          <w:color w:val="0000FF"/>
          <w:highlight w:val="white"/>
          <w:lang w:val="en-US"/>
        </w:rPr>
        <w:t>&gt;</w:t>
      </w:r>
      <w:r w:rsidRPr="0017605F">
        <w:rPr>
          <w:rFonts w:ascii="Arial" w:hAnsi="Arial" w:cs="Arial"/>
          <w:color w:val="000000"/>
          <w:highlight w:val="white"/>
          <w:lang w:val="en-US"/>
        </w:rPr>
        <w:t>sh</w:t>
      </w:r>
      <w:r w:rsidRPr="0017605F">
        <w:rPr>
          <w:rFonts w:ascii="Arial" w:hAnsi="Arial" w:cs="Arial"/>
          <w:color w:val="0000FF"/>
          <w:highlight w:val="white"/>
          <w:lang w:val="en-US"/>
        </w:rPr>
        <w:t>&lt;/</w:t>
      </w:r>
      <w:r w:rsidRPr="0017605F">
        <w:rPr>
          <w:rFonts w:ascii="Arial" w:hAnsi="Arial" w:cs="Arial"/>
          <w:color w:val="800000"/>
          <w:highlight w:val="white"/>
          <w:lang w:val="en-US"/>
        </w:rPr>
        <w:t>suffix</w:t>
      </w:r>
      <w:r w:rsidRPr="0017605F">
        <w:rPr>
          <w:rFonts w:ascii="Arial" w:hAnsi="Arial" w:cs="Arial"/>
          <w:color w:val="0000FF"/>
          <w:highlight w:val="white"/>
          <w:lang w:val="en-US"/>
        </w:rPr>
        <w:t>&gt;</w:t>
      </w:r>
    </w:p>
    <w:p w14:paraId="66A58598"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name</w:t>
      </w:r>
      <w:r w:rsidRPr="0017605F">
        <w:rPr>
          <w:rFonts w:ascii="Arial" w:hAnsi="Arial" w:cs="Arial"/>
          <w:color w:val="0000FF"/>
          <w:highlight w:val="white"/>
        </w:rPr>
        <w:t>&gt;</w:t>
      </w:r>
    </w:p>
    <w:p w14:paraId="770311C0"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assignedPerson</w:t>
      </w:r>
      <w:r w:rsidRPr="0017605F">
        <w:rPr>
          <w:rFonts w:ascii="Arial" w:hAnsi="Arial" w:cs="Arial"/>
          <w:color w:val="0000FF"/>
          <w:highlight w:val="white"/>
        </w:rPr>
        <w:t>&gt;</w:t>
      </w:r>
    </w:p>
    <w:p w14:paraId="4BCCE46A"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assignedAuthor</w:t>
      </w:r>
      <w:r w:rsidRPr="0017605F">
        <w:rPr>
          <w:rFonts w:ascii="Arial" w:hAnsi="Arial" w:cs="Arial"/>
          <w:color w:val="0000FF"/>
          <w:highlight w:val="white"/>
        </w:rPr>
        <w:t>&gt;</w:t>
      </w:r>
    </w:p>
    <w:p w14:paraId="0E63A57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author</w:t>
      </w:r>
      <w:r w:rsidRPr="0017605F">
        <w:rPr>
          <w:rFonts w:ascii="Arial" w:hAnsi="Arial" w:cs="Arial"/>
          <w:color w:val="0000FF"/>
          <w:highlight w:val="white"/>
          <w:lang w:val="en-US"/>
        </w:rPr>
        <w:t>&gt;</w:t>
      </w:r>
    </w:p>
    <w:p w14:paraId="1FD01389"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FF0000"/>
          <w:highlight w:val="white"/>
          <w:lang w:val="en-US"/>
        </w:rPr>
        <w:t xml:space="preserve"> typeCode</w:t>
      </w:r>
      <w:r w:rsidRPr="0017605F">
        <w:rPr>
          <w:rFonts w:ascii="Arial" w:hAnsi="Arial" w:cs="Arial"/>
          <w:color w:val="0000FF"/>
          <w:highlight w:val="white"/>
          <w:lang w:val="en-US"/>
        </w:rPr>
        <w:t>="</w:t>
      </w:r>
      <w:r w:rsidRPr="0017605F">
        <w:rPr>
          <w:rFonts w:ascii="Arial" w:hAnsi="Arial" w:cs="Arial"/>
          <w:color w:val="000000"/>
          <w:highlight w:val="white"/>
          <w:lang w:val="en-US"/>
        </w:rPr>
        <w:t>REFR</w:t>
      </w:r>
      <w:r w:rsidRPr="0017605F">
        <w:rPr>
          <w:rFonts w:ascii="Arial" w:hAnsi="Arial" w:cs="Arial"/>
          <w:color w:val="0000FF"/>
          <w:highlight w:val="white"/>
          <w:lang w:val="en-US"/>
        </w:rPr>
        <w:t>"&gt;</w:t>
      </w:r>
    </w:p>
    <w:p w14:paraId="0C8A3CE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externalObservation</w:t>
      </w:r>
      <w:r w:rsidRPr="0017605F">
        <w:rPr>
          <w:rFonts w:ascii="Arial" w:hAnsi="Arial" w:cs="Arial"/>
          <w:color w:val="0000FF"/>
          <w:highlight w:val="white"/>
          <w:lang w:val="en-US"/>
        </w:rPr>
        <w:t>&gt;</w:t>
      </w:r>
    </w:p>
    <w:p w14:paraId="2E4FEE8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id</w:t>
      </w:r>
      <w:r w:rsidRPr="0017605F">
        <w:rPr>
          <w:rFonts w:ascii="Arial" w:hAnsi="Arial" w:cs="Arial"/>
          <w:color w:val="FF0000"/>
          <w:highlight w:val="white"/>
        </w:rPr>
        <w:t xml:space="preserve"> root</w:t>
      </w:r>
      <w:r w:rsidRPr="0017605F">
        <w:rPr>
          <w:rFonts w:ascii="Arial" w:hAnsi="Arial" w:cs="Arial"/>
          <w:color w:val="0000FF"/>
          <w:highlight w:val="white"/>
        </w:rPr>
        <w:t>="</w:t>
      </w:r>
      <w:r w:rsidRPr="0017605F">
        <w:rPr>
          <w:rFonts w:ascii="Arial" w:hAnsi="Arial" w:cs="Arial"/>
          <w:color w:val="000000"/>
          <w:highlight w:val="white"/>
        </w:rPr>
        <w:t>1.2.246.10.1602257.14.2009.145.1.1.7</w:t>
      </w:r>
      <w:r w:rsidRPr="0017605F">
        <w:rPr>
          <w:rFonts w:ascii="Arial" w:hAnsi="Arial" w:cs="Arial"/>
          <w:color w:val="0000FF"/>
          <w:highlight w:val="white"/>
        </w:rPr>
        <w:t>"/&gt;</w:t>
      </w:r>
    </w:p>
    <w:p w14:paraId="4B7E346A" w14:textId="77777777" w:rsid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FF"/>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code</w:t>
      </w:r>
      <w:r w:rsidRPr="0017605F">
        <w:rPr>
          <w:rFonts w:ascii="Arial" w:hAnsi="Arial" w:cs="Arial"/>
          <w:color w:val="FF0000"/>
          <w:highlight w:val="white"/>
        </w:rPr>
        <w:t xml:space="preserve"> code</w:t>
      </w:r>
      <w:r w:rsidRPr="0017605F">
        <w:rPr>
          <w:rFonts w:ascii="Arial" w:hAnsi="Arial" w:cs="Arial"/>
          <w:color w:val="0000FF"/>
          <w:highlight w:val="white"/>
        </w:rPr>
        <w:t>="</w:t>
      </w:r>
      <w:r w:rsidRPr="0017605F">
        <w:rPr>
          <w:rFonts w:ascii="Arial" w:hAnsi="Arial" w:cs="Arial"/>
          <w:color w:val="000000"/>
          <w:highlight w:val="white"/>
        </w:rPr>
        <w:t>135</w:t>
      </w:r>
      <w:r w:rsidRPr="0017605F">
        <w:rPr>
          <w:rFonts w:ascii="Arial" w:hAnsi="Arial" w:cs="Arial"/>
          <w:color w:val="0000FF"/>
          <w:highlight w:val="white"/>
        </w:rPr>
        <w:t>"</w:t>
      </w:r>
      <w:r w:rsidRPr="0017605F">
        <w:rPr>
          <w:rFonts w:ascii="Arial" w:hAnsi="Arial" w:cs="Arial"/>
          <w:color w:val="FF0000"/>
          <w:highlight w:val="white"/>
        </w:rPr>
        <w:t xml:space="preserve"> codeSystem</w:t>
      </w:r>
      <w:r w:rsidRPr="0017605F">
        <w:rPr>
          <w:rFonts w:ascii="Arial" w:hAnsi="Arial" w:cs="Arial"/>
          <w:color w:val="0000FF"/>
          <w:highlight w:val="white"/>
        </w:rPr>
        <w:t>="</w:t>
      </w:r>
      <w:r w:rsidRPr="0017605F">
        <w:rPr>
          <w:rFonts w:ascii="Arial" w:hAnsi="Arial" w:cs="Arial"/>
          <w:color w:val="000000"/>
          <w:highlight w:val="white"/>
        </w:rPr>
        <w:t>1.2.246.537.6.12.2002.126</w:t>
      </w:r>
      <w:r w:rsidRPr="0017605F">
        <w:rPr>
          <w:rFonts w:ascii="Arial" w:hAnsi="Arial" w:cs="Arial"/>
          <w:color w:val="0000FF"/>
          <w:highlight w:val="white"/>
        </w:rPr>
        <w:t>"</w:t>
      </w:r>
      <w:r w:rsidRPr="0017605F">
        <w:rPr>
          <w:rFonts w:ascii="Arial" w:hAnsi="Arial" w:cs="Arial"/>
          <w:color w:val="FF0000"/>
          <w:highlight w:val="white"/>
        </w:rPr>
        <w:t xml:space="preserve"> codeSystemName</w:t>
      </w:r>
      <w:r w:rsidRPr="0017605F">
        <w:rPr>
          <w:rFonts w:ascii="Arial" w:hAnsi="Arial" w:cs="Arial"/>
          <w:color w:val="0000FF"/>
          <w:highlight w:val="white"/>
        </w:rPr>
        <w:t>="</w:t>
      </w:r>
      <w:r w:rsidRPr="0017605F">
        <w:rPr>
          <w:rFonts w:ascii="Arial" w:hAnsi="Arial" w:cs="Arial"/>
          <w:color w:val="000000"/>
          <w:highlight w:val="white"/>
        </w:rPr>
        <w:t>rakennekoodi</w:t>
      </w:r>
      <w:r w:rsidRPr="0017605F">
        <w:rPr>
          <w:rFonts w:ascii="Arial" w:hAnsi="Arial" w:cs="Arial"/>
          <w:color w:val="0000FF"/>
          <w:highlight w:val="white"/>
        </w:rPr>
        <w:t>"</w:t>
      </w:r>
      <w:r w:rsidRPr="0017605F">
        <w:rPr>
          <w:rFonts w:ascii="Arial" w:hAnsi="Arial" w:cs="Arial"/>
          <w:color w:val="FF0000"/>
          <w:highlight w:val="white"/>
        </w:rPr>
        <w:t xml:space="preserve"> displayName</w:t>
      </w:r>
      <w:r w:rsidRPr="0017605F">
        <w:rPr>
          <w:rFonts w:ascii="Arial" w:hAnsi="Arial" w:cs="Arial"/>
          <w:color w:val="0000FF"/>
          <w:highlight w:val="white"/>
        </w:rPr>
        <w:t>=</w:t>
      </w:r>
    </w:p>
    <w:p w14:paraId="43ADA704"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Pr>
          <w:rFonts w:ascii="Arial" w:hAnsi="Arial" w:cs="Arial"/>
          <w:color w:val="0000FF"/>
          <w:highlight w:val="white"/>
        </w:rPr>
        <w:tab/>
      </w:r>
      <w:r w:rsidRPr="0017605F">
        <w:rPr>
          <w:rFonts w:ascii="Arial" w:hAnsi="Arial" w:cs="Arial"/>
          <w:color w:val="0000FF"/>
          <w:highlight w:val="white"/>
        </w:rPr>
        <w:t>"</w:t>
      </w:r>
      <w:r w:rsidRPr="0017605F">
        <w:rPr>
          <w:rFonts w:ascii="Arial" w:hAnsi="Arial" w:cs="Arial"/>
          <w:color w:val="000000"/>
          <w:highlight w:val="white"/>
        </w:rPr>
        <w:t>lääkemääräysmerkintä osastopotilaalle</w:t>
      </w:r>
      <w:r w:rsidRPr="0017605F">
        <w:rPr>
          <w:rFonts w:ascii="Arial" w:hAnsi="Arial" w:cs="Arial"/>
          <w:color w:val="0000FF"/>
          <w:highlight w:val="white"/>
        </w:rPr>
        <w:t>"/&gt;</w:t>
      </w:r>
    </w:p>
    <w:p w14:paraId="77ED1C7E"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externalObservation</w:t>
      </w:r>
      <w:r w:rsidRPr="0017605F">
        <w:rPr>
          <w:rFonts w:ascii="Arial" w:hAnsi="Arial" w:cs="Arial"/>
          <w:color w:val="0000FF"/>
          <w:highlight w:val="white"/>
          <w:lang w:val="en-US"/>
        </w:rPr>
        <w:t>&gt;</w:t>
      </w:r>
    </w:p>
    <w:p w14:paraId="5E6AF805"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0000FF"/>
          <w:highlight w:val="white"/>
          <w:lang w:val="en-US"/>
        </w:rPr>
        <w:t>&gt;</w:t>
      </w:r>
    </w:p>
    <w:p w14:paraId="48B9C789"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FF0000"/>
          <w:highlight w:val="white"/>
          <w:lang w:val="en-US"/>
        </w:rPr>
        <w:t xml:space="preserve"> typeCode</w:t>
      </w:r>
      <w:r w:rsidRPr="0017605F">
        <w:rPr>
          <w:rFonts w:ascii="Arial" w:hAnsi="Arial" w:cs="Arial"/>
          <w:color w:val="0000FF"/>
          <w:highlight w:val="white"/>
          <w:lang w:val="en-US"/>
        </w:rPr>
        <w:t>="</w:t>
      </w:r>
      <w:r w:rsidRPr="0017605F">
        <w:rPr>
          <w:rFonts w:ascii="Arial" w:hAnsi="Arial" w:cs="Arial"/>
          <w:color w:val="000000"/>
          <w:highlight w:val="white"/>
          <w:lang w:val="en-US"/>
        </w:rPr>
        <w:t>REFR</w:t>
      </w:r>
      <w:r w:rsidRPr="0017605F">
        <w:rPr>
          <w:rFonts w:ascii="Arial" w:hAnsi="Arial" w:cs="Arial"/>
          <w:color w:val="0000FF"/>
          <w:highlight w:val="white"/>
          <w:lang w:val="en-US"/>
        </w:rPr>
        <w:t>"&gt;</w:t>
      </w:r>
    </w:p>
    <w:p w14:paraId="1A28A5F1"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externalDocument</w:t>
      </w:r>
      <w:r w:rsidRPr="0017605F">
        <w:rPr>
          <w:rFonts w:ascii="Arial" w:hAnsi="Arial" w:cs="Arial"/>
          <w:color w:val="0000FF"/>
          <w:highlight w:val="white"/>
          <w:lang w:val="en-US"/>
        </w:rPr>
        <w:t>&gt;</w:t>
      </w:r>
    </w:p>
    <w:p w14:paraId="2472D9D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1.2.246.10.1602257.93.2009.2001</w:t>
      </w:r>
      <w:r w:rsidRPr="0017605F">
        <w:rPr>
          <w:rFonts w:ascii="Arial" w:hAnsi="Arial" w:cs="Arial"/>
          <w:color w:val="0000FF"/>
          <w:highlight w:val="white"/>
          <w:lang w:val="en-US"/>
        </w:rPr>
        <w:t>"/&gt;</w:t>
      </w:r>
    </w:p>
    <w:p w14:paraId="651C6F16"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1.2.246.537.5.40105.2006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Reseptisanoman tyyppi</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displayName</w:t>
      </w:r>
      <w:r w:rsidRPr="0017605F">
        <w:rPr>
          <w:rFonts w:ascii="Arial" w:hAnsi="Arial" w:cs="Arial"/>
          <w:color w:val="0000FF"/>
          <w:highlight w:val="white"/>
          <w:lang w:val="en-US"/>
        </w:rPr>
        <w:t>="</w:t>
      </w:r>
      <w:r w:rsidRPr="0017605F">
        <w:rPr>
          <w:rFonts w:ascii="Arial" w:hAnsi="Arial" w:cs="Arial"/>
          <w:color w:val="000000"/>
          <w:highlight w:val="white"/>
          <w:lang w:val="en-US"/>
        </w:rPr>
        <w:t>Lääkemääräys</w:t>
      </w:r>
      <w:r w:rsidRPr="0017605F">
        <w:rPr>
          <w:rFonts w:ascii="Arial" w:hAnsi="Arial" w:cs="Arial"/>
          <w:color w:val="0000FF"/>
          <w:highlight w:val="white"/>
          <w:lang w:val="en-US"/>
        </w:rPr>
        <w:t>"/&gt;</w:t>
      </w:r>
    </w:p>
    <w:p w14:paraId="0EDE989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setId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1.2.246.10.1602257.93.2009.2001</w:t>
      </w:r>
      <w:r w:rsidRPr="0017605F">
        <w:rPr>
          <w:rFonts w:ascii="Arial" w:hAnsi="Arial" w:cs="Arial"/>
          <w:color w:val="0000FF"/>
          <w:highlight w:val="white"/>
          <w:lang w:val="en-US"/>
        </w:rPr>
        <w:t>"/&gt;</w:t>
      </w:r>
    </w:p>
    <w:p w14:paraId="0C911E38"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externalDocument</w:t>
      </w:r>
      <w:r w:rsidRPr="0017605F">
        <w:rPr>
          <w:rFonts w:ascii="Arial" w:hAnsi="Arial" w:cs="Arial"/>
          <w:color w:val="0000FF"/>
          <w:highlight w:val="white"/>
          <w:lang w:val="en-US"/>
        </w:rPr>
        <w:t>&gt;</w:t>
      </w:r>
    </w:p>
    <w:p w14:paraId="36410EC1"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reference</w:t>
      </w:r>
      <w:r w:rsidRPr="0017605F">
        <w:rPr>
          <w:rFonts w:ascii="Arial" w:hAnsi="Arial" w:cs="Arial"/>
          <w:color w:val="0000FF"/>
          <w:highlight w:val="white"/>
          <w:lang w:val="en-US"/>
        </w:rPr>
        <w:t>&gt;</w:t>
      </w:r>
    </w:p>
    <w:p w14:paraId="78DFD5B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component</w:t>
      </w:r>
      <w:r w:rsidRPr="0017605F">
        <w:rPr>
          <w:rFonts w:ascii="Arial" w:hAnsi="Arial" w:cs="Arial"/>
          <w:color w:val="0000FF"/>
          <w:highlight w:val="white"/>
          <w:lang w:val="en-US"/>
        </w:rPr>
        <w:t>&gt;</w:t>
      </w:r>
    </w:p>
    <w:p w14:paraId="3E175C0C"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observation</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OBS</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21330E9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code</w:t>
      </w:r>
      <w:r w:rsidRPr="0017605F">
        <w:rPr>
          <w:rFonts w:ascii="Arial" w:hAnsi="Arial" w:cs="Arial"/>
          <w:color w:val="FF0000"/>
          <w:highlight w:val="white"/>
        </w:rPr>
        <w:t xml:space="preserve"> code</w:t>
      </w:r>
      <w:r w:rsidRPr="0017605F">
        <w:rPr>
          <w:rFonts w:ascii="Arial" w:hAnsi="Arial" w:cs="Arial"/>
          <w:color w:val="0000FF"/>
          <w:highlight w:val="white"/>
        </w:rPr>
        <w:t>="</w:t>
      </w:r>
      <w:r w:rsidRPr="0017605F">
        <w:rPr>
          <w:rFonts w:ascii="Arial" w:hAnsi="Arial" w:cs="Arial"/>
          <w:color w:val="000000"/>
          <w:highlight w:val="white"/>
        </w:rPr>
        <w:t>147</w:t>
      </w:r>
      <w:r w:rsidRPr="0017605F">
        <w:rPr>
          <w:rFonts w:ascii="Arial" w:hAnsi="Arial" w:cs="Arial"/>
          <w:color w:val="0000FF"/>
          <w:highlight w:val="white"/>
        </w:rPr>
        <w:t>"</w:t>
      </w:r>
      <w:r w:rsidRPr="0017605F">
        <w:rPr>
          <w:rFonts w:ascii="Arial" w:hAnsi="Arial" w:cs="Arial"/>
          <w:color w:val="FF0000"/>
          <w:highlight w:val="white"/>
        </w:rPr>
        <w:t xml:space="preserve"> codeSystem</w:t>
      </w:r>
      <w:r w:rsidRPr="0017605F">
        <w:rPr>
          <w:rFonts w:ascii="Arial" w:hAnsi="Arial" w:cs="Arial"/>
          <w:color w:val="0000FF"/>
          <w:highlight w:val="white"/>
        </w:rPr>
        <w:t>="</w:t>
      </w:r>
      <w:r w:rsidRPr="0017605F">
        <w:rPr>
          <w:rFonts w:ascii="Arial" w:hAnsi="Arial" w:cs="Arial"/>
          <w:color w:val="000000"/>
          <w:highlight w:val="white"/>
        </w:rPr>
        <w:t>1.2.246.537.6.12.2002.126</w:t>
      </w:r>
      <w:r w:rsidRPr="0017605F">
        <w:rPr>
          <w:rFonts w:ascii="Arial" w:hAnsi="Arial" w:cs="Arial"/>
          <w:color w:val="0000FF"/>
          <w:highlight w:val="white"/>
        </w:rPr>
        <w:t>"</w:t>
      </w:r>
      <w:r w:rsidRPr="0017605F">
        <w:rPr>
          <w:rFonts w:ascii="Arial" w:hAnsi="Arial" w:cs="Arial"/>
          <w:color w:val="FF0000"/>
          <w:highlight w:val="white"/>
        </w:rPr>
        <w:t xml:space="preserve"> codeSystemName</w:t>
      </w:r>
      <w:r w:rsidRPr="0017605F">
        <w:rPr>
          <w:rFonts w:ascii="Arial" w:hAnsi="Arial" w:cs="Arial"/>
          <w:color w:val="0000FF"/>
          <w:highlight w:val="white"/>
        </w:rPr>
        <w:t>="</w:t>
      </w:r>
      <w:r w:rsidRPr="0017605F">
        <w:rPr>
          <w:rFonts w:ascii="Arial" w:hAnsi="Arial" w:cs="Arial"/>
          <w:color w:val="000000"/>
          <w:highlight w:val="white"/>
        </w:rPr>
        <w:t>Lääkityslista</w:t>
      </w:r>
      <w:r w:rsidRPr="0017605F">
        <w:rPr>
          <w:rFonts w:ascii="Arial" w:hAnsi="Arial" w:cs="Arial"/>
          <w:color w:val="0000FF"/>
          <w:highlight w:val="white"/>
        </w:rPr>
        <w:t>"</w:t>
      </w:r>
      <w:r w:rsidRPr="0017605F">
        <w:rPr>
          <w:rFonts w:ascii="Arial" w:hAnsi="Arial" w:cs="Arial"/>
          <w:color w:val="FF0000"/>
          <w:highlight w:val="white"/>
        </w:rPr>
        <w:t xml:space="preserve"> displayName</w:t>
      </w:r>
      <w:r w:rsidRPr="0017605F">
        <w:rPr>
          <w:rFonts w:ascii="Arial" w:hAnsi="Arial" w:cs="Arial"/>
          <w:color w:val="0000FF"/>
          <w:highlight w:val="white"/>
        </w:rPr>
        <w:t>="</w:t>
      </w:r>
      <w:r w:rsidRPr="0017605F">
        <w:rPr>
          <w:rFonts w:ascii="Arial" w:hAnsi="Arial" w:cs="Arial"/>
          <w:color w:val="000000"/>
          <w:highlight w:val="white"/>
        </w:rPr>
        <w:t>annettu lääkemäärä</w:t>
      </w:r>
      <w:r w:rsidRPr="0017605F">
        <w:rPr>
          <w:rFonts w:ascii="Arial" w:hAnsi="Arial" w:cs="Arial"/>
          <w:color w:val="0000FF"/>
          <w:highlight w:val="white"/>
        </w:rPr>
        <w:t>"/&gt;</w:t>
      </w:r>
    </w:p>
    <w:p w14:paraId="3EC40668"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value</w:t>
      </w:r>
      <w:r w:rsidRPr="0017605F">
        <w:rPr>
          <w:rFonts w:ascii="Arial" w:hAnsi="Arial" w:cs="Arial"/>
          <w:color w:val="FF0000"/>
          <w:highlight w:val="white"/>
          <w:lang w:val="en-US"/>
        </w:rPr>
        <w:t xml:space="preserve"> unit</w:t>
      </w:r>
      <w:r w:rsidRPr="0017605F">
        <w:rPr>
          <w:rFonts w:ascii="Arial" w:hAnsi="Arial" w:cs="Arial"/>
          <w:color w:val="0000FF"/>
          <w:highlight w:val="white"/>
          <w:lang w:val="en-US"/>
        </w:rPr>
        <w:t>="</w:t>
      </w:r>
      <w:r w:rsidRPr="0017605F">
        <w:rPr>
          <w:rFonts w:ascii="Arial" w:hAnsi="Arial" w:cs="Arial"/>
          <w:color w:val="000000"/>
          <w:highlight w:val="white"/>
          <w:lang w:val="en-US"/>
        </w:rPr>
        <w:t>fol</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value</w:t>
      </w:r>
      <w:r w:rsidRPr="0017605F">
        <w:rPr>
          <w:rFonts w:ascii="Arial" w:hAnsi="Arial" w:cs="Arial"/>
          <w:color w:val="0000FF"/>
          <w:highlight w:val="white"/>
          <w:lang w:val="en-US"/>
        </w:rPr>
        <w:t>="</w:t>
      </w:r>
      <w:r w:rsidRPr="0017605F">
        <w:rPr>
          <w:rFonts w:ascii="Arial" w:hAnsi="Arial" w:cs="Arial"/>
          <w:color w:val="000000"/>
          <w:highlight w:val="white"/>
          <w:lang w:val="en-US"/>
        </w:rPr>
        <w:t>1</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xsi:type</w:t>
      </w:r>
      <w:r w:rsidRPr="0017605F">
        <w:rPr>
          <w:rFonts w:ascii="Arial" w:hAnsi="Arial" w:cs="Arial"/>
          <w:color w:val="0000FF"/>
          <w:highlight w:val="white"/>
          <w:lang w:val="en-US"/>
        </w:rPr>
        <w:t>="</w:t>
      </w:r>
      <w:r w:rsidRPr="0017605F">
        <w:rPr>
          <w:rFonts w:ascii="Arial" w:hAnsi="Arial" w:cs="Arial"/>
          <w:color w:val="000000"/>
          <w:highlight w:val="white"/>
          <w:lang w:val="en-US"/>
        </w:rPr>
        <w:t>PQ</w:t>
      </w:r>
      <w:r w:rsidRPr="0017605F">
        <w:rPr>
          <w:rFonts w:ascii="Arial" w:hAnsi="Arial" w:cs="Arial"/>
          <w:color w:val="0000FF"/>
          <w:highlight w:val="white"/>
          <w:lang w:val="en-US"/>
        </w:rPr>
        <w:t>"/&gt;</w:t>
      </w:r>
    </w:p>
    <w:p w14:paraId="0136A32B"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observation</w:t>
      </w:r>
      <w:r w:rsidRPr="0017605F">
        <w:rPr>
          <w:rFonts w:ascii="Arial" w:hAnsi="Arial" w:cs="Arial"/>
          <w:color w:val="0000FF"/>
          <w:highlight w:val="white"/>
        </w:rPr>
        <w:t>&gt;</w:t>
      </w:r>
    </w:p>
    <w:p w14:paraId="281E64DD"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31104DA0" w14:textId="77777777" w:rsidR="0017605F"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720"/>
        <w:rPr>
          <w:rFonts w:ascii="Arial" w:hAnsi="Arial" w:cs="Arial"/>
          <w:color w:val="000000"/>
          <w:highlight w:val="white"/>
        </w:rPr>
      </w:pPr>
      <w:r w:rsidRPr="0017605F">
        <w:rPr>
          <w:rFonts w:ascii="Arial" w:hAnsi="Arial" w:cs="Arial"/>
          <w:color w:val="000000"/>
          <w:highlight w:val="white"/>
        </w:rPr>
        <w:tab/>
      </w:r>
      <w:r w:rsidRPr="0017605F">
        <w:rPr>
          <w:rFonts w:ascii="Arial" w:hAnsi="Arial" w:cs="Arial"/>
          <w:color w:val="0000FF"/>
          <w:highlight w:val="white"/>
        </w:rPr>
        <w:t>&lt;/</w:t>
      </w:r>
      <w:r w:rsidRPr="0017605F">
        <w:rPr>
          <w:rFonts w:ascii="Arial" w:hAnsi="Arial" w:cs="Arial"/>
          <w:color w:val="800000"/>
          <w:highlight w:val="white"/>
        </w:rPr>
        <w:t>organizer</w:t>
      </w:r>
      <w:r w:rsidRPr="0017605F">
        <w:rPr>
          <w:rFonts w:ascii="Arial" w:hAnsi="Arial" w:cs="Arial"/>
          <w:color w:val="0000FF"/>
          <w:highlight w:val="white"/>
        </w:rPr>
        <w:t>&gt;</w:t>
      </w:r>
    </w:p>
    <w:p w14:paraId="597EC236" w14:textId="77777777" w:rsidR="0017605F" w:rsidRPr="0017605F" w:rsidRDefault="0017605F" w:rsidP="0017605F">
      <w:pPr>
        <w:ind w:left="720"/>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6EED73F5" w14:textId="77777777" w:rsidR="0017605F" w:rsidRDefault="0017605F" w:rsidP="0017605F"/>
    <w:p w14:paraId="26867A89" w14:textId="77777777" w:rsidR="0017605F" w:rsidRDefault="0017605F" w:rsidP="0017605F"/>
    <w:p w14:paraId="1017AF6A" w14:textId="77777777" w:rsidR="0017605F" w:rsidRPr="0017605F" w:rsidRDefault="0017605F" w:rsidP="0017605F"/>
    <w:p w14:paraId="77B14095" w14:textId="77777777" w:rsidR="00777B3F" w:rsidRDefault="0087679D" w:rsidP="0087679D">
      <w:pPr>
        <w:pStyle w:val="Otsikko4"/>
      </w:pPr>
      <w:r>
        <w:t>H</w:t>
      </w:r>
      <w:r w:rsidR="002F06A7" w:rsidRPr="002F06A7">
        <w:t>oitotyön toiminto</w:t>
      </w:r>
    </w:p>
    <w:p w14:paraId="6607947B" w14:textId="77777777" w:rsidR="0017605F" w:rsidRDefault="0017605F" w:rsidP="0017605F"/>
    <w:p w14:paraId="4BD8125E" w14:textId="77777777" w:rsidR="0017605F" w:rsidRPr="0017605F" w:rsidRDefault="0017605F" w:rsidP="0017605F">
      <w:pPr>
        <w:rPr>
          <w:sz w:val="24"/>
          <w:szCs w:val="24"/>
        </w:rPr>
      </w:pPr>
      <w:r w:rsidRPr="0017605F">
        <w:rPr>
          <w:sz w:val="24"/>
          <w:szCs w:val="24"/>
        </w:rPr>
        <w:t>Hoitotyön toi</w:t>
      </w:r>
      <w:r>
        <w:rPr>
          <w:sz w:val="24"/>
          <w:szCs w:val="24"/>
        </w:rPr>
        <w:t xml:space="preserve">minto kirjataan </w:t>
      </w:r>
      <w:r w:rsidR="005A3B1C">
        <w:rPr>
          <w:sz w:val="24"/>
          <w:szCs w:val="24"/>
        </w:rPr>
        <w:t xml:space="preserve">hoitotyöhön liittyviin </w:t>
      </w:r>
      <w:r>
        <w:rPr>
          <w:sz w:val="24"/>
          <w:szCs w:val="24"/>
        </w:rPr>
        <w:t>merkintöihin kuten antokirjauks</w:t>
      </w:r>
      <w:r w:rsidR="005A3B1C">
        <w:rPr>
          <w:sz w:val="24"/>
          <w:szCs w:val="24"/>
        </w:rPr>
        <w:t>iin</w:t>
      </w:r>
      <w:r>
        <w:rPr>
          <w:sz w:val="24"/>
          <w:szCs w:val="24"/>
        </w:rPr>
        <w:t xml:space="preserve">. Näkymäksi tulee </w:t>
      </w:r>
      <w:r w:rsidR="005A3B1C">
        <w:rPr>
          <w:sz w:val="24"/>
          <w:szCs w:val="24"/>
        </w:rPr>
        <w:t xml:space="preserve">LÄÄ näkymän </w:t>
      </w:r>
      <w:r>
        <w:rPr>
          <w:sz w:val="24"/>
          <w:szCs w:val="24"/>
        </w:rPr>
        <w:t xml:space="preserve">lisäksi HOKE. Hoitotyön ydintietojen mukainen rakenne on kuvattu </w:t>
      </w:r>
      <w:r w:rsidR="00725145">
        <w:rPr>
          <w:sz w:val="24"/>
          <w:szCs w:val="24"/>
        </w:rPr>
        <w:t xml:space="preserve">HL7 CDA R2 </w:t>
      </w:r>
      <w:r w:rsidR="00755871">
        <w:rPr>
          <w:sz w:val="24"/>
          <w:szCs w:val="24"/>
        </w:rPr>
        <w:t>kertomus ja lomakkeet oppaassa. Lääkkeen antoon</w:t>
      </w:r>
      <w:r>
        <w:rPr>
          <w:sz w:val="24"/>
          <w:szCs w:val="24"/>
        </w:rPr>
        <w:t xml:space="preserve"> lii</w:t>
      </w:r>
      <w:r w:rsidR="00755871">
        <w:rPr>
          <w:sz w:val="24"/>
          <w:szCs w:val="24"/>
        </w:rPr>
        <w:t>ttyvät hoitotyön toiminnot ovat:</w:t>
      </w:r>
    </w:p>
    <w:p w14:paraId="3B457844" w14:textId="77777777" w:rsidR="003249D3" w:rsidRDefault="003249D3" w:rsidP="003249D3"/>
    <w:p w14:paraId="7323938E" w14:textId="77777777" w:rsidR="00725145" w:rsidRDefault="00725145" w:rsidP="00725145">
      <w:pPr>
        <w:pStyle w:val="Luettelokappale"/>
        <w:ind w:left="360" w:firstLine="944"/>
      </w:pPr>
      <w:r>
        <w:t>Hoitotyön toimintokoodisto lääkkeen antamisen osalta SHTol</w:t>
      </w:r>
    </w:p>
    <w:tbl>
      <w:tblPr>
        <w:tblW w:w="5684" w:type="dxa"/>
        <w:tblInd w:w="2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3448"/>
        <w:gridCol w:w="1276"/>
      </w:tblGrid>
      <w:tr w:rsidR="00F65366" w:rsidRPr="00F65366" w14:paraId="44968129" w14:textId="77777777" w:rsidTr="00F65366">
        <w:trPr>
          <w:trHeight w:val="300"/>
        </w:trPr>
        <w:tc>
          <w:tcPr>
            <w:tcW w:w="960" w:type="dxa"/>
            <w:noWrap/>
            <w:vAlign w:val="bottom"/>
          </w:tcPr>
          <w:p w14:paraId="36E09A09" w14:textId="77777777" w:rsidR="00F65366" w:rsidRPr="00F65366" w:rsidRDefault="00F65366" w:rsidP="00244333">
            <w:pPr>
              <w:rPr>
                <w:rFonts w:ascii="Arial" w:hAnsi="Arial" w:cs="Arial"/>
                <w:b/>
              </w:rPr>
            </w:pPr>
            <w:r w:rsidRPr="00F65366">
              <w:rPr>
                <w:rFonts w:ascii="Arial" w:hAnsi="Arial" w:cs="Arial"/>
                <w:b/>
              </w:rPr>
              <w:t>Koodi</w:t>
            </w:r>
          </w:p>
        </w:tc>
        <w:tc>
          <w:tcPr>
            <w:tcW w:w="3448" w:type="dxa"/>
            <w:noWrap/>
            <w:vAlign w:val="bottom"/>
          </w:tcPr>
          <w:p w14:paraId="61821107" w14:textId="77777777" w:rsidR="00F65366" w:rsidRPr="00F65366" w:rsidRDefault="00F65366" w:rsidP="00244333">
            <w:pPr>
              <w:rPr>
                <w:rFonts w:ascii="Arial" w:hAnsi="Arial" w:cs="Arial"/>
                <w:b/>
              </w:rPr>
            </w:pPr>
            <w:r w:rsidRPr="00F65366">
              <w:rPr>
                <w:rFonts w:ascii="Arial" w:hAnsi="Arial" w:cs="Arial"/>
                <w:b/>
              </w:rPr>
              <w:t>Lyhyt nimi</w:t>
            </w:r>
          </w:p>
        </w:tc>
        <w:tc>
          <w:tcPr>
            <w:tcW w:w="1276" w:type="dxa"/>
            <w:noWrap/>
            <w:vAlign w:val="bottom"/>
          </w:tcPr>
          <w:p w14:paraId="55D41781" w14:textId="77777777" w:rsidR="00F65366" w:rsidRPr="00F65366" w:rsidRDefault="00F65366" w:rsidP="00244333">
            <w:pPr>
              <w:rPr>
                <w:rFonts w:ascii="Arial" w:hAnsi="Arial" w:cs="Arial"/>
                <w:b/>
              </w:rPr>
            </w:pPr>
            <w:r w:rsidRPr="00F65366">
              <w:rPr>
                <w:rFonts w:ascii="Arial" w:hAnsi="Arial" w:cs="Arial"/>
                <w:b/>
              </w:rPr>
              <w:t>Ryhmä</w:t>
            </w:r>
          </w:p>
        </w:tc>
      </w:tr>
      <w:tr w:rsidR="00725145" w:rsidRPr="00BC1100" w14:paraId="2D823EBD" w14:textId="77777777" w:rsidTr="00F65366">
        <w:trPr>
          <w:trHeight w:val="300"/>
        </w:trPr>
        <w:tc>
          <w:tcPr>
            <w:tcW w:w="960" w:type="dxa"/>
            <w:noWrap/>
            <w:vAlign w:val="bottom"/>
          </w:tcPr>
          <w:p w14:paraId="5CE5DECE" w14:textId="77777777" w:rsidR="00725145" w:rsidRPr="00827EFB" w:rsidRDefault="00725145" w:rsidP="00244333">
            <w:pPr>
              <w:rPr>
                <w:rFonts w:ascii="Arial" w:hAnsi="Arial" w:cs="Arial"/>
              </w:rPr>
            </w:pPr>
            <w:r w:rsidRPr="00827EFB">
              <w:rPr>
                <w:rFonts w:ascii="Arial" w:hAnsi="Arial" w:cs="Arial"/>
              </w:rPr>
              <w:t>1201</w:t>
            </w:r>
          </w:p>
        </w:tc>
        <w:tc>
          <w:tcPr>
            <w:tcW w:w="3448" w:type="dxa"/>
            <w:noWrap/>
            <w:vAlign w:val="bottom"/>
          </w:tcPr>
          <w:p w14:paraId="79A167AA" w14:textId="77777777" w:rsidR="00725145" w:rsidRPr="00827EFB" w:rsidRDefault="00725145" w:rsidP="00244333">
            <w:pPr>
              <w:rPr>
                <w:rFonts w:ascii="Arial" w:hAnsi="Arial" w:cs="Arial"/>
              </w:rPr>
            </w:pPr>
            <w:r w:rsidRPr="00827EFB">
              <w:rPr>
                <w:rFonts w:ascii="Arial" w:hAnsi="Arial" w:cs="Arial"/>
              </w:rPr>
              <w:t>Lääkehoito</w:t>
            </w:r>
          </w:p>
        </w:tc>
        <w:tc>
          <w:tcPr>
            <w:tcW w:w="1276" w:type="dxa"/>
            <w:noWrap/>
            <w:vAlign w:val="bottom"/>
          </w:tcPr>
          <w:p w14:paraId="4012D500" w14:textId="77777777" w:rsidR="00725145" w:rsidRPr="00827EFB" w:rsidRDefault="00725145" w:rsidP="00244333">
            <w:pPr>
              <w:rPr>
                <w:rFonts w:ascii="Arial" w:hAnsi="Arial" w:cs="Arial"/>
              </w:rPr>
            </w:pPr>
            <w:r w:rsidRPr="00827EFB">
              <w:rPr>
                <w:rFonts w:ascii="Arial" w:hAnsi="Arial" w:cs="Arial"/>
              </w:rPr>
              <w:t>G</w:t>
            </w:r>
          </w:p>
        </w:tc>
      </w:tr>
      <w:tr w:rsidR="00725145" w:rsidRPr="00BC1100" w14:paraId="74617848" w14:textId="77777777" w:rsidTr="00F65366">
        <w:trPr>
          <w:trHeight w:val="300"/>
        </w:trPr>
        <w:tc>
          <w:tcPr>
            <w:tcW w:w="960" w:type="dxa"/>
            <w:noWrap/>
            <w:vAlign w:val="bottom"/>
          </w:tcPr>
          <w:p w14:paraId="78AD950D" w14:textId="77777777" w:rsidR="00725145" w:rsidRPr="00827EFB" w:rsidRDefault="00725145" w:rsidP="00244333">
            <w:pPr>
              <w:rPr>
                <w:rFonts w:ascii="Arial" w:hAnsi="Arial" w:cs="Arial"/>
              </w:rPr>
            </w:pPr>
            <w:r w:rsidRPr="00827EFB">
              <w:rPr>
                <w:rFonts w:ascii="Arial" w:hAnsi="Arial" w:cs="Arial"/>
              </w:rPr>
              <w:t>1215</w:t>
            </w:r>
          </w:p>
        </w:tc>
        <w:tc>
          <w:tcPr>
            <w:tcW w:w="3448" w:type="dxa"/>
            <w:noWrap/>
            <w:vAlign w:val="bottom"/>
          </w:tcPr>
          <w:p w14:paraId="363BFCFF" w14:textId="77777777" w:rsidR="00725145" w:rsidRPr="00827EFB" w:rsidRDefault="00725145" w:rsidP="00244333">
            <w:pPr>
              <w:rPr>
                <w:rFonts w:ascii="Arial" w:hAnsi="Arial" w:cs="Arial"/>
              </w:rPr>
            </w:pPr>
            <w:r w:rsidRPr="00827EFB">
              <w:rPr>
                <w:rFonts w:ascii="Arial" w:hAnsi="Arial" w:cs="Arial"/>
              </w:rPr>
              <w:t>Lääkkeen antaminen</w:t>
            </w:r>
          </w:p>
        </w:tc>
        <w:tc>
          <w:tcPr>
            <w:tcW w:w="1276" w:type="dxa"/>
            <w:noWrap/>
            <w:vAlign w:val="bottom"/>
          </w:tcPr>
          <w:p w14:paraId="3665A46B" w14:textId="77777777" w:rsidR="00725145" w:rsidRPr="00827EFB" w:rsidRDefault="00725145" w:rsidP="00244333">
            <w:pPr>
              <w:rPr>
                <w:rFonts w:ascii="Arial" w:hAnsi="Arial" w:cs="Arial"/>
              </w:rPr>
            </w:pPr>
            <w:r w:rsidRPr="00827EFB">
              <w:rPr>
                <w:rFonts w:ascii="Arial" w:hAnsi="Arial" w:cs="Arial"/>
              </w:rPr>
              <w:t>G.1</w:t>
            </w:r>
          </w:p>
        </w:tc>
      </w:tr>
      <w:tr w:rsidR="00725145" w:rsidRPr="00BC1100" w14:paraId="15E187ED" w14:textId="77777777" w:rsidTr="00F65366">
        <w:trPr>
          <w:trHeight w:val="300"/>
        </w:trPr>
        <w:tc>
          <w:tcPr>
            <w:tcW w:w="960" w:type="dxa"/>
            <w:noWrap/>
            <w:vAlign w:val="bottom"/>
          </w:tcPr>
          <w:p w14:paraId="5A505312" w14:textId="77777777" w:rsidR="00725145" w:rsidRPr="00827EFB" w:rsidRDefault="00725145" w:rsidP="00244333">
            <w:pPr>
              <w:rPr>
                <w:rFonts w:ascii="Arial" w:hAnsi="Arial" w:cs="Arial"/>
              </w:rPr>
            </w:pPr>
            <w:r w:rsidRPr="00827EFB">
              <w:rPr>
                <w:rFonts w:ascii="Arial" w:hAnsi="Arial" w:cs="Arial"/>
              </w:rPr>
              <w:t>1216</w:t>
            </w:r>
          </w:p>
        </w:tc>
        <w:tc>
          <w:tcPr>
            <w:tcW w:w="3448" w:type="dxa"/>
            <w:noWrap/>
            <w:vAlign w:val="bottom"/>
          </w:tcPr>
          <w:p w14:paraId="568FCF8D" w14:textId="77777777" w:rsidR="00725145" w:rsidRPr="00827EFB" w:rsidRDefault="00725145" w:rsidP="00244333">
            <w:pPr>
              <w:rPr>
                <w:rFonts w:ascii="Arial" w:hAnsi="Arial" w:cs="Arial"/>
              </w:rPr>
            </w:pPr>
            <w:r w:rsidRPr="00827EFB">
              <w:rPr>
                <w:rFonts w:ascii="Arial" w:hAnsi="Arial" w:cs="Arial"/>
              </w:rPr>
              <w:t>Lääke suun kautta</w:t>
            </w:r>
          </w:p>
        </w:tc>
        <w:tc>
          <w:tcPr>
            <w:tcW w:w="1276" w:type="dxa"/>
            <w:noWrap/>
            <w:vAlign w:val="bottom"/>
          </w:tcPr>
          <w:p w14:paraId="661A3148" w14:textId="77777777" w:rsidR="00725145" w:rsidRPr="00827EFB" w:rsidRDefault="00725145" w:rsidP="00244333">
            <w:pPr>
              <w:rPr>
                <w:rFonts w:ascii="Arial" w:hAnsi="Arial" w:cs="Arial"/>
              </w:rPr>
            </w:pPr>
            <w:r w:rsidRPr="00827EFB">
              <w:rPr>
                <w:rFonts w:ascii="Arial" w:hAnsi="Arial" w:cs="Arial"/>
              </w:rPr>
              <w:t>G.1.1</w:t>
            </w:r>
          </w:p>
        </w:tc>
      </w:tr>
      <w:tr w:rsidR="00725145" w:rsidRPr="00BC1100" w14:paraId="257996CC" w14:textId="77777777" w:rsidTr="00F65366">
        <w:trPr>
          <w:trHeight w:val="300"/>
        </w:trPr>
        <w:tc>
          <w:tcPr>
            <w:tcW w:w="960" w:type="dxa"/>
            <w:noWrap/>
            <w:vAlign w:val="bottom"/>
          </w:tcPr>
          <w:p w14:paraId="082850BD" w14:textId="77777777" w:rsidR="00725145" w:rsidRPr="00827EFB" w:rsidRDefault="00725145" w:rsidP="00244333">
            <w:pPr>
              <w:rPr>
                <w:rFonts w:ascii="Arial" w:hAnsi="Arial" w:cs="Arial"/>
              </w:rPr>
            </w:pPr>
            <w:r w:rsidRPr="00827EFB">
              <w:rPr>
                <w:rFonts w:ascii="Arial" w:hAnsi="Arial" w:cs="Arial"/>
              </w:rPr>
              <w:t>1217</w:t>
            </w:r>
          </w:p>
        </w:tc>
        <w:tc>
          <w:tcPr>
            <w:tcW w:w="3448" w:type="dxa"/>
            <w:noWrap/>
            <w:vAlign w:val="bottom"/>
          </w:tcPr>
          <w:p w14:paraId="0DAE1AA3" w14:textId="77777777" w:rsidR="00725145" w:rsidRPr="00827EFB" w:rsidRDefault="00725145" w:rsidP="00244333">
            <w:pPr>
              <w:rPr>
                <w:rFonts w:ascii="Arial" w:hAnsi="Arial" w:cs="Arial"/>
              </w:rPr>
            </w:pPr>
            <w:r w:rsidRPr="00827EFB">
              <w:rPr>
                <w:rFonts w:ascii="Arial" w:hAnsi="Arial" w:cs="Arial"/>
              </w:rPr>
              <w:t>Lääkeinjektio anto</w:t>
            </w:r>
          </w:p>
        </w:tc>
        <w:tc>
          <w:tcPr>
            <w:tcW w:w="1276" w:type="dxa"/>
            <w:noWrap/>
            <w:vAlign w:val="bottom"/>
          </w:tcPr>
          <w:p w14:paraId="6B4086A0" w14:textId="77777777" w:rsidR="00725145" w:rsidRPr="00827EFB" w:rsidRDefault="00725145" w:rsidP="00244333">
            <w:pPr>
              <w:rPr>
                <w:rFonts w:ascii="Arial" w:hAnsi="Arial" w:cs="Arial"/>
              </w:rPr>
            </w:pPr>
            <w:r w:rsidRPr="00827EFB">
              <w:rPr>
                <w:rFonts w:ascii="Arial" w:hAnsi="Arial" w:cs="Arial"/>
              </w:rPr>
              <w:t>G.1.2</w:t>
            </w:r>
          </w:p>
        </w:tc>
      </w:tr>
      <w:tr w:rsidR="00725145" w:rsidRPr="00BC1100" w14:paraId="3427FB23" w14:textId="77777777" w:rsidTr="00F65366">
        <w:trPr>
          <w:trHeight w:val="300"/>
        </w:trPr>
        <w:tc>
          <w:tcPr>
            <w:tcW w:w="960" w:type="dxa"/>
            <w:noWrap/>
            <w:vAlign w:val="bottom"/>
          </w:tcPr>
          <w:p w14:paraId="449ACE86" w14:textId="77777777" w:rsidR="00725145" w:rsidRPr="00827EFB" w:rsidRDefault="00725145" w:rsidP="00244333">
            <w:pPr>
              <w:rPr>
                <w:rFonts w:ascii="Arial" w:hAnsi="Arial" w:cs="Arial"/>
              </w:rPr>
            </w:pPr>
            <w:r w:rsidRPr="00827EFB">
              <w:rPr>
                <w:rFonts w:ascii="Arial" w:hAnsi="Arial" w:cs="Arial"/>
              </w:rPr>
              <w:t>1234</w:t>
            </w:r>
          </w:p>
        </w:tc>
        <w:tc>
          <w:tcPr>
            <w:tcW w:w="3448" w:type="dxa"/>
            <w:noWrap/>
            <w:vAlign w:val="bottom"/>
          </w:tcPr>
          <w:p w14:paraId="01F1D049" w14:textId="77777777" w:rsidR="00725145" w:rsidRPr="00827EFB" w:rsidRDefault="00725145" w:rsidP="00244333">
            <w:pPr>
              <w:rPr>
                <w:rFonts w:ascii="Arial" w:hAnsi="Arial" w:cs="Arial"/>
              </w:rPr>
            </w:pPr>
            <w:r w:rsidRPr="00827EFB">
              <w:rPr>
                <w:rFonts w:ascii="Arial" w:hAnsi="Arial" w:cs="Arial"/>
              </w:rPr>
              <w:t>Peräpuikon antaminen</w:t>
            </w:r>
          </w:p>
        </w:tc>
        <w:tc>
          <w:tcPr>
            <w:tcW w:w="1276" w:type="dxa"/>
            <w:noWrap/>
            <w:vAlign w:val="bottom"/>
          </w:tcPr>
          <w:p w14:paraId="34D03FAF" w14:textId="77777777" w:rsidR="00725145" w:rsidRPr="00827EFB" w:rsidRDefault="00725145" w:rsidP="00244333">
            <w:pPr>
              <w:rPr>
                <w:rFonts w:ascii="Arial" w:hAnsi="Arial" w:cs="Arial"/>
              </w:rPr>
            </w:pPr>
            <w:r w:rsidRPr="00827EFB">
              <w:rPr>
                <w:rFonts w:ascii="Arial" w:hAnsi="Arial" w:cs="Arial"/>
              </w:rPr>
              <w:t>G.1.3</w:t>
            </w:r>
          </w:p>
        </w:tc>
      </w:tr>
      <w:tr w:rsidR="00725145" w:rsidRPr="00BC1100" w14:paraId="51752F9A" w14:textId="77777777" w:rsidTr="00F65366">
        <w:trPr>
          <w:trHeight w:val="300"/>
        </w:trPr>
        <w:tc>
          <w:tcPr>
            <w:tcW w:w="960" w:type="dxa"/>
            <w:noWrap/>
            <w:vAlign w:val="bottom"/>
          </w:tcPr>
          <w:p w14:paraId="7CDA4108" w14:textId="77777777" w:rsidR="00725145" w:rsidRPr="00827EFB" w:rsidRDefault="00725145" w:rsidP="00244333">
            <w:pPr>
              <w:rPr>
                <w:rFonts w:ascii="Arial" w:hAnsi="Arial" w:cs="Arial"/>
              </w:rPr>
            </w:pPr>
            <w:r w:rsidRPr="00827EFB">
              <w:rPr>
                <w:rFonts w:ascii="Arial" w:hAnsi="Arial" w:cs="Arial"/>
              </w:rPr>
              <w:t>1219</w:t>
            </w:r>
          </w:p>
        </w:tc>
        <w:tc>
          <w:tcPr>
            <w:tcW w:w="3448" w:type="dxa"/>
            <w:noWrap/>
            <w:vAlign w:val="bottom"/>
          </w:tcPr>
          <w:p w14:paraId="5BFDCF82" w14:textId="77777777" w:rsidR="00725145" w:rsidRPr="00827EFB" w:rsidRDefault="00725145" w:rsidP="00244333">
            <w:pPr>
              <w:rPr>
                <w:rFonts w:ascii="Arial" w:hAnsi="Arial" w:cs="Arial"/>
              </w:rPr>
            </w:pPr>
            <w:r w:rsidRPr="00827EFB">
              <w:rPr>
                <w:rFonts w:ascii="Arial" w:hAnsi="Arial" w:cs="Arial"/>
              </w:rPr>
              <w:t>Inhalaation antaminen</w:t>
            </w:r>
          </w:p>
        </w:tc>
        <w:tc>
          <w:tcPr>
            <w:tcW w:w="1276" w:type="dxa"/>
            <w:noWrap/>
            <w:vAlign w:val="bottom"/>
          </w:tcPr>
          <w:p w14:paraId="330E94F4" w14:textId="77777777" w:rsidR="00725145" w:rsidRPr="00827EFB" w:rsidRDefault="00725145" w:rsidP="00244333">
            <w:pPr>
              <w:rPr>
                <w:rFonts w:ascii="Arial" w:hAnsi="Arial" w:cs="Arial"/>
              </w:rPr>
            </w:pPr>
            <w:r w:rsidRPr="00827EFB">
              <w:rPr>
                <w:rFonts w:ascii="Arial" w:hAnsi="Arial" w:cs="Arial"/>
              </w:rPr>
              <w:t>G.1.4</w:t>
            </w:r>
          </w:p>
        </w:tc>
      </w:tr>
      <w:tr w:rsidR="00725145" w:rsidRPr="00BC1100" w14:paraId="3EFF5CA7" w14:textId="77777777" w:rsidTr="00F65366">
        <w:trPr>
          <w:trHeight w:val="300"/>
        </w:trPr>
        <w:tc>
          <w:tcPr>
            <w:tcW w:w="960" w:type="dxa"/>
            <w:noWrap/>
            <w:vAlign w:val="bottom"/>
          </w:tcPr>
          <w:p w14:paraId="17B0146B" w14:textId="77777777" w:rsidR="00725145" w:rsidRPr="00827EFB" w:rsidRDefault="00725145" w:rsidP="00244333">
            <w:pPr>
              <w:rPr>
                <w:rFonts w:ascii="Arial" w:hAnsi="Arial" w:cs="Arial"/>
              </w:rPr>
            </w:pPr>
            <w:r w:rsidRPr="00827EFB">
              <w:rPr>
                <w:rFonts w:ascii="Arial" w:hAnsi="Arial" w:cs="Arial"/>
              </w:rPr>
              <w:t>1220</w:t>
            </w:r>
          </w:p>
        </w:tc>
        <w:tc>
          <w:tcPr>
            <w:tcW w:w="3448" w:type="dxa"/>
            <w:noWrap/>
            <w:vAlign w:val="bottom"/>
          </w:tcPr>
          <w:p w14:paraId="590C0ECF" w14:textId="77777777" w:rsidR="00725145" w:rsidRPr="00827EFB" w:rsidRDefault="00725145" w:rsidP="00244333">
            <w:pPr>
              <w:rPr>
                <w:rFonts w:ascii="Arial" w:hAnsi="Arial" w:cs="Arial"/>
              </w:rPr>
            </w:pPr>
            <w:r w:rsidRPr="00827EFB">
              <w:rPr>
                <w:rFonts w:ascii="Arial" w:hAnsi="Arial" w:cs="Arial"/>
              </w:rPr>
              <w:t>Lääkelaastarin laittaminen</w:t>
            </w:r>
          </w:p>
        </w:tc>
        <w:tc>
          <w:tcPr>
            <w:tcW w:w="1276" w:type="dxa"/>
            <w:noWrap/>
            <w:vAlign w:val="bottom"/>
          </w:tcPr>
          <w:p w14:paraId="3EA0EF0B" w14:textId="77777777" w:rsidR="00725145" w:rsidRPr="00827EFB" w:rsidRDefault="00725145" w:rsidP="00244333">
            <w:pPr>
              <w:rPr>
                <w:rFonts w:ascii="Arial" w:hAnsi="Arial" w:cs="Arial"/>
              </w:rPr>
            </w:pPr>
            <w:r w:rsidRPr="00827EFB">
              <w:rPr>
                <w:rFonts w:ascii="Arial" w:hAnsi="Arial" w:cs="Arial"/>
              </w:rPr>
              <w:t>G.1.5</w:t>
            </w:r>
          </w:p>
        </w:tc>
      </w:tr>
      <w:tr w:rsidR="00725145" w:rsidRPr="00BC1100" w14:paraId="03293EC0" w14:textId="77777777" w:rsidTr="00F65366">
        <w:trPr>
          <w:trHeight w:val="300"/>
        </w:trPr>
        <w:tc>
          <w:tcPr>
            <w:tcW w:w="960" w:type="dxa"/>
            <w:noWrap/>
            <w:vAlign w:val="bottom"/>
          </w:tcPr>
          <w:p w14:paraId="65923C78" w14:textId="77777777" w:rsidR="00725145" w:rsidRPr="00827EFB" w:rsidRDefault="00725145" w:rsidP="00244333">
            <w:pPr>
              <w:rPr>
                <w:rFonts w:ascii="Arial" w:hAnsi="Arial" w:cs="Arial"/>
              </w:rPr>
            </w:pPr>
            <w:r w:rsidRPr="00827EFB">
              <w:rPr>
                <w:rFonts w:ascii="Arial" w:hAnsi="Arial" w:cs="Arial"/>
              </w:rPr>
              <w:t>1235</w:t>
            </w:r>
          </w:p>
        </w:tc>
        <w:tc>
          <w:tcPr>
            <w:tcW w:w="3448" w:type="dxa"/>
            <w:noWrap/>
            <w:vAlign w:val="bottom"/>
          </w:tcPr>
          <w:p w14:paraId="3626C493" w14:textId="77777777" w:rsidR="00725145" w:rsidRPr="00827EFB" w:rsidRDefault="00725145" w:rsidP="00244333">
            <w:pPr>
              <w:rPr>
                <w:rFonts w:ascii="Arial" w:hAnsi="Arial" w:cs="Arial"/>
              </w:rPr>
            </w:pPr>
            <w:r w:rsidRPr="00827EFB">
              <w:rPr>
                <w:rFonts w:ascii="Arial" w:hAnsi="Arial" w:cs="Arial"/>
              </w:rPr>
              <w:t>Vagitoorion antaminen</w:t>
            </w:r>
          </w:p>
        </w:tc>
        <w:tc>
          <w:tcPr>
            <w:tcW w:w="1276" w:type="dxa"/>
            <w:noWrap/>
            <w:vAlign w:val="bottom"/>
          </w:tcPr>
          <w:p w14:paraId="08501459" w14:textId="77777777" w:rsidR="00725145" w:rsidRPr="00827EFB" w:rsidRDefault="00725145" w:rsidP="00244333">
            <w:pPr>
              <w:rPr>
                <w:rFonts w:ascii="Arial" w:hAnsi="Arial" w:cs="Arial"/>
              </w:rPr>
            </w:pPr>
            <w:r w:rsidRPr="00827EFB">
              <w:rPr>
                <w:rFonts w:ascii="Arial" w:hAnsi="Arial" w:cs="Arial"/>
              </w:rPr>
              <w:t>G.1.6</w:t>
            </w:r>
          </w:p>
        </w:tc>
      </w:tr>
      <w:tr w:rsidR="00725145" w:rsidRPr="00BC1100" w14:paraId="2BE47CD3" w14:textId="77777777" w:rsidTr="00F65366">
        <w:trPr>
          <w:trHeight w:val="300"/>
        </w:trPr>
        <w:tc>
          <w:tcPr>
            <w:tcW w:w="960" w:type="dxa"/>
            <w:noWrap/>
            <w:vAlign w:val="bottom"/>
          </w:tcPr>
          <w:p w14:paraId="605909DD" w14:textId="77777777" w:rsidR="00725145" w:rsidRPr="00827EFB" w:rsidRDefault="00725145" w:rsidP="00244333">
            <w:pPr>
              <w:rPr>
                <w:rFonts w:ascii="Arial" w:hAnsi="Arial" w:cs="Arial"/>
              </w:rPr>
            </w:pPr>
            <w:r w:rsidRPr="00827EFB">
              <w:rPr>
                <w:rFonts w:ascii="Arial" w:hAnsi="Arial" w:cs="Arial"/>
              </w:rPr>
              <w:t>1222</w:t>
            </w:r>
          </w:p>
        </w:tc>
        <w:tc>
          <w:tcPr>
            <w:tcW w:w="3448" w:type="dxa"/>
            <w:noWrap/>
            <w:vAlign w:val="bottom"/>
          </w:tcPr>
          <w:p w14:paraId="52DC5361" w14:textId="77777777" w:rsidR="00725145" w:rsidRPr="00827EFB" w:rsidRDefault="00725145" w:rsidP="00244333">
            <w:pPr>
              <w:rPr>
                <w:rFonts w:ascii="Arial" w:hAnsi="Arial" w:cs="Arial"/>
              </w:rPr>
            </w:pPr>
            <w:r w:rsidRPr="00827EFB">
              <w:rPr>
                <w:rFonts w:ascii="Arial" w:hAnsi="Arial" w:cs="Arial"/>
              </w:rPr>
              <w:t>Lääkeinfuusio antaminen</w:t>
            </w:r>
          </w:p>
        </w:tc>
        <w:tc>
          <w:tcPr>
            <w:tcW w:w="1276" w:type="dxa"/>
            <w:noWrap/>
            <w:vAlign w:val="bottom"/>
          </w:tcPr>
          <w:p w14:paraId="697796E3" w14:textId="77777777" w:rsidR="00725145" w:rsidRPr="00827EFB" w:rsidRDefault="00725145" w:rsidP="00244333">
            <w:pPr>
              <w:rPr>
                <w:rFonts w:ascii="Arial" w:hAnsi="Arial" w:cs="Arial"/>
              </w:rPr>
            </w:pPr>
            <w:r w:rsidRPr="00827EFB">
              <w:rPr>
                <w:rFonts w:ascii="Arial" w:hAnsi="Arial" w:cs="Arial"/>
              </w:rPr>
              <w:t>G.1.7</w:t>
            </w:r>
          </w:p>
        </w:tc>
      </w:tr>
      <w:tr w:rsidR="00725145" w:rsidRPr="00BC1100" w14:paraId="14570A65" w14:textId="77777777" w:rsidTr="00F65366">
        <w:trPr>
          <w:trHeight w:val="300"/>
        </w:trPr>
        <w:tc>
          <w:tcPr>
            <w:tcW w:w="960" w:type="dxa"/>
            <w:noWrap/>
            <w:vAlign w:val="bottom"/>
          </w:tcPr>
          <w:p w14:paraId="779575E1" w14:textId="77777777" w:rsidR="00725145" w:rsidRPr="00827EFB" w:rsidRDefault="00725145" w:rsidP="00244333">
            <w:pPr>
              <w:rPr>
                <w:rFonts w:ascii="Arial" w:hAnsi="Arial" w:cs="Arial"/>
              </w:rPr>
            </w:pPr>
            <w:r w:rsidRPr="00827EFB">
              <w:rPr>
                <w:rFonts w:ascii="Arial" w:hAnsi="Arial" w:cs="Arial"/>
              </w:rPr>
              <w:t>1223</w:t>
            </w:r>
          </w:p>
        </w:tc>
        <w:tc>
          <w:tcPr>
            <w:tcW w:w="3448" w:type="dxa"/>
            <w:noWrap/>
            <w:vAlign w:val="bottom"/>
          </w:tcPr>
          <w:p w14:paraId="3BD820AA" w14:textId="77777777" w:rsidR="00725145" w:rsidRPr="00827EFB" w:rsidRDefault="00725145" w:rsidP="00244333">
            <w:pPr>
              <w:rPr>
                <w:rFonts w:ascii="Arial" w:hAnsi="Arial" w:cs="Arial"/>
              </w:rPr>
            </w:pPr>
            <w:r w:rsidRPr="00827EFB">
              <w:rPr>
                <w:rFonts w:ascii="Arial" w:hAnsi="Arial" w:cs="Arial"/>
              </w:rPr>
              <w:t>Lääke suoraan vatsalaukkuun</w:t>
            </w:r>
          </w:p>
        </w:tc>
        <w:tc>
          <w:tcPr>
            <w:tcW w:w="1276" w:type="dxa"/>
            <w:noWrap/>
            <w:vAlign w:val="bottom"/>
          </w:tcPr>
          <w:p w14:paraId="6D69F132" w14:textId="77777777" w:rsidR="00725145" w:rsidRPr="00827EFB" w:rsidRDefault="00725145" w:rsidP="00244333">
            <w:pPr>
              <w:rPr>
                <w:rFonts w:ascii="Arial" w:hAnsi="Arial" w:cs="Arial"/>
              </w:rPr>
            </w:pPr>
            <w:r w:rsidRPr="00827EFB">
              <w:rPr>
                <w:rFonts w:ascii="Arial" w:hAnsi="Arial" w:cs="Arial"/>
              </w:rPr>
              <w:t>G.1.8</w:t>
            </w:r>
          </w:p>
        </w:tc>
      </w:tr>
      <w:tr w:rsidR="00725145" w:rsidRPr="00BC1100" w14:paraId="5C25190C" w14:textId="77777777" w:rsidTr="00F65366">
        <w:trPr>
          <w:trHeight w:val="300"/>
        </w:trPr>
        <w:tc>
          <w:tcPr>
            <w:tcW w:w="960" w:type="dxa"/>
            <w:noWrap/>
            <w:vAlign w:val="bottom"/>
          </w:tcPr>
          <w:p w14:paraId="6A3688A6" w14:textId="77777777" w:rsidR="00725145" w:rsidRPr="00827EFB" w:rsidRDefault="00725145" w:rsidP="00244333">
            <w:pPr>
              <w:rPr>
                <w:rFonts w:ascii="Arial" w:hAnsi="Arial" w:cs="Arial"/>
              </w:rPr>
            </w:pPr>
            <w:r w:rsidRPr="00827EFB">
              <w:rPr>
                <w:rFonts w:ascii="Arial" w:hAnsi="Arial" w:cs="Arial"/>
              </w:rPr>
              <w:t>1224</w:t>
            </w:r>
          </w:p>
        </w:tc>
        <w:tc>
          <w:tcPr>
            <w:tcW w:w="3448" w:type="dxa"/>
            <w:noWrap/>
            <w:vAlign w:val="bottom"/>
          </w:tcPr>
          <w:p w14:paraId="49253ED7" w14:textId="77777777" w:rsidR="00725145" w:rsidRPr="00827EFB" w:rsidRDefault="00725145" w:rsidP="00244333">
            <w:pPr>
              <w:rPr>
                <w:rFonts w:ascii="Arial" w:hAnsi="Arial" w:cs="Arial"/>
              </w:rPr>
            </w:pPr>
            <w:r w:rsidRPr="00827EFB">
              <w:rPr>
                <w:rFonts w:ascii="Arial" w:hAnsi="Arial" w:cs="Arial"/>
              </w:rPr>
              <w:t>Voiteiden käyttäminen</w:t>
            </w:r>
          </w:p>
        </w:tc>
        <w:tc>
          <w:tcPr>
            <w:tcW w:w="1276" w:type="dxa"/>
            <w:noWrap/>
            <w:vAlign w:val="bottom"/>
          </w:tcPr>
          <w:p w14:paraId="34E8A595" w14:textId="77777777" w:rsidR="00725145" w:rsidRPr="00827EFB" w:rsidRDefault="00725145" w:rsidP="00244333">
            <w:pPr>
              <w:rPr>
                <w:rFonts w:ascii="Arial" w:hAnsi="Arial" w:cs="Arial"/>
              </w:rPr>
            </w:pPr>
            <w:r w:rsidRPr="00827EFB">
              <w:rPr>
                <w:rFonts w:ascii="Arial" w:hAnsi="Arial" w:cs="Arial"/>
              </w:rPr>
              <w:t>G.1.9</w:t>
            </w:r>
          </w:p>
        </w:tc>
      </w:tr>
      <w:tr w:rsidR="00725145" w:rsidRPr="00BC1100" w14:paraId="5975E904" w14:textId="77777777" w:rsidTr="00F65366">
        <w:trPr>
          <w:trHeight w:val="300"/>
        </w:trPr>
        <w:tc>
          <w:tcPr>
            <w:tcW w:w="960" w:type="dxa"/>
            <w:noWrap/>
            <w:vAlign w:val="bottom"/>
          </w:tcPr>
          <w:p w14:paraId="163ECBFC" w14:textId="77777777" w:rsidR="00725145" w:rsidRPr="00827EFB" w:rsidRDefault="00725145" w:rsidP="00244333">
            <w:pPr>
              <w:rPr>
                <w:rFonts w:ascii="Arial" w:hAnsi="Arial" w:cs="Arial"/>
              </w:rPr>
            </w:pPr>
            <w:r w:rsidRPr="00827EFB">
              <w:rPr>
                <w:rFonts w:ascii="Arial" w:hAnsi="Arial" w:cs="Arial"/>
              </w:rPr>
              <w:t>1225</w:t>
            </w:r>
          </w:p>
        </w:tc>
        <w:tc>
          <w:tcPr>
            <w:tcW w:w="3448" w:type="dxa"/>
            <w:noWrap/>
            <w:vAlign w:val="bottom"/>
          </w:tcPr>
          <w:p w14:paraId="0224483C" w14:textId="77777777" w:rsidR="00725145" w:rsidRPr="00827EFB" w:rsidRDefault="00725145" w:rsidP="00244333">
            <w:pPr>
              <w:rPr>
                <w:rFonts w:ascii="Arial" w:hAnsi="Arial" w:cs="Arial"/>
              </w:rPr>
            </w:pPr>
            <w:r w:rsidRPr="00827EFB">
              <w:rPr>
                <w:rFonts w:ascii="Arial" w:hAnsi="Arial" w:cs="Arial"/>
              </w:rPr>
              <w:t>Tippojen antaminen</w:t>
            </w:r>
          </w:p>
        </w:tc>
        <w:tc>
          <w:tcPr>
            <w:tcW w:w="1276" w:type="dxa"/>
            <w:noWrap/>
            <w:vAlign w:val="bottom"/>
          </w:tcPr>
          <w:p w14:paraId="44F3D66D" w14:textId="77777777" w:rsidR="00725145" w:rsidRPr="00827EFB" w:rsidRDefault="00725145" w:rsidP="00244333">
            <w:pPr>
              <w:rPr>
                <w:rFonts w:ascii="Arial" w:hAnsi="Arial" w:cs="Arial"/>
              </w:rPr>
            </w:pPr>
            <w:r w:rsidRPr="00827EFB">
              <w:rPr>
                <w:rFonts w:ascii="Arial" w:hAnsi="Arial" w:cs="Arial"/>
              </w:rPr>
              <w:t>G.1.10</w:t>
            </w:r>
          </w:p>
        </w:tc>
      </w:tr>
      <w:tr w:rsidR="00725145" w:rsidRPr="00BC1100" w14:paraId="6F95C29C" w14:textId="77777777" w:rsidTr="00F65366">
        <w:trPr>
          <w:trHeight w:val="300"/>
        </w:trPr>
        <w:tc>
          <w:tcPr>
            <w:tcW w:w="960" w:type="dxa"/>
            <w:noWrap/>
            <w:vAlign w:val="bottom"/>
          </w:tcPr>
          <w:p w14:paraId="1B7931FF" w14:textId="77777777" w:rsidR="00725145" w:rsidRPr="00827EFB" w:rsidRDefault="00725145" w:rsidP="00244333">
            <w:pPr>
              <w:rPr>
                <w:rFonts w:ascii="Arial" w:hAnsi="Arial" w:cs="Arial"/>
              </w:rPr>
            </w:pPr>
            <w:r w:rsidRPr="00827EFB">
              <w:rPr>
                <w:rFonts w:ascii="Arial" w:hAnsi="Arial" w:cs="Arial"/>
              </w:rPr>
              <w:t>1226</w:t>
            </w:r>
          </w:p>
        </w:tc>
        <w:tc>
          <w:tcPr>
            <w:tcW w:w="3448" w:type="dxa"/>
            <w:noWrap/>
            <w:vAlign w:val="bottom"/>
          </w:tcPr>
          <w:p w14:paraId="137FBA90" w14:textId="77777777" w:rsidR="00725145" w:rsidRPr="00827EFB" w:rsidRDefault="00725145" w:rsidP="00244333">
            <w:pPr>
              <w:rPr>
                <w:rFonts w:ascii="Arial" w:hAnsi="Arial" w:cs="Arial"/>
              </w:rPr>
            </w:pPr>
            <w:r w:rsidRPr="00827EFB">
              <w:rPr>
                <w:rFonts w:ascii="Arial" w:hAnsi="Arial" w:cs="Arial"/>
              </w:rPr>
              <w:t>Sumutteiden antaminen</w:t>
            </w:r>
          </w:p>
        </w:tc>
        <w:tc>
          <w:tcPr>
            <w:tcW w:w="1276" w:type="dxa"/>
            <w:noWrap/>
            <w:vAlign w:val="bottom"/>
          </w:tcPr>
          <w:p w14:paraId="2624DF43" w14:textId="77777777" w:rsidR="00725145" w:rsidRPr="00827EFB" w:rsidRDefault="00725145" w:rsidP="00244333">
            <w:pPr>
              <w:rPr>
                <w:rFonts w:ascii="Arial" w:hAnsi="Arial" w:cs="Arial"/>
              </w:rPr>
            </w:pPr>
            <w:r w:rsidRPr="00827EFB">
              <w:rPr>
                <w:rFonts w:ascii="Arial" w:hAnsi="Arial" w:cs="Arial"/>
              </w:rPr>
              <w:t>G.1.11</w:t>
            </w:r>
          </w:p>
        </w:tc>
      </w:tr>
      <w:tr w:rsidR="00725145" w:rsidRPr="00BC1100" w14:paraId="106BD4F8" w14:textId="77777777" w:rsidTr="00F65366">
        <w:trPr>
          <w:trHeight w:val="300"/>
        </w:trPr>
        <w:tc>
          <w:tcPr>
            <w:tcW w:w="960" w:type="dxa"/>
            <w:noWrap/>
            <w:vAlign w:val="bottom"/>
          </w:tcPr>
          <w:p w14:paraId="5F57E07E" w14:textId="77777777" w:rsidR="00725145" w:rsidRPr="00827EFB" w:rsidRDefault="00725145" w:rsidP="00244333">
            <w:pPr>
              <w:rPr>
                <w:rFonts w:ascii="Arial" w:hAnsi="Arial" w:cs="Arial"/>
              </w:rPr>
            </w:pPr>
            <w:r w:rsidRPr="00827EFB">
              <w:rPr>
                <w:rFonts w:ascii="Arial" w:hAnsi="Arial" w:cs="Arial"/>
              </w:rPr>
              <w:t>1228</w:t>
            </w:r>
          </w:p>
        </w:tc>
        <w:tc>
          <w:tcPr>
            <w:tcW w:w="3448" w:type="dxa"/>
            <w:noWrap/>
            <w:vAlign w:val="bottom"/>
          </w:tcPr>
          <w:p w14:paraId="494C2B7F" w14:textId="77777777" w:rsidR="00725145" w:rsidRPr="00827EFB" w:rsidRDefault="00725145" w:rsidP="00244333">
            <w:pPr>
              <w:rPr>
                <w:rFonts w:ascii="Arial" w:hAnsi="Arial" w:cs="Arial"/>
              </w:rPr>
            </w:pPr>
            <w:r w:rsidRPr="00827EFB">
              <w:rPr>
                <w:rFonts w:ascii="Arial" w:hAnsi="Arial" w:cs="Arial"/>
              </w:rPr>
              <w:t>Solusalpaajahoidon toteuttaminen</w:t>
            </w:r>
          </w:p>
        </w:tc>
        <w:tc>
          <w:tcPr>
            <w:tcW w:w="1276" w:type="dxa"/>
            <w:noWrap/>
            <w:vAlign w:val="bottom"/>
          </w:tcPr>
          <w:p w14:paraId="0A2D8C4B" w14:textId="77777777" w:rsidR="00725145" w:rsidRPr="00827EFB" w:rsidRDefault="00725145" w:rsidP="00244333">
            <w:pPr>
              <w:rPr>
                <w:rFonts w:ascii="Arial" w:hAnsi="Arial" w:cs="Arial"/>
              </w:rPr>
            </w:pPr>
            <w:r w:rsidRPr="00827EFB">
              <w:rPr>
                <w:rFonts w:ascii="Arial" w:hAnsi="Arial" w:cs="Arial"/>
              </w:rPr>
              <w:t>G.1.12</w:t>
            </w:r>
          </w:p>
        </w:tc>
      </w:tr>
      <w:tr w:rsidR="00725145" w:rsidRPr="00BC1100" w14:paraId="0C716B53" w14:textId="77777777" w:rsidTr="00F65366">
        <w:trPr>
          <w:trHeight w:val="300"/>
        </w:trPr>
        <w:tc>
          <w:tcPr>
            <w:tcW w:w="960" w:type="dxa"/>
            <w:noWrap/>
            <w:vAlign w:val="bottom"/>
          </w:tcPr>
          <w:p w14:paraId="13D5D8A8" w14:textId="77777777" w:rsidR="00725145" w:rsidRPr="00827EFB" w:rsidRDefault="00725145" w:rsidP="00244333">
            <w:pPr>
              <w:rPr>
                <w:rFonts w:ascii="Arial" w:hAnsi="Arial" w:cs="Arial"/>
              </w:rPr>
            </w:pPr>
            <w:r w:rsidRPr="00827EFB">
              <w:rPr>
                <w:rFonts w:ascii="Arial" w:hAnsi="Arial" w:cs="Arial"/>
              </w:rPr>
              <w:t>1229</w:t>
            </w:r>
          </w:p>
        </w:tc>
        <w:tc>
          <w:tcPr>
            <w:tcW w:w="3448" w:type="dxa"/>
            <w:noWrap/>
            <w:vAlign w:val="bottom"/>
          </w:tcPr>
          <w:p w14:paraId="0DE55F1B" w14:textId="77777777" w:rsidR="00725145" w:rsidRPr="00827EFB" w:rsidRDefault="00725145" w:rsidP="00244333">
            <w:pPr>
              <w:rPr>
                <w:rFonts w:ascii="Arial" w:hAnsi="Arial" w:cs="Arial"/>
              </w:rPr>
            </w:pPr>
            <w:r w:rsidRPr="00827EFB">
              <w:rPr>
                <w:rFonts w:ascii="Arial" w:hAnsi="Arial" w:cs="Arial"/>
              </w:rPr>
              <w:t>Lääkkeen antaminen tahdosta riippumatta</w:t>
            </w:r>
          </w:p>
        </w:tc>
        <w:tc>
          <w:tcPr>
            <w:tcW w:w="1276" w:type="dxa"/>
            <w:noWrap/>
            <w:vAlign w:val="bottom"/>
          </w:tcPr>
          <w:p w14:paraId="337E3985" w14:textId="77777777" w:rsidR="00725145" w:rsidRPr="00827EFB" w:rsidRDefault="00725145" w:rsidP="00244333">
            <w:pPr>
              <w:rPr>
                <w:rFonts w:ascii="Arial" w:hAnsi="Arial" w:cs="Arial"/>
              </w:rPr>
            </w:pPr>
            <w:r w:rsidRPr="00827EFB">
              <w:rPr>
                <w:rFonts w:ascii="Arial" w:hAnsi="Arial" w:cs="Arial"/>
              </w:rPr>
              <w:t>G.1.13</w:t>
            </w:r>
          </w:p>
        </w:tc>
      </w:tr>
      <w:tr w:rsidR="00725145" w:rsidRPr="00BC1100" w14:paraId="41D13A67" w14:textId="77777777" w:rsidTr="00F65366">
        <w:trPr>
          <w:trHeight w:val="300"/>
        </w:trPr>
        <w:tc>
          <w:tcPr>
            <w:tcW w:w="960" w:type="dxa"/>
            <w:noWrap/>
            <w:vAlign w:val="bottom"/>
          </w:tcPr>
          <w:p w14:paraId="762F17FB" w14:textId="77777777" w:rsidR="00725145" w:rsidRPr="00827EFB" w:rsidRDefault="00725145" w:rsidP="00244333">
            <w:pPr>
              <w:rPr>
                <w:rFonts w:ascii="Arial" w:hAnsi="Arial" w:cs="Arial"/>
              </w:rPr>
            </w:pPr>
            <w:r w:rsidRPr="00827EFB">
              <w:rPr>
                <w:rFonts w:ascii="Arial" w:hAnsi="Arial" w:cs="Arial"/>
              </w:rPr>
              <w:t>1230</w:t>
            </w:r>
          </w:p>
        </w:tc>
        <w:tc>
          <w:tcPr>
            <w:tcW w:w="3448" w:type="dxa"/>
            <w:noWrap/>
            <w:vAlign w:val="bottom"/>
          </w:tcPr>
          <w:p w14:paraId="07B7E74E" w14:textId="77777777" w:rsidR="00725145" w:rsidRPr="00827EFB" w:rsidRDefault="00725145" w:rsidP="00244333">
            <w:pPr>
              <w:rPr>
                <w:rFonts w:ascii="Arial" w:hAnsi="Arial" w:cs="Arial"/>
              </w:rPr>
            </w:pPr>
            <w:r w:rsidRPr="00827EFB">
              <w:rPr>
                <w:rFonts w:ascii="Arial" w:hAnsi="Arial" w:cs="Arial"/>
              </w:rPr>
              <w:t>Lääkkeiden jakaminen dosettiin</w:t>
            </w:r>
          </w:p>
        </w:tc>
        <w:tc>
          <w:tcPr>
            <w:tcW w:w="1276" w:type="dxa"/>
            <w:noWrap/>
            <w:vAlign w:val="bottom"/>
          </w:tcPr>
          <w:p w14:paraId="35315D33" w14:textId="77777777" w:rsidR="00725145" w:rsidRPr="00827EFB" w:rsidRDefault="00725145" w:rsidP="00244333">
            <w:pPr>
              <w:rPr>
                <w:rFonts w:ascii="Arial" w:hAnsi="Arial" w:cs="Arial"/>
              </w:rPr>
            </w:pPr>
            <w:r w:rsidRPr="00827EFB">
              <w:rPr>
                <w:rFonts w:ascii="Arial" w:hAnsi="Arial" w:cs="Arial"/>
              </w:rPr>
              <w:t>G.1.14</w:t>
            </w:r>
          </w:p>
        </w:tc>
      </w:tr>
      <w:tr w:rsidR="00725145" w:rsidRPr="00BC1100" w14:paraId="7FF4D99A" w14:textId="77777777" w:rsidTr="00F65366">
        <w:trPr>
          <w:trHeight w:val="300"/>
        </w:trPr>
        <w:tc>
          <w:tcPr>
            <w:tcW w:w="960" w:type="dxa"/>
            <w:noWrap/>
            <w:vAlign w:val="bottom"/>
          </w:tcPr>
          <w:p w14:paraId="12BA6932" w14:textId="77777777" w:rsidR="00725145" w:rsidRPr="00827EFB" w:rsidRDefault="00725145" w:rsidP="00244333">
            <w:pPr>
              <w:rPr>
                <w:rFonts w:ascii="Arial" w:hAnsi="Arial" w:cs="Arial"/>
              </w:rPr>
            </w:pPr>
            <w:r w:rsidRPr="00827EFB">
              <w:rPr>
                <w:rFonts w:ascii="Arial" w:hAnsi="Arial" w:cs="Arial"/>
              </w:rPr>
              <w:t>1231</w:t>
            </w:r>
          </w:p>
        </w:tc>
        <w:tc>
          <w:tcPr>
            <w:tcW w:w="3448" w:type="dxa"/>
            <w:noWrap/>
            <w:vAlign w:val="bottom"/>
          </w:tcPr>
          <w:p w14:paraId="14626C99" w14:textId="77777777" w:rsidR="00725145" w:rsidRPr="00827EFB" w:rsidRDefault="00725145" w:rsidP="00244333">
            <w:pPr>
              <w:rPr>
                <w:rFonts w:ascii="Arial" w:hAnsi="Arial" w:cs="Arial"/>
              </w:rPr>
            </w:pPr>
            <w:r w:rsidRPr="00827EFB">
              <w:rPr>
                <w:rFonts w:ascii="Arial" w:hAnsi="Arial" w:cs="Arial"/>
              </w:rPr>
              <w:t>Rokottaminen</w:t>
            </w:r>
          </w:p>
        </w:tc>
        <w:tc>
          <w:tcPr>
            <w:tcW w:w="1276" w:type="dxa"/>
            <w:noWrap/>
            <w:vAlign w:val="bottom"/>
          </w:tcPr>
          <w:p w14:paraId="1EECDD5C" w14:textId="77777777" w:rsidR="00725145" w:rsidRPr="00827EFB" w:rsidRDefault="00725145" w:rsidP="00244333">
            <w:pPr>
              <w:rPr>
                <w:rFonts w:ascii="Arial" w:hAnsi="Arial" w:cs="Arial"/>
              </w:rPr>
            </w:pPr>
            <w:r w:rsidRPr="00827EFB">
              <w:rPr>
                <w:rFonts w:ascii="Arial" w:hAnsi="Arial" w:cs="Arial"/>
              </w:rPr>
              <w:t>G.1.16</w:t>
            </w:r>
          </w:p>
        </w:tc>
      </w:tr>
      <w:tr w:rsidR="00725145" w:rsidRPr="00BC1100" w14:paraId="100FF55B" w14:textId="77777777" w:rsidTr="00F65366">
        <w:trPr>
          <w:trHeight w:val="300"/>
        </w:trPr>
        <w:tc>
          <w:tcPr>
            <w:tcW w:w="960" w:type="dxa"/>
            <w:noWrap/>
            <w:vAlign w:val="bottom"/>
          </w:tcPr>
          <w:p w14:paraId="6F4CD836" w14:textId="77777777" w:rsidR="00725145" w:rsidRPr="00827EFB" w:rsidRDefault="00725145" w:rsidP="00244333">
            <w:pPr>
              <w:rPr>
                <w:rFonts w:ascii="Arial" w:hAnsi="Arial" w:cs="Arial"/>
              </w:rPr>
            </w:pPr>
            <w:r w:rsidRPr="00827EFB">
              <w:rPr>
                <w:rFonts w:ascii="Arial" w:hAnsi="Arial" w:cs="Arial"/>
              </w:rPr>
              <w:t>1232</w:t>
            </w:r>
          </w:p>
        </w:tc>
        <w:tc>
          <w:tcPr>
            <w:tcW w:w="3448" w:type="dxa"/>
            <w:noWrap/>
            <w:vAlign w:val="bottom"/>
          </w:tcPr>
          <w:p w14:paraId="720F85C7" w14:textId="77777777" w:rsidR="00725145" w:rsidRPr="00827EFB" w:rsidRDefault="00725145" w:rsidP="00244333">
            <w:pPr>
              <w:rPr>
                <w:rFonts w:ascii="Arial" w:hAnsi="Arial" w:cs="Arial"/>
              </w:rPr>
            </w:pPr>
            <w:r w:rsidRPr="00827EFB">
              <w:rPr>
                <w:rFonts w:ascii="Arial" w:hAnsi="Arial" w:cs="Arial"/>
              </w:rPr>
              <w:t>Lääkeperäruiskeen antaminen</w:t>
            </w:r>
          </w:p>
        </w:tc>
        <w:tc>
          <w:tcPr>
            <w:tcW w:w="1276" w:type="dxa"/>
            <w:noWrap/>
            <w:vAlign w:val="bottom"/>
          </w:tcPr>
          <w:p w14:paraId="588C0E5D" w14:textId="77777777" w:rsidR="00725145" w:rsidRPr="00827EFB" w:rsidRDefault="00725145" w:rsidP="00244333">
            <w:pPr>
              <w:rPr>
                <w:rFonts w:ascii="Arial" w:hAnsi="Arial" w:cs="Arial"/>
              </w:rPr>
            </w:pPr>
            <w:r w:rsidRPr="00827EFB">
              <w:rPr>
                <w:rFonts w:ascii="Arial" w:hAnsi="Arial" w:cs="Arial"/>
              </w:rPr>
              <w:t>G.1.17</w:t>
            </w:r>
          </w:p>
        </w:tc>
      </w:tr>
      <w:tr w:rsidR="00725145" w:rsidRPr="00BC1100" w14:paraId="66773954" w14:textId="77777777" w:rsidTr="00F65366">
        <w:trPr>
          <w:trHeight w:val="300"/>
        </w:trPr>
        <w:tc>
          <w:tcPr>
            <w:tcW w:w="960" w:type="dxa"/>
            <w:noWrap/>
            <w:vAlign w:val="bottom"/>
          </w:tcPr>
          <w:p w14:paraId="4F44694B" w14:textId="77777777" w:rsidR="00725145" w:rsidRPr="00827EFB" w:rsidRDefault="00725145" w:rsidP="00244333">
            <w:pPr>
              <w:rPr>
                <w:rFonts w:ascii="Arial" w:hAnsi="Arial" w:cs="Arial"/>
              </w:rPr>
            </w:pPr>
            <w:r w:rsidRPr="00827EFB">
              <w:rPr>
                <w:rFonts w:ascii="Arial" w:hAnsi="Arial" w:cs="Arial"/>
              </w:rPr>
              <w:t>1233</w:t>
            </w:r>
          </w:p>
        </w:tc>
        <w:tc>
          <w:tcPr>
            <w:tcW w:w="3448" w:type="dxa"/>
            <w:noWrap/>
            <w:vAlign w:val="bottom"/>
          </w:tcPr>
          <w:p w14:paraId="0E8835CB" w14:textId="77777777" w:rsidR="00725145" w:rsidRPr="00827EFB" w:rsidRDefault="00725145" w:rsidP="00244333">
            <w:pPr>
              <w:rPr>
                <w:rFonts w:ascii="Arial" w:hAnsi="Arial" w:cs="Arial"/>
              </w:rPr>
            </w:pPr>
            <w:r w:rsidRPr="00827EFB">
              <w:rPr>
                <w:rFonts w:ascii="Arial" w:hAnsi="Arial" w:cs="Arial"/>
              </w:rPr>
              <w:t>Kipupumpulla annettava lääkehoito</w:t>
            </w:r>
          </w:p>
        </w:tc>
        <w:tc>
          <w:tcPr>
            <w:tcW w:w="1276" w:type="dxa"/>
            <w:noWrap/>
            <w:vAlign w:val="bottom"/>
          </w:tcPr>
          <w:p w14:paraId="1A847488" w14:textId="77777777" w:rsidR="00725145" w:rsidRPr="00827EFB" w:rsidRDefault="00725145" w:rsidP="00244333">
            <w:pPr>
              <w:rPr>
                <w:rFonts w:ascii="Arial" w:hAnsi="Arial" w:cs="Arial"/>
              </w:rPr>
            </w:pPr>
            <w:r w:rsidRPr="00827EFB">
              <w:rPr>
                <w:rFonts w:ascii="Arial" w:hAnsi="Arial" w:cs="Arial"/>
              </w:rPr>
              <w:t>G.1.18</w:t>
            </w:r>
          </w:p>
        </w:tc>
      </w:tr>
      <w:tr w:rsidR="00725145" w:rsidRPr="00BC1100" w14:paraId="2491B96C" w14:textId="77777777" w:rsidTr="00F65366">
        <w:trPr>
          <w:trHeight w:val="300"/>
        </w:trPr>
        <w:tc>
          <w:tcPr>
            <w:tcW w:w="960" w:type="dxa"/>
            <w:noWrap/>
            <w:vAlign w:val="bottom"/>
          </w:tcPr>
          <w:p w14:paraId="06DF4700" w14:textId="77777777" w:rsidR="00725145" w:rsidRPr="00827EFB" w:rsidRDefault="00725145" w:rsidP="00244333">
            <w:pPr>
              <w:rPr>
                <w:rFonts w:ascii="Arial" w:hAnsi="Arial" w:cs="Arial"/>
              </w:rPr>
            </w:pPr>
            <w:r w:rsidRPr="00827EFB">
              <w:rPr>
                <w:rFonts w:ascii="Arial" w:hAnsi="Arial" w:cs="Arial"/>
              </w:rPr>
              <w:t>1218</w:t>
            </w:r>
          </w:p>
        </w:tc>
        <w:tc>
          <w:tcPr>
            <w:tcW w:w="3448" w:type="dxa"/>
            <w:noWrap/>
            <w:vAlign w:val="bottom"/>
          </w:tcPr>
          <w:p w14:paraId="3EB38BAA" w14:textId="77777777" w:rsidR="00725145" w:rsidRPr="00827EFB" w:rsidRDefault="00725145" w:rsidP="00244333">
            <w:pPr>
              <w:rPr>
                <w:rFonts w:ascii="Arial" w:hAnsi="Arial" w:cs="Arial"/>
              </w:rPr>
            </w:pPr>
            <w:r w:rsidRPr="00827EFB">
              <w:rPr>
                <w:rFonts w:ascii="Arial" w:hAnsi="Arial" w:cs="Arial"/>
              </w:rPr>
              <w:t>Lääke per rectum</w:t>
            </w:r>
          </w:p>
        </w:tc>
        <w:tc>
          <w:tcPr>
            <w:tcW w:w="1276" w:type="dxa"/>
            <w:noWrap/>
            <w:vAlign w:val="bottom"/>
          </w:tcPr>
          <w:p w14:paraId="0901C93C" w14:textId="77777777" w:rsidR="00725145" w:rsidRPr="00827EFB" w:rsidRDefault="00725145" w:rsidP="00244333">
            <w:pPr>
              <w:rPr>
                <w:rFonts w:ascii="Arial" w:hAnsi="Arial" w:cs="Arial"/>
              </w:rPr>
            </w:pPr>
            <w:r w:rsidRPr="00827EFB">
              <w:rPr>
                <w:rFonts w:ascii="Arial" w:hAnsi="Arial" w:cs="Arial"/>
              </w:rPr>
              <w:t>G.1.19</w:t>
            </w:r>
          </w:p>
        </w:tc>
      </w:tr>
      <w:tr w:rsidR="00725145" w:rsidRPr="00BC1100" w14:paraId="2DC39D58" w14:textId="77777777" w:rsidTr="00F65366">
        <w:trPr>
          <w:trHeight w:val="300"/>
        </w:trPr>
        <w:tc>
          <w:tcPr>
            <w:tcW w:w="960" w:type="dxa"/>
            <w:noWrap/>
            <w:vAlign w:val="bottom"/>
          </w:tcPr>
          <w:p w14:paraId="058327AC" w14:textId="77777777" w:rsidR="00725145" w:rsidRPr="00827EFB" w:rsidRDefault="00725145" w:rsidP="00244333">
            <w:pPr>
              <w:rPr>
                <w:rFonts w:ascii="Arial" w:hAnsi="Arial" w:cs="Arial"/>
              </w:rPr>
            </w:pPr>
            <w:r w:rsidRPr="00827EFB">
              <w:rPr>
                <w:rFonts w:ascii="Arial" w:hAnsi="Arial" w:cs="Arial"/>
              </w:rPr>
              <w:t>1221</w:t>
            </w:r>
          </w:p>
        </w:tc>
        <w:tc>
          <w:tcPr>
            <w:tcW w:w="3448" w:type="dxa"/>
            <w:noWrap/>
            <w:vAlign w:val="bottom"/>
          </w:tcPr>
          <w:p w14:paraId="1395B73F" w14:textId="77777777" w:rsidR="00725145" w:rsidRPr="00827EFB" w:rsidRDefault="00725145" w:rsidP="00244333">
            <w:pPr>
              <w:rPr>
                <w:rFonts w:ascii="Arial" w:hAnsi="Arial" w:cs="Arial"/>
              </w:rPr>
            </w:pPr>
            <w:r w:rsidRPr="00827EFB">
              <w:rPr>
                <w:rFonts w:ascii="Arial" w:hAnsi="Arial" w:cs="Arial"/>
              </w:rPr>
              <w:t>Lääke emättimeen</w:t>
            </w:r>
          </w:p>
        </w:tc>
        <w:tc>
          <w:tcPr>
            <w:tcW w:w="1276" w:type="dxa"/>
            <w:noWrap/>
            <w:vAlign w:val="bottom"/>
          </w:tcPr>
          <w:p w14:paraId="71A3A37B" w14:textId="77777777" w:rsidR="00725145" w:rsidRPr="00827EFB" w:rsidRDefault="00725145" w:rsidP="00244333">
            <w:pPr>
              <w:rPr>
                <w:rFonts w:ascii="Arial" w:hAnsi="Arial" w:cs="Arial"/>
              </w:rPr>
            </w:pPr>
            <w:r w:rsidRPr="00827EFB">
              <w:rPr>
                <w:rFonts w:ascii="Arial" w:hAnsi="Arial" w:cs="Arial"/>
              </w:rPr>
              <w:t>G.1.20</w:t>
            </w:r>
          </w:p>
        </w:tc>
      </w:tr>
      <w:tr w:rsidR="00725145" w:rsidRPr="00BC1100" w14:paraId="3A597A29" w14:textId="77777777" w:rsidTr="00F65366">
        <w:trPr>
          <w:trHeight w:val="300"/>
        </w:trPr>
        <w:tc>
          <w:tcPr>
            <w:tcW w:w="960" w:type="dxa"/>
            <w:noWrap/>
            <w:vAlign w:val="bottom"/>
          </w:tcPr>
          <w:p w14:paraId="447815F4" w14:textId="77777777" w:rsidR="00725145" w:rsidRPr="00827EFB" w:rsidRDefault="00725145" w:rsidP="00244333">
            <w:pPr>
              <w:rPr>
                <w:rFonts w:ascii="Arial" w:hAnsi="Arial" w:cs="Arial"/>
              </w:rPr>
            </w:pPr>
            <w:r w:rsidRPr="00827EFB">
              <w:rPr>
                <w:rFonts w:ascii="Arial" w:hAnsi="Arial" w:cs="Arial"/>
              </w:rPr>
              <w:t>1227</w:t>
            </w:r>
          </w:p>
        </w:tc>
        <w:tc>
          <w:tcPr>
            <w:tcW w:w="3448" w:type="dxa"/>
            <w:noWrap/>
            <w:vAlign w:val="bottom"/>
          </w:tcPr>
          <w:p w14:paraId="4DEF1B70" w14:textId="77777777" w:rsidR="00725145" w:rsidRPr="00827EFB" w:rsidRDefault="00725145" w:rsidP="00244333">
            <w:pPr>
              <w:rPr>
                <w:rFonts w:ascii="Arial" w:hAnsi="Arial" w:cs="Arial"/>
              </w:rPr>
            </w:pPr>
            <w:r w:rsidRPr="00827EFB">
              <w:rPr>
                <w:rFonts w:ascii="Arial" w:hAnsi="Arial" w:cs="Arial"/>
              </w:rPr>
              <w:t>Pintapuudute</w:t>
            </w:r>
          </w:p>
        </w:tc>
        <w:tc>
          <w:tcPr>
            <w:tcW w:w="1276" w:type="dxa"/>
            <w:noWrap/>
            <w:vAlign w:val="bottom"/>
          </w:tcPr>
          <w:p w14:paraId="68FC83CF" w14:textId="77777777" w:rsidR="00725145" w:rsidRPr="00827EFB" w:rsidRDefault="00725145" w:rsidP="00244333">
            <w:pPr>
              <w:rPr>
                <w:rFonts w:ascii="Arial" w:hAnsi="Arial" w:cs="Arial"/>
              </w:rPr>
            </w:pPr>
            <w:r w:rsidRPr="00827EFB">
              <w:rPr>
                <w:rFonts w:ascii="Arial" w:hAnsi="Arial" w:cs="Arial"/>
              </w:rPr>
              <w:t>G.1.21</w:t>
            </w:r>
          </w:p>
        </w:tc>
      </w:tr>
    </w:tbl>
    <w:p w14:paraId="15B04832" w14:textId="77777777" w:rsidR="00725145" w:rsidRDefault="00725145" w:rsidP="003249D3"/>
    <w:p w14:paraId="26CE5CB7" w14:textId="77777777" w:rsidR="00725145" w:rsidRDefault="00725145" w:rsidP="003249D3"/>
    <w:p w14:paraId="55C794F2" w14:textId="77777777" w:rsidR="00725145" w:rsidRDefault="00725145" w:rsidP="003249D3"/>
    <w:p w14:paraId="64A9F828"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67A1F41D"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rPr>
        <w:tab/>
      </w:r>
      <w:r w:rsidRPr="0017605F">
        <w:rPr>
          <w:rFonts w:ascii="Arial" w:hAnsi="Arial" w:cs="Arial"/>
          <w:color w:val="0000FF"/>
          <w:highlight w:val="white"/>
          <w:lang w:val="en-US"/>
        </w:rPr>
        <w:t>&lt;</w:t>
      </w:r>
      <w:r w:rsidRPr="0017605F">
        <w:rPr>
          <w:rFonts w:ascii="Arial" w:hAnsi="Arial" w:cs="Arial"/>
          <w:color w:val="800000"/>
          <w:highlight w:val="white"/>
          <w:lang w:val="en-US"/>
        </w:rPr>
        <w:t>observation</w:t>
      </w:r>
      <w:r w:rsidRPr="0017605F">
        <w:rPr>
          <w:rFonts w:ascii="Arial" w:hAnsi="Arial" w:cs="Arial"/>
          <w:color w:val="FF0000"/>
          <w:highlight w:val="white"/>
          <w:lang w:val="en-US"/>
        </w:rPr>
        <w:t xml:space="preserve"> classCode</w:t>
      </w:r>
      <w:r w:rsidRPr="0017605F">
        <w:rPr>
          <w:rFonts w:ascii="Arial" w:hAnsi="Arial" w:cs="Arial"/>
          <w:color w:val="0000FF"/>
          <w:highlight w:val="white"/>
          <w:lang w:val="en-US"/>
        </w:rPr>
        <w:t>="</w:t>
      </w:r>
      <w:r w:rsidRPr="0017605F">
        <w:rPr>
          <w:rFonts w:ascii="Arial" w:hAnsi="Arial" w:cs="Arial"/>
          <w:color w:val="000000"/>
          <w:highlight w:val="white"/>
          <w:lang w:val="en-US"/>
        </w:rPr>
        <w:t>OBS</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moodCode</w:t>
      </w:r>
      <w:r w:rsidRPr="0017605F">
        <w:rPr>
          <w:rFonts w:ascii="Arial" w:hAnsi="Arial" w:cs="Arial"/>
          <w:color w:val="0000FF"/>
          <w:highlight w:val="white"/>
          <w:lang w:val="en-US"/>
        </w:rPr>
        <w:t>="</w:t>
      </w:r>
      <w:r w:rsidRPr="0017605F">
        <w:rPr>
          <w:rFonts w:ascii="Arial" w:hAnsi="Arial" w:cs="Arial"/>
          <w:color w:val="000000"/>
          <w:highlight w:val="white"/>
          <w:lang w:val="en-US"/>
        </w:rPr>
        <w:t>EVN</w:t>
      </w:r>
      <w:r w:rsidRPr="0017605F">
        <w:rPr>
          <w:rFonts w:ascii="Arial" w:hAnsi="Arial" w:cs="Arial"/>
          <w:color w:val="0000FF"/>
          <w:highlight w:val="white"/>
          <w:lang w:val="en-US"/>
        </w:rPr>
        <w:t>"&gt;</w:t>
      </w:r>
    </w:p>
    <w:p w14:paraId="4B1EF7B8"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templateId</w:t>
      </w:r>
      <w:r w:rsidRPr="0017605F">
        <w:rPr>
          <w:rFonts w:ascii="Arial" w:hAnsi="Arial" w:cs="Arial"/>
          <w:color w:val="FF0000"/>
          <w:highlight w:val="white"/>
          <w:lang w:val="en-US"/>
        </w:rPr>
        <w:t xml:space="preserve"> root</w:t>
      </w:r>
      <w:r w:rsidRPr="0017605F">
        <w:rPr>
          <w:rFonts w:ascii="Arial" w:hAnsi="Arial" w:cs="Arial"/>
          <w:color w:val="0000FF"/>
          <w:highlight w:val="white"/>
          <w:lang w:val="en-US"/>
        </w:rPr>
        <w:t>="</w:t>
      </w:r>
      <w:r w:rsidRPr="0017605F">
        <w:rPr>
          <w:rFonts w:ascii="Arial" w:hAnsi="Arial" w:cs="Arial"/>
          <w:color w:val="000000"/>
          <w:highlight w:val="white"/>
          <w:lang w:val="en-US"/>
        </w:rPr>
        <w:t>1.2.246.537.6.12.999.2003.16</w:t>
      </w:r>
      <w:r w:rsidRPr="0017605F">
        <w:rPr>
          <w:rFonts w:ascii="Arial" w:hAnsi="Arial" w:cs="Arial"/>
          <w:color w:val="0000FF"/>
          <w:highlight w:val="white"/>
          <w:lang w:val="en-US"/>
        </w:rPr>
        <w:t>"/&gt;</w:t>
      </w:r>
    </w:p>
    <w:p w14:paraId="7E1218FE"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1.2.246.537.6.12.999.2003</w:t>
      </w:r>
      <w:r w:rsidRPr="0017605F">
        <w:rPr>
          <w:rFonts w:ascii="Arial" w:hAnsi="Arial" w:cs="Arial"/>
          <w:color w:val="0000FF"/>
          <w:highlight w:val="white"/>
          <w:lang w:val="en-US"/>
        </w:rPr>
        <w:t>"/&gt;</w:t>
      </w:r>
    </w:p>
    <w:p w14:paraId="1755CF99"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statusCode</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completed</w:t>
      </w:r>
      <w:r w:rsidRPr="0017605F">
        <w:rPr>
          <w:rFonts w:ascii="Arial" w:hAnsi="Arial" w:cs="Arial"/>
          <w:color w:val="0000FF"/>
          <w:highlight w:val="white"/>
          <w:lang w:val="en-US"/>
        </w:rPr>
        <w:t>"/&gt;</w:t>
      </w:r>
    </w:p>
    <w:p w14:paraId="5209D5DB" w14:textId="77777777" w:rsidR="0017605F"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FF0000"/>
          <w:highlight w:val="white"/>
          <w:lang w:val="en-US"/>
        </w:rPr>
      </w:pPr>
      <w:r w:rsidRPr="0017605F">
        <w:rPr>
          <w:rFonts w:ascii="Arial" w:hAnsi="Arial" w:cs="Arial"/>
          <w:color w:val="000000"/>
          <w:highlight w:val="white"/>
          <w:lang w:val="en-US"/>
        </w:rPr>
        <w:tab/>
      </w:r>
      <w:r w:rsidRPr="0017605F">
        <w:rPr>
          <w:rFonts w:ascii="Arial" w:hAnsi="Arial" w:cs="Arial"/>
          <w:color w:val="000000"/>
          <w:highlight w:val="white"/>
          <w:lang w:val="en-US"/>
        </w:rPr>
        <w:tab/>
      </w:r>
      <w:r w:rsidRPr="0017605F">
        <w:rPr>
          <w:rFonts w:ascii="Arial" w:hAnsi="Arial" w:cs="Arial"/>
          <w:color w:val="0000FF"/>
          <w:highlight w:val="white"/>
          <w:lang w:val="en-US"/>
        </w:rPr>
        <w:t>&lt;</w:t>
      </w:r>
      <w:r w:rsidRPr="0017605F">
        <w:rPr>
          <w:rFonts w:ascii="Arial" w:hAnsi="Arial" w:cs="Arial"/>
          <w:color w:val="800000"/>
          <w:highlight w:val="white"/>
          <w:lang w:val="en-US"/>
        </w:rPr>
        <w:t>value</w:t>
      </w:r>
      <w:r w:rsidRPr="0017605F">
        <w:rPr>
          <w:rFonts w:ascii="Arial" w:hAnsi="Arial" w:cs="Arial"/>
          <w:color w:val="FF0000"/>
          <w:highlight w:val="white"/>
          <w:lang w:val="en-US"/>
        </w:rPr>
        <w:t xml:space="preserve"> xsi:type</w:t>
      </w:r>
      <w:r w:rsidRPr="0017605F">
        <w:rPr>
          <w:rFonts w:ascii="Arial" w:hAnsi="Arial" w:cs="Arial"/>
          <w:color w:val="0000FF"/>
          <w:highlight w:val="white"/>
          <w:lang w:val="en-US"/>
        </w:rPr>
        <w:t>="</w:t>
      </w:r>
      <w:r w:rsidRPr="0017605F">
        <w:rPr>
          <w:rFonts w:ascii="Arial" w:hAnsi="Arial" w:cs="Arial"/>
          <w:color w:val="000000"/>
          <w:highlight w:val="white"/>
          <w:lang w:val="en-US"/>
        </w:rPr>
        <w:t>CD</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w:t>
      </w:r>
      <w:r w:rsidRPr="0017605F">
        <w:rPr>
          <w:rFonts w:ascii="Arial" w:hAnsi="Arial" w:cs="Arial"/>
          <w:color w:val="0000FF"/>
          <w:highlight w:val="white"/>
          <w:lang w:val="en-US"/>
        </w:rPr>
        <w:t>="</w:t>
      </w:r>
      <w:r w:rsidRPr="0017605F">
        <w:rPr>
          <w:rFonts w:ascii="Arial" w:hAnsi="Arial" w:cs="Arial"/>
          <w:color w:val="000000"/>
          <w:highlight w:val="white"/>
          <w:lang w:val="en-US"/>
        </w:rPr>
        <w:t>1216</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w:t>
      </w:r>
      <w:r w:rsidRPr="0017605F">
        <w:rPr>
          <w:rFonts w:ascii="Arial" w:hAnsi="Arial" w:cs="Arial"/>
          <w:color w:val="0000FF"/>
          <w:highlight w:val="white"/>
          <w:lang w:val="en-US"/>
        </w:rPr>
        <w:t>="</w:t>
      </w:r>
      <w:r w:rsidRPr="0017605F">
        <w:rPr>
          <w:rFonts w:ascii="Arial" w:hAnsi="Arial" w:cs="Arial"/>
          <w:color w:val="000000"/>
          <w:highlight w:val="white"/>
          <w:lang w:val="en-US"/>
        </w:rPr>
        <w:t>1.2.246.537.6.58.2008</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codeSystemName</w:t>
      </w:r>
      <w:r w:rsidRPr="0017605F">
        <w:rPr>
          <w:rFonts w:ascii="Arial" w:hAnsi="Arial" w:cs="Arial"/>
          <w:color w:val="0000FF"/>
          <w:highlight w:val="white"/>
          <w:lang w:val="en-US"/>
        </w:rPr>
        <w:t>="</w:t>
      </w:r>
      <w:r w:rsidRPr="0017605F">
        <w:rPr>
          <w:rFonts w:ascii="Arial" w:hAnsi="Arial" w:cs="Arial"/>
          <w:color w:val="000000"/>
          <w:highlight w:val="white"/>
          <w:lang w:val="en-US"/>
        </w:rPr>
        <w:t>SHTol</w:t>
      </w:r>
      <w:r w:rsidRPr="0017605F">
        <w:rPr>
          <w:rFonts w:ascii="Arial" w:hAnsi="Arial" w:cs="Arial"/>
          <w:color w:val="0000FF"/>
          <w:highlight w:val="white"/>
          <w:lang w:val="en-US"/>
        </w:rPr>
        <w:t>"</w:t>
      </w:r>
      <w:r w:rsidRPr="0017605F">
        <w:rPr>
          <w:rFonts w:ascii="Arial" w:hAnsi="Arial" w:cs="Arial"/>
          <w:color w:val="FF0000"/>
          <w:highlight w:val="white"/>
          <w:lang w:val="en-US"/>
        </w:rPr>
        <w:t xml:space="preserve"> </w:t>
      </w:r>
    </w:p>
    <w:p w14:paraId="5E5E1204" w14:textId="77777777" w:rsidR="003249D3" w:rsidRPr="0017605F" w:rsidRDefault="0017605F"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17605F">
        <w:rPr>
          <w:rFonts w:ascii="Arial" w:hAnsi="Arial" w:cs="Arial"/>
          <w:color w:val="FF0000"/>
          <w:highlight w:val="white"/>
          <w:lang w:val="en-US"/>
        </w:rPr>
        <w:tab/>
      </w:r>
      <w:r w:rsidRPr="0017605F">
        <w:rPr>
          <w:rFonts w:ascii="Arial" w:hAnsi="Arial" w:cs="Arial"/>
          <w:color w:val="FF0000"/>
          <w:highlight w:val="white"/>
          <w:lang w:val="en-US"/>
        </w:rPr>
        <w:tab/>
      </w:r>
      <w:r w:rsidRPr="0017605F">
        <w:rPr>
          <w:rFonts w:ascii="Arial" w:hAnsi="Arial" w:cs="Arial"/>
          <w:color w:val="FF0000"/>
          <w:highlight w:val="white"/>
          <w:lang w:val="en-US"/>
        </w:rPr>
        <w:tab/>
      </w:r>
      <w:r w:rsidRPr="0017605F">
        <w:rPr>
          <w:rFonts w:ascii="Arial" w:hAnsi="Arial" w:cs="Arial"/>
          <w:color w:val="FF0000"/>
          <w:highlight w:val="white"/>
          <w:lang w:val="en-US"/>
        </w:rPr>
        <w:tab/>
      </w:r>
      <w:r w:rsidR="003249D3" w:rsidRPr="0017605F">
        <w:rPr>
          <w:rFonts w:ascii="Arial" w:hAnsi="Arial" w:cs="Arial"/>
          <w:color w:val="FF0000"/>
          <w:highlight w:val="white"/>
          <w:lang w:val="en-US"/>
        </w:rPr>
        <w:t>displayName</w:t>
      </w:r>
      <w:r w:rsidR="003249D3" w:rsidRPr="0017605F">
        <w:rPr>
          <w:rFonts w:ascii="Arial" w:hAnsi="Arial" w:cs="Arial"/>
          <w:color w:val="0000FF"/>
          <w:highlight w:val="white"/>
          <w:lang w:val="en-US"/>
        </w:rPr>
        <w:t>="</w:t>
      </w:r>
      <w:r w:rsidRPr="0017605F">
        <w:rPr>
          <w:rFonts w:ascii="Arial" w:hAnsi="Arial" w:cs="Arial"/>
          <w:color w:val="000000"/>
          <w:highlight w:val="white"/>
          <w:lang w:val="en-US"/>
        </w:rPr>
        <w:t xml:space="preserve">Lääke </w:t>
      </w:r>
      <w:r w:rsidR="003249D3" w:rsidRPr="0017605F">
        <w:rPr>
          <w:rFonts w:ascii="Arial" w:hAnsi="Arial" w:cs="Arial"/>
          <w:color w:val="000000"/>
          <w:highlight w:val="white"/>
          <w:lang w:val="en-US"/>
        </w:rPr>
        <w:t>suun kautta</w:t>
      </w:r>
      <w:r w:rsidR="003249D3" w:rsidRPr="0017605F">
        <w:rPr>
          <w:rFonts w:ascii="Arial" w:hAnsi="Arial" w:cs="Arial"/>
          <w:color w:val="0000FF"/>
          <w:highlight w:val="white"/>
          <w:lang w:val="en-US"/>
        </w:rPr>
        <w:t>"/&gt;</w:t>
      </w:r>
    </w:p>
    <w:p w14:paraId="59E60D07"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00"/>
          <w:highlight w:val="white"/>
          <w:lang w:val="en-US"/>
        </w:rPr>
        <w:tab/>
      </w:r>
      <w:r w:rsidRPr="0017605F">
        <w:rPr>
          <w:rFonts w:ascii="Arial" w:hAnsi="Arial" w:cs="Arial"/>
          <w:color w:val="0000FF"/>
          <w:highlight w:val="white"/>
        </w:rPr>
        <w:t>&lt;/</w:t>
      </w:r>
      <w:r w:rsidRPr="0017605F">
        <w:rPr>
          <w:rFonts w:ascii="Arial" w:hAnsi="Arial" w:cs="Arial"/>
          <w:color w:val="800000"/>
          <w:highlight w:val="white"/>
        </w:rPr>
        <w:t>observation</w:t>
      </w:r>
      <w:r w:rsidRPr="0017605F">
        <w:rPr>
          <w:rFonts w:ascii="Arial" w:hAnsi="Arial" w:cs="Arial"/>
          <w:color w:val="0000FF"/>
          <w:highlight w:val="white"/>
        </w:rPr>
        <w:t>&gt;</w:t>
      </w:r>
    </w:p>
    <w:p w14:paraId="698E9CC2" w14:textId="77777777" w:rsidR="003249D3" w:rsidRPr="0017605F" w:rsidRDefault="003249D3" w:rsidP="001760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17605F">
        <w:rPr>
          <w:rFonts w:ascii="Arial" w:hAnsi="Arial" w:cs="Arial"/>
          <w:color w:val="0000FF"/>
          <w:highlight w:val="white"/>
        </w:rPr>
        <w:t>&lt;/</w:t>
      </w:r>
      <w:r w:rsidRPr="0017605F">
        <w:rPr>
          <w:rFonts w:ascii="Arial" w:hAnsi="Arial" w:cs="Arial"/>
          <w:color w:val="800000"/>
          <w:highlight w:val="white"/>
        </w:rPr>
        <w:t>component</w:t>
      </w:r>
      <w:r w:rsidRPr="0017605F">
        <w:rPr>
          <w:rFonts w:ascii="Arial" w:hAnsi="Arial" w:cs="Arial"/>
          <w:color w:val="0000FF"/>
          <w:highlight w:val="white"/>
        </w:rPr>
        <w:t>&gt;</w:t>
      </w:r>
    </w:p>
    <w:p w14:paraId="1F20A8CD" w14:textId="77777777" w:rsidR="003249D3" w:rsidRDefault="003249D3" w:rsidP="003249D3"/>
    <w:p w14:paraId="42F890A5" w14:textId="77777777" w:rsidR="003249D3" w:rsidRDefault="003249D3" w:rsidP="003249D3"/>
    <w:p w14:paraId="54D1F16B" w14:textId="77777777" w:rsidR="003249D3" w:rsidRDefault="003249D3" w:rsidP="003249D3"/>
    <w:p w14:paraId="152769CB" w14:textId="77777777" w:rsidR="003249D3" w:rsidRPr="003249D3" w:rsidRDefault="003249D3" w:rsidP="003249D3"/>
    <w:p w14:paraId="24125502" w14:textId="77777777" w:rsidR="00777B3F" w:rsidRPr="00777B3F" w:rsidRDefault="00383F84" w:rsidP="002F06A7">
      <w:pPr>
        <w:pStyle w:val="Otsikko2"/>
      </w:pPr>
      <w:bookmarkStart w:id="78" w:name="_Toc254091301"/>
      <w:r>
        <w:t>Esimerkki CDA R2 rakenteesta</w:t>
      </w:r>
      <w:bookmarkEnd w:id="78"/>
    </w:p>
    <w:p w14:paraId="6E53F368" w14:textId="77777777" w:rsidR="00777B3F" w:rsidRPr="00777B3F" w:rsidRDefault="00777B3F" w:rsidP="00777B3F"/>
    <w:p w14:paraId="25ADDA2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996463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structuredBody</w:t>
      </w:r>
      <w:r w:rsidRPr="005E3EE5">
        <w:rPr>
          <w:rFonts w:ascii="Arial" w:hAnsi="Arial" w:cs="Arial"/>
          <w:color w:val="0000FF"/>
          <w:highlight w:val="white"/>
          <w:lang w:val="en-US"/>
        </w:rPr>
        <w:t>&gt;</w:t>
      </w:r>
    </w:p>
    <w:p w14:paraId="351042C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BDDEEB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w:t>
      </w:r>
      <w:r w:rsidRPr="005E3EE5">
        <w:rPr>
          <w:rFonts w:ascii="Arial" w:hAnsi="Arial" w:cs="Arial"/>
          <w:color w:val="0000FF"/>
          <w:highlight w:val="white"/>
          <w:lang w:val="en-US"/>
        </w:rPr>
        <w:t>"&gt;</w:t>
      </w:r>
    </w:p>
    <w:p w14:paraId="1C1B749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w:t>
      </w:r>
      <w:r w:rsidRPr="005E3EE5">
        <w:rPr>
          <w:rFonts w:ascii="Arial" w:hAnsi="Arial" w:cs="Arial"/>
          <w:color w:val="0000FF"/>
          <w:highlight w:val="white"/>
          <w:lang w:val="en-US"/>
        </w:rPr>
        <w:t>"&gt;</w:t>
      </w:r>
    </w:p>
    <w:p w14:paraId="6455833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3F9819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LÄÄ</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4926272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57B8EF8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r w:rsidRPr="005E3EE5">
        <w:rPr>
          <w:rFonts w:ascii="Arial" w:hAnsi="Arial" w:cs="Arial"/>
          <w:color w:val="000000"/>
          <w:highlight w:val="white"/>
        </w:rPr>
        <w:t>Testi terveyskeskus</w:t>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p>
    <w:p w14:paraId="6CC9677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r w:rsidRPr="005E3EE5">
        <w:rPr>
          <w:rFonts w:ascii="Arial" w:hAnsi="Arial" w:cs="Arial"/>
          <w:color w:val="000000"/>
          <w:highlight w:val="white"/>
        </w:rPr>
        <w:t>Markka, Timo Apulaislääkäri</w:t>
      </w:r>
      <w:r w:rsidRPr="005E3EE5">
        <w:rPr>
          <w:rFonts w:ascii="Arial" w:hAnsi="Arial" w:cs="Arial"/>
          <w:color w:val="0000FF"/>
          <w:highlight w:val="white"/>
        </w:rPr>
        <w:t>&lt;/</w:t>
      </w:r>
      <w:r w:rsidRPr="005E3EE5">
        <w:rPr>
          <w:rFonts w:ascii="Arial" w:hAnsi="Arial" w:cs="Arial"/>
          <w:color w:val="800000"/>
          <w:highlight w:val="white"/>
        </w:rPr>
        <w:t>paragraph</w:t>
      </w:r>
      <w:r w:rsidRPr="005E3EE5">
        <w:rPr>
          <w:rFonts w:ascii="Arial" w:hAnsi="Arial" w:cs="Arial"/>
          <w:color w:val="0000FF"/>
          <w:highlight w:val="white"/>
        </w:rPr>
        <w:t>&gt;</w:t>
      </w:r>
    </w:p>
    <w:p w14:paraId="0592B87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paragraph</w:t>
      </w:r>
      <w:r w:rsidRPr="005E3EE5">
        <w:rPr>
          <w:rFonts w:ascii="Arial" w:hAnsi="Arial" w:cs="Arial"/>
          <w:color w:val="0000FF"/>
          <w:highlight w:val="white"/>
          <w:lang w:val="en-US"/>
        </w:rPr>
        <w:t>&gt;</w:t>
      </w:r>
      <w:r w:rsidRPr="005E3EE5">
        <w:rPr>
          <w:rFonts w:ascii="Arial" w:hAnsi="Arial" w:cs="Arial"/>
          <w:color w:val="000000"/>
          <w:highlight w:val="white"/>
          <w:lang w:val="en-US"/>
        </w:rPr>
        <w:t>24.04.2009 09:20:17</w:t>
      </w:r>
      <w:r w:rsidRPr="005E3EE5">
        <w:rPr>
          <w:rFonts w:ascii="Arial" w:hAnsi="Arial" w:cs="Arial"/>
          <w:color w:val="0000FF"/>
          <w:highlight w:val="white"/>
          <w:lang w:val="en-US"/>
        </w:rPr>
        <w:t>&lt;/</w:t>
      </w:r>
      <w:r w:rsidRPr="005E3EE5">
        <w:rPr>
          <w:rFonts w:ascii="Arial" w:hAnsi="Arial" w:cs="Arial"/>
          <w:color w:val="800000"/>
          <w:highlight w:val="white"/>
          <w:lang w:val="en-US"/>
        </w:rPr>
        <w:t>paragraph</w:t>
      </w:r>
      <w:r w:rsidRPr="005E3EE5">
        <w:rPr>
          <w:rFonts w:ascii="Arial" w:hAnsi="Arial" w:cs="Arial"/>
          <w:color w:val="0000FF"/>
          <w:highlight w:val="white"/>
          <w:lang w:val="en-US"/>
        </w:rPr>
        <w:t>&gt;</w:t>
      </w:r>
    </w:p>
    <w:p w14:paraId="68BA7EB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559C577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69D495B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PAT</w:t>
      </w:r>
      <w:r w:rsidRPr="005E3EE5">
        <w:rPr>
          <w:rFonts w:ascii="Arial" w:hAnsi="Arial" w:cs="Arial"/>
          <w:color w:val="0000FF"/>
          <w:highlight w:val="white"/>
          <w:lang w:val="en-US"/>
        </w:rPr>
        <w:t>"&gt;</w:t>
      </w:r>
    </w:p>
    <w:p w14:paraId="1B81A39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"/&gt;</w:t>
      </w:r>
    </w:p>
    <w:p w14:paraId="576DC49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0000FF"/>
          <w:highlight w:val="white"/>
          <w:lang w:val="en-US"/>
        </w:rPr>
        <w:t>&gt;</w:t>
      </w:r>
    </w:p>
    <w:p w14:paraId="291B2AB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1243B81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4AF9B72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functionCode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MER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1.2.246.537.5.40006.2003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merkinnän tekijä</w:t>
      </w:r>
      <w:r w:rsidRPr="005E3EE5">
        <w:rPr>
          <w:rFonts w:ascii="Arial" w:hAnsi="Arial" w:cs="Arial"/>
          <w:color w:val="0000FF"/>
          <w:highlight w:val="white"/>
          <w:lang w:val="en-US"/>
        </w:rPr>
        <w:t>"/&gt;</w:t>
      </w:r>
    </w:p>
    <w:p w14:paraId="68F5000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1A0E0B3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27D1298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00F23986">
        <w:rPr>
          <w:rFonts w:ascii="Arial" w:hAnsi="Arial" w:cs="Arial"/>
          <w:color w:val="000000"/>
          <w:highlight w:val="white"/>
          <w:lang w:val="en-US"/>
        </w:rPr>
        <w:t>111284-9</w:t>
      </w:r>
      <w:r w:rsidRPr="005E3EE5">
        <w:rPr>
          <w:rFonts w:ascii="Arial" w:hAnsi="Arial" w:cs="Arial"/>
          <w:color w:val="000000"/>
          <w:highlight w:val="white"/>
          <w:lang w:val="en-US"/>
        </w:rPr>
        <w:t>234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1E33E7A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4849EA6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1.2.246.10.1602257.10.1</w:t>
      </w:r>
      <w:r w:rsidRPr="005E3EE5">
        <w:rPr>
          <w:rFonts w:ascii="Arial" w:hAnsi="Arial" w:cs="Arial"/>
          <w:color w:val="0000FF"/>
          <w:highlight w:val="white"/>
          <w:lang w:val="en-US"/>
        </w:rPr>
        <w:t>"/&gt;</w:t>
      </w:r>
    </w:p>
    <w:p w14:paraId="56B3106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Testi terveyskeskus</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2E88C06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4F49A40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5726895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7C70B96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0B85B7F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functionCode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KIR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1.2.246.537.5.40006.2003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KIR</w:t>
      </w:r>
      <w:r w:rsidRPr="005E3EE5">
        <w:rPr>
          <w:rFonts w:ascii="Arial" w:hAnsi="Arial" w:cs="Arial"/>
          <w:color w:val="0000FF"/>
          <w:highlight w:val="white"/>
          <w:lang w:val="en-US"/>
        </w:rPr>
        <w:t>"/&gt;</w:t>
      </w:r>
    </w:p>
    <w:p w14:paraId="23EED82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1CE6C86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5CA1E8E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00F23986">
        <w:rPr>
          <w:rFonts w:ascii="Arial" w:hAnsi="Arial" w:cs="Arial"/>
          <w:color w:val="000000"/>
          <w:highlight w:val="white"/>
          <w:lang w:val="en-US"/>
        </w:rPr>
        <w:t>111284-9</w:t>
      </w:r>
      <w:r w:rsidRPr="005E3EE5">
        <w:rPr>
          <w:rFonts w:ascii="Arial" w:hAnsi="Arial" w:cs="Arial"/>
          <w:color w:val="000000"/>
          <w:highlight w:val="white"/>
          <w:lang w:val="en-US"/>
        </w:rPr>
        <w:t>234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4A710AE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6DBC656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6F8C368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114C5C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44F3B94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1.2.246.537.6.13.2006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Hoidon suunnittelu</w:t>
      </w:r>
      <w:r w:rsidRPr="005E3EE5">
        <w:rPr>
          <w:rFonts w:ascii="Arial" w:hAnsi="Arial" w:cs="Arial"/>
          <w:color w:val="0000FF"/>
          <w:highlight w:val="white"/>
          <w:lang w:val="en-US"/>
        </w:rPr>
        <w:t>"/&gt;</w:t>
      </w:r>
    </w:p>
    <w:p w14:paraId="5516F6B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Hoidon suunnittelu</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6D0386D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3B5A024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07168C4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1.2.246.537.6.14.2006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Lääkehoito</w:t>
      </w:r>
      <w:r w:rsidRPr="005E3EE5">
        <w:rPr>
          <w:rFonts w:ascii="Arial" w:hAnsi="Arial" w:cs="Arial"/>
          <w:color w:val="0000FF"/>
          <w:highlight w:val="white"/>
          <w:lang w:val="en-US"/>
        </w:rPr>
        <w:t>"&gt;</w:t>
      </w:r>
    </w:p>
    <w:p w14:paraId="0711416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3C063D8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r w:rsidRPr="005E3EE5">
        <w:rPr>
          <w:rFonts w:ascii="Arial" w:hAnsi="Arial" w:cs="Arial"/>
          <w:color w:val="000000"/>
          <w:highlight w:val="white"/>
          <w:lang w:val="en-US"/>
        </w:rPr>
        <w:t>Lääkehoito</w:t>
      </w:r>
      <w:r w:rsidRPr="005E3EE5">
        <w:rPr>
          <w:rFonts w:ascii="Arial" w:hAnsi="Arial" w:cs="Arial"/>
          <w:color w:val="0000FF"/>
          <w:highlight w:val="white"/>
          <w:lang w:val="en-US"/>
        </w:rPr>
        <w:t>&lt;/</w:t>
      </w:r>
      <w:r w:rsidRPr="005E3EE5">
        <w:rPr>
          <w:rFonts w:ascii="Arial" w:hAnsi="Arial" w:cs="Arial"/>
          <w:color w:val="800000"/>
          <w:highlight w:val="white"/>
          <w:lang w:val="en-US"/>
        </w:rPr>
        <w:t>title</w:t>
      </w:r>
      <w:r w:rsidRPr="005E3EE5">
        <w:rPr>
          <w:rFonts w:ascii="Arial" w:hAnsi="Arial" w:cs="Arial"/>
          <w:color w:val="0000FF"/>
          <w:highlight w:val="white"/>
          <w:lang w:val="en-US"/>
        </w:rPr>
        <w:t>&gt;</w:t>
      </w:r>
    </w:p>
    <w:p w14:paraId="5672E6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OID1.2.246.10.1602257.14.2009.145.1.1.4</w:t>
      </w:r>
      <w:r w:rsidRPr="005E3EE5">
        <w:rPr>
          <w:rFonts w:ascii="Arial" w:hAnsi="Arial" w:cs="Arial"/>
          <w:color w:val="0000FF"/>
          <w:highlight w:val="white"/>
          <w:lang w:val="en-US"/>
        </w:rPr>
        <w:t>"&gt;</w:t>
      </w:r>
    </w:p>
    <w:p w14:paraId="11108EE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OID1.2.246.10.1602257.14.2009.145.1.1.5</w:t>
      </w:r>
      <w:r w:rsidRPr="005E3EE5">
        <w:rPr>
          <w:rFonts w:ascii="Arial" w:hAnsi="Arial" w:cs="Arial"/>
          <w:color w:val="0000FF"/>
          <w:highlight w:val="white"/>
          <w:lang w:val="en-US"/>
        </w:rPr>
        <w:t>"&gt;</w:t>
      </w:r>
    </w:p>
    <w:p w14:paraId="4347C24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FF0000"/>
          <w:highlight w:val="white"/>
          <w:lang w:val="en-US"/>
        </w:rPr>
        <w:t xml:space="preserve"> ID</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OID1.2.246.10.1602257.14.2009.145.1.1.6</w:t>
      </w:r>
      <w:r w:rsidRPr="005E3EE5">
        <w:rPr>
          <w:rFonts w:ascii="Arial" w:hAnsi="Arial" w:cs="Arial"/>
          <w:color w:val="0000FF"/>
          <w:highlight w:val="white"/>
          <w:lang w:val="en-US"/>
        </w:rPr>
        <w:t>"&gt;</w:t>
      </w:r>
    </w:p>
    <w:p w14:paraId="32F4459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rPr>
        <w:t>DIAPAM 10 mg tabletti, diatsepaami, 21 fol, 1 tabletti tarvittaessa 3 kertaa vuorokaudessa., Ahdistuneisuuden hoito</w:t>
      </w:r>
    </w:p>
    <w:p w14:paraId="601F06C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0000FF"/>
          <w:highlight w:val="white"/>
          <w:lang w:val="en-US"/>
        </w:rPr>
        <w:t>&gt;</w:t>
      </w:r>
    </w:p>
    <w:p w14:paraId="2154C8D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content</w:t>
      </w:r>
      <w:r w:rsidRPr="005E3EE5">
        <w:rPr>
          <w:rFonts w:ascii="Arial" w:hAnsi="Arial" w:cs="Arial"/>
          <w:color w:val="0000FF"/>
          <w:highlight w:val="white"/>
          <w:lang w:val="en-US"/>
        </w:rPr>
        <w:t>&gt;</w:t>
      </w:r>
    </w:p>
    <w:p w14:paraId="4CAA3FF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3A65C33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w:t>
      </w:r>
      <w:r w:rsidRPr="005E3EE5">
        <w:rPr>
          <w:rFonts w:ascii="Arial" w:hAnsi="Arial" w:cs="Arial"/>
          <w:color w:val="0000FF"/>
          <w:highlight w:val="white"/>
          <w:lang w:val="en-US"/>
        </w:rPr>
        <w:t>&gt;</w:t>
      </w:r>
    </w:p>
    <w:p w14:paraId="6CFF344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585681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templateId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1.2.246.537.6.12.2002.126.136</w:t>
      </w:r>
      <w:r w:rsidRPr="005E3EE5">
        <w:rPr>
          <w:rFonts w:ascii="Arial" w:hAnsi="Arial" w:cs="Arial"/>
          <w:color w:val="0000FF"/>
          <w:highlight w:val="white"/>
          <w:lang w:val="en-US"/>
        </w:rPr>
        <w:t>"/&gt;</w:t>
      </w:r>
    </w:p>
    <w:p w14:paraId="39F68A7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1.2.246.10.1602257.14.2009.145.1.1.7</w:t>
      </w:r>
      <w:r w:rsidRPr="005E3EE5">
        <w:rPr>
          <w:rFonts w:ascii="Arial" w:hAnsi="Arial" w:cs="Arial"/>
          <w:color w:val="0000FF"/>
          <w:highlight w:val="white"/>
          <w:lang w:val="en-US"/>
        </w:rPr>
        <w:t>"/&gt;</w:t>
      </w:r>
    </w:p>
    <w:p w14:paraId="422B418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107E0F1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F15DB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4A1A14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1.2.246.10.1602257.14.2009.145.1.1.8</w:t>
      </w:r>
      <w:r w:rsidRPr="005E3EE5">
        <w:rPr>
          <w:rFonts w:ascii="Arial" w:hAnsi="Arial" w:cs="Arial"/>
          <w:color w:val="0000FF"/>
          <w:highlight w:val="white"/>
          <w:lang w:val="en-US"/>
        </w:rPr>
        <w:t>"/&gt;</w:t>
      </w:r>
    </w:p>
    <w:p w14:paraId="17B6014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145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Linkki näyttömuotoon</w:t>
      </w:r>
      <w:r w:rsidRPr="005E3EE5">
        <w:rPr>
          <w:rFonts w:ascii="Arial" w:hAnsi="Arial" w:cs="Arial"/>
          <w:color w:val="0000FF"/>
          <w:highlight w:val="white"/>
          <w:lang w:val="en-US"/>
        </w:rPr>
        <w:t>"/&gt;</w:t>
      </w:r>
    </w:p>
    <w:p w14:paraId="3C5B053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FF0000"/>
          <w:highlight w:val="white"/>
          <w:lang w:val="en-US"/>
        </w:rPr>
        <w:t xml:space="preserve"> mediaType</w:t>
      </w:r>
      <w:r w:rsidRPr="005E3EE5">
        <w:rPr>
          <w:rFonts w:ascii="Arial" w:hAnsi="Arial" w:cs="Arial"/>
          <w:color w:val="0000FF"/>
          <w:highlight w:val="white"/>
          <w:lang w:val="en-US"/>
        </w:rPr>
        <w:t>="</w:t>
      </w:r>
      <w:r w:rsidRPr="005E3EE5">
        <w:rPr>
          <w:rFonts w:ascii="Arial" w:hAnsi="Arial" w:cs="Arial"/>
          <w:color w:val="000000"/>
          <w:highlight w:val="white"/>
          <w:lang w:val="en-US"/>
        </w:rPr>
        <w:t>text/xml</w:t>
      </w:r>
      <w:r w:rsidRPr="005E3EE5">
        <w:rPr>
          <w:rFonts w:ascii="Arial" w:hAnsi="Arial" w:cs="Arial"/>
          <w:color w:val="0000FF"/>
          <w:highlight w:val="white"/>
          <w:lang w:val="en-US"/>
        </w:rPr>
        <w:t>"&gt;</w:t>
      </w:r>
    </w:p>
    <w:p w14:paraId="0AE4BAD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#OID1.2.246.10.1602257.14.2009.145.1.1.5</w:t>
      </w:r>
      <w:r w:rsidRPr="005E3EE5">
        <w:rPr>
          <w:rFonts w:ascii="Arial" w:hAnsi="Arial" w:cs="Arial"/>
          <w:color w:val="0000FF"/>
          <w:highlight w:val="white"/>
          <w:lang w:val="en-US"/>
        </w:rPr>
        <w:t>"/&gt;</w:t>
      </w:r>
    </w:p>
    <w:p w14:paraId="03E0C77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6150CF4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742D000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D67FF6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9BF4A5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5A93158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templateId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1.2.246.537.6.12.2002.126.83</w:t>
      </w:r>
      <w:r w:rsidRPr="005E3EE5">
        <w:rPr>
          <w:rFonts w:ascii="Arial" w:hAnsi="Arial" w:cs="Arial"/>
          <w:color w:val="0000FF"/>
          <w:highlight w:val="white"/>
        </w:rPr>
        <w:t>"/&gt;</w:t>
      </w:r>
    </w:p>
    <w:p w14:paraId="57AD27B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1.2.246.10.1602257.14.2009.145.1.1.9</w:t>
      </w:r>
      <w:r w:rsidRPr="005E3EE5">
        <w:rPr>
          <w:rFonts w:ascii="Arial" w:hAnsi="Arial" w:cs="Arial"/>
          <w:color w:val="0000FF"/>
          <w:highlight w:val="white"/>
        </w:rPr>
        <w:t>"/&gt;</w:t>
      </w:r>
    </w:p>
    <w:p w14:paraId="28DA861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83</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Lääkevalmisteen ja pakkauksen tiedot</w:t>
      </w:r>
      <w:r w:rsidRPr="005E3EE5">
        <w:rPr>
          <w:rFonts w:ascii="Arial" w:hAnsi="Arial" w:cs="Arial"/>
          <w:color w:val="0000FF"/>
          <w:highlight w:val="white"/>
        </w:rPr>
        <w:t>"/&gt;</w:t>
      </w:r>
    </w:p>
    <w:p w14:paraId="62578AB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5372085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8B7CF3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E9585B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IVL_TS</w:t>
      </w:r>
      <w:r w:rsidRPr="005E3EE5">
        <w:rPr>
          <w:rFonts w:ascii="Arial" w:hAnsi="Arial" w:cs="Arial"/>
          <w:color w:val="0000FF"/>
          <w:highlight w:val="white"/>
          <w:lang w:val="en-US"/>
        </w:rPr>
        <w:t>"&gt;</w:t>
      </w:r>
    </w:p>
    <w:p w14:paraId="6937864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low</w:t>
      </w:r>
      <w:r w:rsidRPr="005E3EE5">
        <w:rPr>
          <w:rFonts w:ascii="Arial" w:hAnsi="Arial" w:cs="Arial"/>
          <w:color w:val="FF0000"/>
          <w:highlight w:val="white"/>
          <w:lang w:val="en-US"/>
        </w:rPr>
        <w:t xml:space="preserve"> inclusive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122873D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high</w:t>
      </w:r>
      <w:r w:rsidRPr="005E3EE5">
        <w:rPr>
          <w:rFonts w:ascii="Arial" w:hAnsi="Arial" w:cs="Arial"/>
          <w:color w:val="FF0000"/>
          <w:highlight w:val="white"/>
          <w:lang w:val="en-US"/>
        </w:rPr>
        <w:t xml:space="preserve"> inclusive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20090924</w:t>
      </w:r>
      <w:r w:rsidRPr="005E3EE5">
        <w:rPr>
          <w:rFonts w:ascii="Arial" w:hAnsi="Arial" w:cs="Arial"/>
          <w:color w:val="0000FF"/>
          <w:highlight w:val="white"/>
          <w:lang w:val="en-US"/>
        </w:rPr>
        <w:t>"/&gt;</w:t>
      </w:r>
    </w:p>
    <w:p w14:paraId="34F0011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7666222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NA</w:t>
      </w:r>
      <w:r w:rsidRPr="005E3EE5">
        <w:rPr>
          <w:rFonts w:ascii="Arial" w:hAnsi="Arial" w:cs="Arial"/>
          <w:color w:val="0000FF"/>
          <w:highlight w:val="white"/>
          <w:lang w:val="en-US"/>
        </w:rPr>
        <w:t>"&gt;</w:t>
      </w:r>
    </w:p>
    <w:p w14:paraId="4739DDE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1201F02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10 mg</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6F670C3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5F4B8F9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70D05AF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043E77A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6B81AEF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69221D6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N05BA01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1.2.246.537.6.32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Lääkelaitos - ATC Luokitus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Diatsepaami</w:t>
      </w:r>
      <w:r w:rsidRPr="005E3EE5">
        <w:rPr>
          <w:rFonts w:ascii="Arial" w:hAnsi="Arial" w:cs="Arial"/>
          <w:color w:val="0000FF"/>
          <w:highlight w:val="white"/>
          <w:lang w:val="en-US"/>
        </w:rPr>
        <w:t>"&gt;</w:t>
      </w:r>
    </w:p>
    <w:p w14:paraId="5CCE28E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6C04A3E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09118BC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012CDCB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311C168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1D98D57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supply</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SPLY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0B412F5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1.2.246.537.5.40100.2006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Määrätyn määrän esittämistapa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Kokonaismäärä</w:t>
      </w:r>
      <w:r w:rsidRPr="005E3EE5">
        <w:rPr>
          <w:rFonts w:ascii="Arial" w:hAnsi="Arial" w:cs="Arial"/>
          <w:color w:val="0000FF"/>
          <w:highlight w:val="white"/>
        </w:rPr>
        <w:t>"/&gt;</w:t>
      </w:r>
    </w:p>
    <w:p w14:paraId="5EC1481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independentInd</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false</w:t>
      </w:r>
      <w:r w:rsidRPr="005E3EE5">
        <w:rPr>
          <w:rFonts w:ascii="Arial" w:hAnsi="Arial" w:cs="Arial"/>
          <w:color w:val="0000FF"/>
          <w:highlight w:val="white"/>
          <w:lang w:val="en-US"/>
        </w:rPr>
        <w:t>"/&gt;</w:t>
      </w:r>
    </w:p>
    <w:p w14:paraId="37F8C1F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quantity</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fol</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21</w:t>
      </w:r>
      <w:r w:rsidRPr="005E3EE5">
        <w:rPr>
          <w:rFonts w:ascii="Arial" w:hAnsi="Arial" w:cs="Arial"/>
          <w:color w:val="0000FF"/>
          <w:highlight w:val="white"/>
          <w:lang w:val="en-US"/>
        </w:rPr>
        <w:t>"/&gt;</w:t>
      </w:r>
    </w:p>
    <w:p w14:paraId="5D35E3B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SBJ</w:t>
      </w:r>
      <w:r w:rsidRPr="005E3EE5">
        <w:rPr>
          <w:rFonts w:ascii="Arial" w:hAnsi="Arial" w:cs="Arial"/>
          <w:color w:val="0000FF"/>
          <w:highlight w:val="white"/>
          <w:lang w:val="en-US"/>
        </w:rPr>
        <w:t>"&gt;</w:t>
      </w:r>
    </w:p>
    <w:p w14:paraId="776DCC2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PAT</w:t>
      </w:r>
      <w:r w:rsidRPr="005E3EE5">
        <w:rPr>
          <w:rFonts w:ascii="Arial" w:hAnsi="Arial" w:cs="Arial"/>
          <w:color w:val="0000FF"/>
          <w:highlight w:val="white"/>
          <w:lang w:val="en-US"/>
        </w:rPr>
        <w:t>"&gt;</w:t>
      </w:r>
    </w:p>
    <w:p w14:paraId="4A3DEAD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030875-999Y</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1.2.246.21</w:t>
      </w:r>
      <w:r w:rsidRPr="005E3EE5">
        <w:rPr>
          <w:rFonts w:ascii="Arial" w:hAnsi="Arial" w:cs="Arial"/>
          <w:color w:val="0000FF"/>
          <w:highlight w:val="white"/>
          <w:lang w:val="en-US"/>
        </w:rPr>
        <w:t>"/&gt;</w:t>
      </w:r>
    </w:p>
    <w:p w14:paraId="4467A29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PSN</w:t>
      </w:r>
      <w:r w:rsidRPr="005E3EE5">
        <w:rPr>
          <w:rFonts w:ascii="Arial" w:hAnsi="Arial" w:cs="Arial"/>
          <w:color w:val="0000FF"/>
          <w:highlight w:val="white"/>
          <w:lang w:val="en-US"/>
        </w:rPr>
        <w:t>"&gt;</w:t>
      </w:r>
    </w:p>
    <w:p w14:paraId="56D6065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6BBE6FB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r w:rsidRPr="005E3EE5">
        <w:rPr>
          <w:rFonts w:ascii="Arial" w:hAnsi="Arial" w:cs="Arial"/>
          <w:color w:val="000000"/>
          <w:highlight w:val="white"/>
          <w:lang w:val="en-US"/>
        </w:rPr>
        <w:t>Pekka</w:t>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p>
    <w:p w14:paraId="03D0316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r w:rsidRPr="005E3EE5">
        <w:rPr>
          <w:rFonts w:ascii="Arial" w:hAnsi="Arial" w:cs="Arial"/>
          <w:color w:val="000000"/>
          <w:highlight w:val="white"/>
          <w:lang w:val="en-US"/>
        </w:rPr>
        <w:t>Potilas</w:t>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p>
    <w:p w14:paraId="6503C3D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5C7CC1E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birthTime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19750803</w:t>
      </w:r>
      <w:r w:rsidRPr="005E3EE5">
        <w:rPr>
          <w:rFonts w:ascii="Arial" w:hAnsi="Arial" w:cs="Arial"/>
          <w:color w:val="0000FF"/>
          <w:highlight w:val="white"/>
          <w:lang w:val="en-US"/>
        </w:rPr>
        <w:t>"/&gt;</w:t>
      </w:r>
    </w:p>
    <w:p w14:paraId="3927C0F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45229BD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relatedSubject</w:t>
      </w:r>
      <w:r w:rsidRPr="005E3EE5">
        <w:rPr>
          <w:rFonts w:ascii="Arial" w:hAnsi="Arial" w:cs="Arial"/>
          <w:color w:val="0000FF"/>
          <w:highlight w:val="white"/>
          <w:lang w:val="en-US"/>
        </w:rPr>
        <w:t>&gt;</w:t>
      </w:r>
    </w:p>
    <w:p w14:paraId="5BC19EA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subject</w:t>
      </w:r>
      <w:r w:rsidRPr="005E3EE5">
        <w:rPr>
          <w:rFonts w:ascii="Arial" w:hAnsi="Arial" w:cs="Arial"/>
          <w:color w:val="0000FF"/>
          <w:highlight w:val="white"/>
          <w:lang w:val="en-US"/>
        </w:rPr>
        <w:t>&gt;</w:t>
      </w:r>
    </w:p>
    <w:p w14:paraId="2DF18B0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product</w:t>
      </w:r>
      <w:r w:rsidRPr="005E3EE5">
        <w:rPr>
          <w:rFonts w:ascii="Arial" w:hAnsi="Arial" w:cs="Arial"/>
          <w:color w:val="0000FF"/>
          <w:highlight w:val="white"/>
          <w:lang w:val="en-US"/>
        </w:rPr>
        <w:t>&gt;</w:t>
      </w:r>
    </w:p>
    <w:p w14:paraId="266F2AC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11C9576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742B0A5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469452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VNR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DIAPAM</w:t>
      </w:r>
      <w:r w:rsidRPr="005E3EE5">
        <w:rPr>
          <w:rFonts w:ascii="Arial" w:hAnsi="Arial" w:cs="Arial"/>
          <w:color w:val="0000FF"/>
          <w:highlight w:val="white"/>
          <w:lang w:val="en-US"/>
        </w:rPr>
        <w:t>"&gt;</w:t>
      </w:r>
    </w:p>
    <w:p w14:paraId="3237C7F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20FE9F4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633227A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94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Lääketietokannan mukainen laji</w:t>
      </w:r>
      <w:r w:rsidRPr="005E3EE5">
        <w:rPr>
          <w:rFonts w:ascii="Arial" w:hAnsi="Arial" w:cs="Arial"/>
          <w:color w:val="0000FF"/>
          <w:highlight w:val="white"/>
          <w:lang w:val="en-US"/>
        </w:rPr>
        <w:t>"/&gt;</w:t>
      </w:r>
    </w:p>
    <w:p w14:paraId="162769D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1.2.246.537.5.40126.2006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Lääketietokannasta saatava valmisteen laji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w:t>
      </w:r>
      <w:r w:rsidRPr="005E3EE5">
        <w:rPr>
          <w:rFonts w:ascii="Arial" w:hAnsi="Arial" w:cs="Arial"/>
          <w:color w:val="0000FF"/>
          <w:highlight w:val="white"/>
          <w:lang w:val="en-US"/>
        </w:rPr>
        <w:t>"/&gt;</w:t>
      </w:r>
    </w:p>
    <w:p w14:paraId="011322F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5631EF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54CCEF9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0000FF"/>
          <w:highlight w:val="white"/>
          <w:lang w:val="en-US"/>
        </w:rPr>
        <w:t>&gt;</w:t>
      </w:r>
    </w:p>
    <w:p w14:paraId="550F8F0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50EDE07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50C943E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product</w:t>
      </w:r>
      <w:r w:rsidRPr="005E3EE5">
        <w:rPr>
          <w:rFonts w:ascii="Arial" w:hAnsi="Arial" w:cs="Arial"/>
          <w:color w:val="0000FF"/>
          <w:highlight w:val="white"/>
          <w:lang w:val="en-US"/>
        </w:rPr>
        <w:t>&gt;</w:t>
      </w:r>
    </w:p>
    <w:p w14:paraId="543E7C0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7C2948E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time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20090424092017</w:t>
      </w:r>
      <w:r w:rsidRPr="005E3EE5">
        <w:rPr>
          <w:rFonts w:ascii="Arial" w:hAnsi="Arial" w:cs="Arial"/>
          <w:color w:val="0000FF"/>
          <w:highlight w:val="white"/>
          <w:lang w:val="en-US"/>
        </w:rPr>
        <w:t>"/&gt;</w:t>
      </w:r>
    </w:p>
    <w:p w14:paraId="56DF75E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55BAF59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extension</w:t>
      </w:r>
      <w:r w:rsidRPr="005E3EE5">
        <w:rPr>
          <w:rFonts w:ascii="Arial" w:hAnsi="Arial" w:cs="Arial"/>
          <w:color w:val="0000FF"/>
          <w:highlight w:val="white"/>
          <w:lang w:val="en-US"/>
        </w:rPr>
        <w:t>="</w:t>
      </w:r>
      <w:r w:rsidRPr="005E3EE5">
        <w:rPr>
          <w:rFonts w:ascii="Arial" w:hAnsi="Arial" w:cs="Arial"/>
          <w:color w:val="000000"/>
          <w:highlight w:val="white"/>
          <w:lang w:val="en-US"/>
        </w:rPr>
        <w:t>123455</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1.2.246.537.25</w:t>
      </w:r>
      <w:r w:rsidRPr="005E3EE5">
        <w:rPr>
          <w:rFonts w:ascii="Arial" w:hAnsi="Arial" w:cs="Arial"/>
          <w:color w:val="0000FF"/>
          <w:highlight w:val="white"/>
          <w:lang w:val="en-US"/>
        </w:rPr>
        <w:t>"/&gt;</w:t>
      </w:r>
    </w:p>
    <w:p w14:paraId="006D419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10G</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1.2.246.537.6.24.2003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Terveydenhuollon erikoisalat</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Gastroenterologia</w:t>
      </w:r>
      <w:r w:rsidRPr="005E3EE5">
        <w:rPr>
          <w:rFonts w:ascii="Arial" w:hAnsi="Arial" w:cs="Arial"/>
          <w:color w:val="0000FF"/>
          <w:highlight w:val="white"/>
          <w:lang w:val="en-US"/>
        </w:rPr>
        <w:t>"&gt;</w:t>
      </w:r>
    </w:p>
    <w:p w14:paraId="7A79B7C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p>
    <w:p w14:paraId="2A8C7EE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6AEC291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1.2.246.537.6.12.999.2003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Virkanimike</w:t>
      </w:r>
      <w:r w:rsidRPr="005E3EE5">
        <w:rPr>
          <w:rFonts w:ascii="Arial" w:hAnsi="Arial" w:cs="Arial"/>
          <w:color w:val="0000FF"/>
          <w:highlight w:val="white"/>
          <w:lang w:val="en-US"/>
        </w:rPr>
        <w:t>"/&gt;</w:t>
      </w:r>
    </w:p>
    <w:p w14:paraId="00F26AA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6EF1200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Apulaislääkäri</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3366138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6E07A11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35BAFB8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614FD7F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1.2.246.537.6.12.999.2003</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Oppiarvo</w:t>
      </w:r>
      <w:r w:rsidRPr="005E3EE5">
        <w:rPr>
          <w:rFonts w:ascii="Arial" w:hAnsi="Arial" w:cs="Arial"/>
          <w:color w:val="0000FF"/>
          <w:highlight w:val="white"/>
          <w:lang w:val="en-US"/>
        </w:rPr>
        <w:t>"/&gt;</w:t>
      </w:r>
    </w:p>
    <w:p w14:paraId="4F1DC10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438210C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r w:rsidRPr="005E3EE5">
        <w:rPr>
          <w:rFonts w:ascii="Arial" w:hAnsi="Arial" w:cs="Arial"/>
          <w:color w:val="000000"/>
          <w:highlight w:val="white"/>
          <w:lang w:val="en-US"/>
        </w:rPr>
        <w:t>Lääketieteen lisenssiaatti</w:t>
      </w:r>
      <w:r w:rsidRPr="005E3EE5">
        <w:rPr>
          <w:rFonts w:ascii="Arial" w:hAnsi="Arial" w:cs="Arial"/>
          <w:color w:val="0000FF"/>
          <w:highlight w:val="white"/>
          <w:lang w:val="en-US"/>
        </w:rPr>
        <w:t>&lt;/</w:t>
      </w:r>
      <w:r w:rsidRPr="005E3EE5">
        <w:rPr>
          <w:rFonts w:ascii="Arial" w:hAnsi="Arial" w:cs="Arial"/>
          <w:color w:val="800000"/>
          <w:highlight w:val="white"/>
          <w:lang w:val="en-US"/>
        </w:rPr>
        <w:t>originalText</w:t>
      </w:r>
      <w:r w:rsidRPr="005E3EE5">
        <w:rPr>
          <w:rFonts w:ascii="Arial" w:hAnsi="Arial" w:cs="Arial"/>
          <w:color w:val="0000FF"/>
          <w:highlight w:val="white"/>
          <w:lang w:val="en-US"/>
        </w:rPr>
        <w:t>&gt;</w:t>
      </w:r>
    </w:p>
    <w:p w14:paraId="6FC9FB0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32B034D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qualifier</w:t>
      </w:r>
      <w:r w:rsidRPr="005E3EE5">
        <w:rPr>
          <w:rFonts w:ascii="Arial" w:hAnsi="Arial" w:cs="Arial"/>
          <w:color w:val="0000FF"/>
          <w:highlight w:val="white"/>
          <w:lang w:val="en-US"/>
        </w:rPr>
        <w:t>&gt;</w:t>
      </w:r>
    </w:p>
    <w:p w14:paraId="2CE86C08"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8080"/>
          <w:highlight w:val="white"/>
        </w:rPr>
        <w:t xml:space="preserve"> versio 2.6 mukainen lisäys </w:t>
      </w:r>
      <w:r w:rsidRPr="00AB5F97">
        <w:rPr>
          <w:rFonts w:ascii="Arial" w:hAnsi="Arial" w:cs="Arial"/>
          <w:color w:val="0000FF"/>
          <w:highlight w:val="white"/>
        </w:rPr>
        <w:t>--&gt;</w:t>
      </w:r>
    </w:p>
    <w:p w14:paraId="6B854AC4"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0000"/>
          <w:highlight w:val="white"/>
        </w:rPr>
        <w:t>qualifier</w:t>
      </w:r>
      <w:r w:rsidRPr="00AB5F97">
        <w:rPr>
          <w:rFonts w:ascii="Arial" w:hAnsi="Arial" w:cs="Arial"/>
          <w:color w:val="0000FF"/>
          <w:highlight w:val="white"/>
        </w:rPr>
        <w:t>&gt;</w:t>
      </w:r>
    </w:p>
    <w:p w14:paraId="73923590"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rPr>
        <w:t>&lt;</w:t>
      </w:r>
      <w:r w:rsidRPr="00AB5F97">
        <w:rPr>
          <w:rFonts w:ascii="Arial" w:hAnsi="Arial" w:cs="Arial"/>
          <w:color w:val="800000"/>
          <w:highlight w:val="white"/>
        </w:rPr>
        <w:t>name</w:t>
      </w:r>
      <w:r w:rsidRPr="00AB5F97">
        <w:rPr>
          <w:rFonts w:ascii="Arial" w:hAnsi="Arial" w:cs="Arial"/>
          <w:color w:val="FF0000"/>
          <w:highlight w:val="white"/>
        </w:rPr>
        <w:t xml:space="preserve"> code</w:t>
      </w:r>
      <w:r w:rsidRPr="00AB5F97">
        <w:rPr>
          <w:rFonts w:ascii="Arial" w:hAnsi="Arial" w:cs="Arial"/>
          <w:color w:val="0000FF"/>
          <w:highlight w:val="white"/>
        </w:rPr>
        <w:t>="</w:t>
      </w:r>
      <w:r w:rsidRPr="00AB5F97">
        <w:rPr>
          <w:rFonts w:ascii="Arial" w:hAnsi="Arial" w:cs="Arial"/>
          <w:color w:val="000000"/>
          <w:highlight w:val="white"/>
        </w:rPr>
        <w:t>150</w:t>
      </w:r>
      <w:r w:rsidRPr="00AB5F97">
        <w:rPr>
          <w:rFonts w:ascii="Arial" w:hAnsi="Arial" w:cs="Arial"/>
          <w:color w:val="0000FF"/>
          <w:highlight w:val="white"/>
        </w:rPr>
        <w:t>"</w:t>
      </w:r>
      <w:r w:rsidRPr="00AB5F97">
        <w:rPr>
          <w:rFonts w:ascii="Arial" w:hAnsi="Arial" w:cs="Arial"/>
          <w:color w:val="FF0000"/>
          <w:highlight w:val="white"/>
        </w:rPr>
        <w:t xml:space="preserve"> codeSystem</w:t>
      </w:r>
      <w:r w:rsidRPr="00AB5F97">
        <w:rPr>
          <w:rFonts w:ascii="Arial" w:hAnsi="Arial" w:cs="Arial"/>
          <w:color w:val="0000FF"/>
          <w:highlight w:val="white"/>
        </w:rPr>
        <w:t>="</w:t>
      </w:r>
      <w:r w:rsidRPr="00AB5F97">
        <w:rPr>
          <w:rFonts w:ascii="Arial" w:hAnsi="Arial" w:cs="Arial"/>
          <w:color w:val="000000"/>
          <w:highlight w:val="white"/>
        </w:rPr>
        <w:t>1.2.246.537.6.12.2002.126</w:t>
      </w:r>
      <w:r w:rsidRPr="00AB5F97">
        <w:rPr>
          <w:rFonts w:ascii="Arial" w:hAnsi="Arial" w:cs="Arial"/>
          <w:color w:val="0000FF"/>
          <w:highlight w:val="white"/>
        </w:rPr>
        <w:t>"</w:t>
      </w:r>
      <w:r w:rsidRPr="00AB5F97">
        <w:rPr>
          <w:rFonts w:ascii="Arial" w:hAnsi="Arial" w:cs="Arial"/>
          <w:color w:val="FF0000"/>
          <w:highlight w:val="white"/>
        </w:rPr>
        <w:t xml:space="preserve"> </w:t>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Pr>
          <w:rFonts w:ascii="Arial" w:hAnsi="Arial" w:cs="Arial"/>
          <w:color w:val="FF0000"/>
          <w:highlight w:val="white"/>
        </w:rPr>
        <w:tab/>
      </w:r>
      <w:r w:rsidRPr="00AB5F97">
        <w:rPr>
          <w:rFonts w:ascii="Arial" w:hAnsi="Arial" w:cs="Arial"/>
          <w:color w:val="FF0000"/>
          <w:highlight w:val="white"/>
        </w:rPr>
        <w:t>codeSystemName</w:t>
      </w:r>
      <w:r w:rsidRPr="00AB5F97">
        <w:rPr>
          <w:rFonts w:ascii="Arial" w:hAnsi="Arial" w:cs="Arial"/>
          <w:color w:val="0000FF"/>
          <w:highlight w:val="white"/>
        </w:rPr>
        <w:t>="</w:t>
      </w:r>
      <w:r w:rsidRPr="00AB5F97">
        <w:rPr>
          <w:rFonts w:ascii="Arial" w:hAnsi="Arial" w:cs="Arial"/>
          <w:color w:val="000000"/>
          <w:highlight w:val="white"/>
        </w:rPr>
        <w:t>Lääkityslista</w:t>
      </w:r>
      <w:r w:rsidRPr="00AB5F97">
        <w:rPr>
          <w:rFonts w:ascii="Arial" w:hAnsi="Arial" w:cs="Arial"/>
          <w:color w:val="0000FF"/>
          <w:highlight w:val="white"/>
        </w:rPr>
        <w:t>"</w:t>
      </w:r>
      <w:r w:rsidRPr="00AB5F97">
        <w:rPr>
          <w:rFonts w:ascii="Arial" w:hAnsi="Arial" w:cs="Arial"/>
          <w:color w:val="FF0000"/>
          <w:highlight w:val="white"/>
        </w:rPr>
        <w:t xml:space="preserve"> displayName</w:t>
      </w:r>
      <w:r w:rsidRPr="00AB5F97">
        <w:rPr>
          <w:rFonts w:ascii="Arial" w:hAnsi="Arial" w:cs="Arial"/>
          <w:color w:val="0000FF"/>
          <w:highlight w:val="white"/>
        </w:rPr>
        <w:t>="</w:t>
      </w:r>
      <w:r w:rsidRPr="00AB5F97">
        <w:rPr>
          <w:rFonts w:ascii="Arial" w:hAnsi="Arial" w:cs="Arial"/>
          <w:color w:val="000000"/>
          <w:highlight w:val="white"/>
        </w:rPr>
        <w:t>Suorittajan rooli</w:t>
      </w:r>
      <w:r w:rsidRPr="00AB5F97">
        <w:rPr>
          <w:rFonts w:ascii="Arial" w:hAnsi="Arial" w:cs="Arial"/>
          <w:color w:val="0000FF"/>
          <w:highlight w:val="white"/>
        </w:rPr>
        <w:t>"/&gt;</w:t>
      </w:r>
    </w:p>
    <w:p w14:paraId="4B1DD8F6" w14:textId="77777777" w:rsidR="00AB5F97" w:rsidRP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sidRPr="00AB5F97">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B5F97">
        <w:rPr>
          <w:rFonts w:ascii="Arial" w:hAnsi="Arial" w:cs="Arial"/>
          <w:color w:val="0000FF"/>
          <w:highlight w:val="white"/>
          <w:lang w:val="en-US"/>
        </w:rPr>
        <w:t>&lt;</w:t>
      </w:r>
      <w:r w:rsidRPr="00AB5F97">
        <w:rPr>
          <w:rFonts w:ascii="Arial" w:hAnsi="Arial" w:cs="Arial"/>
          <w:color w:val="800000"/>
          <w:highlight w:val="white"/>
          <w:lang w:val="en-US"/>
        </w:rPr>
        <w:t>value</w:t>
      </w:r>
      <w:r w:rsidRPr="00AB5F97">
        <w:rPr>
          <w:rFonts w:ascii="Arial" w:hAnsi="Arial" w:cs="Arial"/>
          <w:color w:val="FF0000"/>
          <w:highlight w:val="white"/>
          <w:lang w:val="en-US"/>
        </w:rPr>
        <w:t xml:space="preserve"> code</w:t>
      </w:r>
      <w:r w:rsidRPr="00AB5F97">
        <w:rPr>
          <w:rFonts w:ascii="Arial" w:hAnsi="Arial" w:cs="Arial"/>
          <w:color w:val="0000FF"/>
          <w:highlight w:val="white"/>
          <w:lang w:val="en-US"/>
        </w:rPr>
        <w:t>="</w:t>
      </w:r>
      <w:r w:rsidRPr="00AB5F97">
        <w:rPr>
          <w:rFonts w:ascii="Arial" w:hAnsi="Arial" w:cs="Arial"/>
          <w:color w:val="000000"/>
          <w:highlight w:val="white"/>
          <w:lang w:val="en-US"/>
        </w:rPr>
        <w:t>1</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codeSystem</w:t>
      </w:r>
      <w:r w:rsidRPr="00AB5F97">
        <w:rPr>
          <w:rFonts w:ascii="Arial" w:hAnsi="Arial" w:cs="Arial"/>
          <w:color w:val="0000FF"/>
          <w:highlight w:val="white"/>
          <w:lang w:val="en-US"/>
        </w:rPr>
        <w:t>="</w:t>
      </w:r>
      <w:r w:rsidRPr="00AB5F97">
        <w:rPr>
          <w:rFonts w:ascii="Arial" w:hAnsi="Arial" w:cs="Arial"/>
          <w:color w:val="000000"/>
          <w:highlight w:val="white"/>
          <w:lang w:val="en-US"/>
        </w:rPr>
        <w:t>1.2.246.537.5.40104.2006</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w:t>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Pr>
          <w:rFonts w:ascii="Arial" w:hAnsi="Arial" w:cs="Arial"/>
          <w:color w:val="FF0000"/>
          <w:highlight w:val="white"/>
          <w:lang w:val="en-US"/>
        </w:rPr>
        <w:tab/>
      </w:r>
      <w:r w:rsidRPr="00AB5F97">
        <w:rPr>
          <w:rFonts w:ascii="Arial" w:hAnsi="Arial" w:cs="Arial"/>
          <w:color w:val="FF0000"/>
          <w:highlight w:val="white"/>
          <w:lang w:val="en-US"/>
        </w:rPr>
        <w:t>codeSystemName</w:t>
      </w:r>
      <w:r w:rsidRPr="00AB5F97">
        <w:rPr>
          <w:rFonts w:ascii="Arial" w:hAnsi="Arial" w:cs="Arial"/>
          <w:color w:val="0000FF"/>
          <w:highlight w:val="white"/>
          <w:lang w:val="en-US"/>
        </w:rPr>
        <w:t>="</w:t>
      </w:r>
      <w:r w:rsidRPr="00AB5F97">
        <w:rPr>
          <w:rFonts w:ascii="Arial" w:hAnsi="Arial" w:cs="Arial"/>
          <w:color w:val="000000"/>
          <w:highlight w:val="white"/>
          <w:lang w:val="en-US"/>
        </w:rPr>
        <w:t>Suorittajan rooli</w:t>
      </w:r>
      <w:r w:rsidRPr="00AB5F97">
        <w:rPr>
          <w:rFonts w:ascii="Arial" w:hAnsi="Arial" w:cs="Arial"/>
          <w:color w:val="0000FF"/>
          <w:highlight w:val="white"/>
          <w:lang w:val="en-US"/>
        </w:rPr>
        <w:t>"</w:t>
      </w:r>
      <w:r w:rsidRPr="00AB5F97">
        <w:rPr>
          <w:rFonts w:ascii="Arial" w:hAnsi="Arial" w:cs="Arial"/>
          <w:color w:val="FF0000"/>
          <w:highlight w:val="white"/>
          <w:lang w:val="en-US"/>
        </w:rPr>
        <w:t xml:space="preserve"> displayName</w:t>
      </w:r>
      <w:r w:rsidRPr="00AB5F97">
        <w:rPr>
          <w:rFonts w:ascii="Arial" w:hAnsi="Arial" w:cs="Arial"/>
          <w:color w:val="0000FF"/>
          <w:highlight w:val="white"/>
          <w:lang w:val="en-US"/>
        </w:rPr>
        <w:t>="</w:t>
      </w:r>
      <w:r w:rsidRPr="00AB5F97">
        <w:rPr>
          <w:rFonts w:ascii="Arial" w:hAnsi="Arial" w:cs="Arial"/>
          <w:color w:val="000000"/>
          <w:highlight w:val="white"/>
          <w:lang w:val="en-US"/>
        </w:rPr>
        <w:t>Opiskelija</w:t>
      </w:r>
      <w:r w:rsidRPr="00AB5F97">
        <w:rPr>
          <w:rFonts w:ascii="Arial" w:hAnsi="Arial" w:cs="Arial"/>
          <w:color w:val="0000FF"/>
          <w:highlight w:val="white"/>
          <w:lang w:val="en-US"/>
        </w:rPr>
        <w:t>"/&gt;</w:t>
      </w:r>
    </w:p>
    <w:p w14:paraId="531934C0" w14:textId="77777777" w:rsidR="00AB5F97" w:rsidRDefault="00AB5F97" w:rsidP="00AB5F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sidRPr="00AB5F97">
        <w:rPr>
          <w:rFonts w:ascii="Arial" w:hAnsi="Arial" w:cs="Arial"/>
          <w:color w:val="000000"/>
          <w:highlight w:val="white"/>
          <w:lang w:val="en-US"/>
        </w:rPr>
        <w:tab/>
      </w:r>
      <w:r>
        <w:rPr>
          <w:rFonts w:ascii="Arial" w:hAnsi="Arial" w:cs="Arial"/>
          <w:color w:val="000000"/>
          <w:highlight w:val="white"/>
          <w:lang w:val="en-US"/>
        </w:rPr>
        <w:tab/>
      </w:r>
      <w:r>
        <w:rPr>
          <w:rFonts w:ascii="Arial" w:hAnsi="Arial" w:cs="Arial"/>
          <w:color w:val="000000"/>
          <w:highlight w:val="white"/>
          <w:lang w:val="en-US"/>
        </w:rPr>
        <w:tab/>
      </w:r>
      <w:r w:rsidRPr="00AB5F97">
        <w:rPr>
          <w:rFonts w:ascii="Arial" w:hAnsi="Arial" w:cs="Arial"/>
          <w:color w:val="0000FF"/>
          <w:highlight w:val="white"/>
          <w:lang w:val="en-US"/>
        </w:rPr>
        <w:t>&lt;/</w:t>
      </w:r>
      <w:r w:rsidRPr="00AB5F97">
        <w:rPr>
          <w:rFonts w:ascii="Arial" w:hAnsi="Arial" w:cs="Arial"/>
          <w:color w:val="800000"/>
          <w:highlight w:val="white"/>
          <w:lang w:val="en-US"/>
        </w:rPr>
        <w:t>qualifier</w:t>
      </w:r>
      <w:r w:rsidRPr="00AB5F97">
        <w:rPr>
          <w:rFonts w:ascii="Arial" w:hAnsi="Arial" w:cs="Arial"/>
          <w:color w:val="0000FF"/>
          <w:highlight w:val="white"/>
          <w:lang w:val="en-US"/>
        </w:rPr>
        <w:t>&gt;</w:t>
      </w:r>
    </w:p>
    <w:p w14:paraId="09098C5C" w14:textId="77777777" w:rsidR="005E3EE5" w:rsidRPr="005E3EE5" w:rsidRDefault="00A83A52"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Pr>
          <w:rFonts w:ascii="Arial" w:hAnsi="Arial" w:cs="Arial"/>
          <w:color w:val="0000FF"/>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translation</w:t>
      </w:r>
      <w:r w:rsidRPr="005E3EE5">
        <w:rPr>
          <w:rFonts w:ascii="Arial" w:hAnsi="Arial" w:cs="Arial"/>
          <w:color w:val="0000FF"/>
          <w:highlight w:val="white"/>
          <w:lang w:val="en-US"/>
        </w:rPr>
        <w:t>&gt;</w:t>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00"/>
          <w:highlight w:val="white"/>
          <w:lang w:val="en-US"/>
        </w:rPr>
        <w:tab/>
      </w:r>
      <w:r w:rsidR="005E3EE5" w:rsidRPr="005E3EE5">
        <w:rPr>
          <w:rFonts w:ascii="Arial" w:hAnsi="Arial" w:cs="Arial"/>
          <w:color w:val="0000FF"/>
          <w:highlight w:val="white"/>
          <w:lang w:val="en-US"/>
        </w:rPr>
        <w:t>&lt;/</w:t>
      </w:r>
      <w:r w:rsidR="005E3EE5" w:rsidRPr="005E3EE5">
        <w:rPr>
          <w:rFonts w:ascii="Arial" w:hAnsi="Arial" w:cs="Arial"/>
          <w:color w:val="800000"/>
          <w:highlight w:val="white"/>
          <w:lang w:val="en-US"/>
        </w:rPr>
        <w:t>code</w:t>
      </w:r>
      <w:r w:rsidR="005E3EE5" w:rsidRPr="005E3EE5">
        <w:rPr>
          <w:rFonts w:ascii="Arial" w:hAnsi="Arial" w:cs="Arial"/>
          <w:color w:val="0000FF"/>
          <w:highlight w:val="white"/>
          <w:lang w:val="en-US"/>
        </w:rPr>
        <w:t>&gt;</w:t>
      </w:r>
    </w:p>
    <w:p w14:paraId="4E5A5A6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assignedPerson</w:t>
      </w:r>
      <w:r w:rsidRPr="005E3EE5">
        <w:rPr>
          <w:rFonts w:ascii="Arial" w:hAnsi="Arial" w:cs="Arial"/>
          <w:color w:val="0000FF"/>
          <w:highlight w:val="white"/>
          <w:lang w:val="en-US"/>
        </w:rPr>
        <w:t>&gt;</w:t>
      </w:r>
    </w:p>
    <w:p w14:paraId="7B4ABEA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7D806D4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r w:rsidRPr="005E3EE5">
        <w:rPr>
          <w:rFonts w:ascii="Arial" w:hAnsi="Arial" w:cs="Arial"/>
          <w:color w:val="000000"/>
          <w:highlight w:val="white"/>
          <w:lang w:val="en-US"/>
        </w:rPr>
        <w:t>Markka</w:t>
      </w:r>
      <w:r w:rsidRPr="005E3EE5">
        <w:rPr>
          <w:rFonts w:ascii="Arial" w:hAnsi="Arial" w:cs="Arial"/>
          <w:color w:val="0000FF"/>
          <w:highlight w:val="white"/>
          <w:lang w:val="en-US"/>
        </w:rPr>
        <w:t>&lt;/</w:t>
      </w:r>
      <w:r w:rsidRPr="005E3EE5">
        <w:rPr>
          <w:rFonts w:ascii="Arial" w:hAnsi="Arial" w:cs="Arial"/>
          <w:color w:val="800000"/>
          <w:highlight w:val="white"/>
          <w:lang w:val="en-US"/>
        </w:rPr>
        <w:t>family</w:t>
      </w:r>
      <w:r w:rsidRPr="005E3EE5">
        <w:rPr>
          <w:rFonts w:ascii="Arial" w:hAnsi="Arial" w:cs="Arial"/>
          <w:color w:val="0000FF"/>
          <w:highlight w:val="white"/>
          <w:lang w:val="en-US"/>
        </w:rPr>
        <w:t>&gt;</w:t>
      </w:r>
    </w:p>
    <w:p w14:paraId="42ECEC3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r w:rsidRPr="005E3EE5">
        <w:rPr>
          <w:rFonts w:ascii="Arial" w:hAnsi="Arial" w:cs="Arial"/>
          <w:color w:val="000000"/>
          <w:highlight w:val="white"/>
          <w:lang w:val="en-US"/>
        </w:rPr>
        <w:t>Timo</w:t>
      </w:r>
      <w:r w:rsidRPr="005E3EE5">
        <w:rPr>
          <w:rFonts w:ascii="Arial" w:hAnsi="Arial" w:cs="Arial"/>
          <w:color w:val="0000FF"/>
          <w:highlight w:val="white"/>
          <w:lang w:val="en-US"/>
        </w:rPr>
        <w:t>&lt;/</w:t>
      </w:r>
      <w:r w:rsidRPr="005E3EE5">
        <w:rPr>
          <w:rFonts w:ascii="Arial" w:hAnsi="Arial" w:cs="Arial"/>
          <w:color w:val="800000"/>
          <w:highlight w:val="white"/>
          <w:lang w:val="en-US"/>
        </w:rPr>
        <w:t>given</w:t>
      </w:r>
      <w:r w:rsidRPr="005E3EE5">
        <w:rPr>
          <w:rFonts w:ascii="Arial" w:hAnsi="Arial" w:cs="Arial"/>
          <w:color w:val="0000FF"/>
          <w:highlight w:val="white"/>
          <w:lang w:val="en-US"/>
        </w:rPr>
        <w:t>&gt;</w:t>
      </w:r>
    </w:p>
    <w:p w14:paraId="162F1FC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28E3ADD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assignedPerson</w:t>
      </w:r>
      <w:r w:rsidRPr="005E3EE5">
        <w:rPr>
          <w:rFonts w:ascii="Arial" w:hAnsi="Arial" w:cs="Arial"/>
          <w:color w:val="0000FF"/>
          <w:highlight w:val="white"/>
          <w:lang w:val="en-US"/>
        </w:rPr>
        <w:t>&gt;</w:t>
      </w:r>
    </w:p>
    <w:p w14:paraId="419053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58EF1C4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1.2.246.10.1602257.10.1</w:t>
      </w:r>
      <w:r w:rsidRPr="005E3EE5">
        <w:rPr>
          <w:rFonts w:ascii="Arial" w:hAnsi="Arial" w:cs="Arial"/>
          <w:color w:val="0000FF"/>
          <w:highlight w:val="white"/>
          <w:lang w:val="en-US"/>
        </w:rPr>
        <w:t>"/&gt;</w:t>
      </w:r>
    </w:p>
    <w:p w14:paraId="681DCB4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Testi terveyskeskus</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5A0D498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telecom</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tel:0201234567</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use</w:t>
      </w:r>
      <w:r w:rsidRPr="005E3EE5">
        <w:rPr>
          <w:rFonts w:ascii="Arial" w:hAnsi="Arial" w:cs="Arial"/>
          <w:color w:val="0000FF"/>
          <w:highlight w:val="white"/>
          <w:lang w:val="en-US"/>
        </w:rPr>
        <w:t>="</w:t>
      </w:r>
      <w:r w:rsidRPr="005E3EE5">
        <w:rPr>
          <w:rFonts w:ascii="Arial" w:hAnsi="Arial" w:cs="Arial"/>
          <w:color w:val="000000"/>
          <w:highlight w:val="white"/>
          <w:lang w:val="en-US"/>
        </w:rPr>
        <w:t>DIR</w:t>
      </w:r>
      <w:r w:rsidRPr="005E3EE5">
        <w:rPr>
          <w:rFonts w:ascii="Arial" w:hAnsi="Arial" w:cs="Arial"/>
          <w:color w:val="0000FF"/>
          <w:highlight w:val="white"/>
          <w:lang w:val="en-US"/>
        </w:rPr>
        <w:t>"/&gt;</w:t>
      </w:r>
    </w:p>
    <w:p w14:paraId="4ACB745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addr</w:t>
      </w:r>
      <w:r w:rsidRPr="005E3EE5">
        <w:rPr>
          <w:rFonts w:ascii="Arial" w:hAnsi="Arial" w:cs="Arial"/>
          <w:color w:val="0000FF"/>
          <w:highlight w:val="white"/>
          <w:lang w:val="en-US"/>
        </w:rPr>
        <w:t>&gt;</w:t>
      </w:r>
    </w:p>
    <w:p w14:paraId="7A3C4BA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streetAddressLine</w:t>
      </w:r>
      <w:r w:rsidRPr="005E3EE5">
        <w:rPr>
          <w:rFonts w:ascii="Arial" w:hAnsi="Arial" w:cs="Arial"/>
          <w:color w:val="0000FF"/>
          <w:highlight w:val="white"/>
          <w:lang w:val="en-US"/>
        </w:rPr>
        <w:t>&gt;</w:t>
      </w:r>
      <w:r w:rsidRPr="005E3EE5">
        <w:rPr>
          <w:rFonts w:ascii="Arial" w:hAnsi="Arial" w:cs="Arial"/>
          <w:color w:val="000000"/>
          <w:highlight w:val="white"/>
          <w:lang w:val="en-US"/>
        </w:rPr>
        <w:t>Potilastie 2</w:t>
      </w:r>
      <w:r w:rsidRPr="005E3EE5">
        <w:rPr>
          <w:rFonts w:ascii="Arial" w:hAnsi="Arial" w:cs="Arial"/>
          <w:color w:val="0000FF"/>
          <w:highlight w:val="white"/>
          <w:lang w:val="en-US"/>
        </w:rPr>
        <w:t>&lt;/</w:t>
      </w:r>
      <w:r w:rsidRPr="005E3EE5">
        <w:rPr>
          <w:rFonts w:ascii="Arial" w:hAnsi="Arial" w:cs="Arial"/>
          <w:color w:val="800000"/>
          <w:highlight w:val="white"/>
          <w:lang w:val="en-US"/>
        </w:rPr>
        <w:t>streetAddressLine</w:t>
      </w:r>
      <w:r w:rsidRPr="005E3EE5">
        <w:rPr>
          <w:rFonts w:ascii="Arial" w:hAnsi="Arial" w:cs="Arial"/>
          <w:color w:val="0000FF"/>
          <w:highlight w:val="white"/>
          <w:lang w:val="en-US"/>
        </w:rPr>
        <w:t>&gt;</w:t>
      </w:r>
    </w:p>
    <w:p w14:paraId="762F627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postalCode</w:t>
      </w:r>
      <w:r w:rsidRPr="005E3EE5">
        <w:rPr>
          <w:rFonts w:ascii="Arial" w:hAnsi="Arial" w:cs="Arial"/>
          <w:color w:val="0000FF"/>
          <w:highlight w:val="white"/>
          <w:lang w:val="en-US"/>
        </w:rPr>
        <w:t>&gt;</w:t>
      </w:r>
      <w:r w:rsidRPr="005E3EE5">
        <w:rPr>
          <w:rFonts w:ascii="Arial" w:hAnsi="Arial" w:cs="Arial"/>
          <w:color w:val="000000"/>
          <w:highlight w:val="white"/>
          <w:lang w:val="en-US"/>
        </w:rPr>
        <w:t>50600</w:t>
      </w:r>
      <w:r w:rsidRPr="005E3EE5">
        <w:rPr>
          <w:rFonts w:ascii="Arial" w:hAnsi="Arial" w:cs="Arial"/>
          <w:color w:val="0000FF"/>
          <w:highlight w:val="white"/>
          <w:lang w:val="en-US"/>
        </w:rPr>
        <w:t>&lt;/</w:t>
      </w:r>
      <w:r w:rsidRPr="005E3EE5">
        <w:rPr>
          <w:rFonts w:ascii="Arial" w:hAnsi="Arial" w:cs="Arial"/>
          <w:color w:val="800000"/>
          <w:highlight w:val="white"/>
          <w:lang w:val="en-US"/>
        </w:rPr>
        <w:t>postalCode</w:t>
      </w:r>
      <w:r w:rsidRPr="005E3EE5">
        <w:rPr>
          <w:rFonts w:ascii="Arial" w:hAnsi="Arial" w:cs="Arial"/>
          <w:color w:val="0000FF"/>
          <w:highlight w:val="white"/>
          <w:lang w:val="en-US"/>
        </w:rPr>
        <w:t>&gt;</w:t>
      </w:r>
    </w:p>
    <w:p w14:paraId="12E25C5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city</w:t>
      </w:r>
      <w:r w:rsidRPr="005E3EE5">
        <w:rPr>
          <w:rFonts w:ascii="Arial" w:hAnsi="Arial" w:cs="Arial"/>
          <w:color w:val="0000FF"/>
          <w:highlight w:val="white"/>
          <w:lang w:val="en-US"/>
        </w:rPr>
        <w:t>&gt;</w:t>
      </w:r>
      <w:r w:rsidRPr="005E3EE5">
        <w:rPr>
          <w:rFonts w:ascii="Arial" w:hAnsi="Arial" w:cs="Arial"/>
          <w:color w:val="000000"/>
          <w:highlight w:val="white"/>
          <w:lang w:val="en-US"/>
        </w:rPr>
        <w:t>Kotka</w:t>
      </w:r>
      <w:r w:rsidRPr="005E3EE5">
        <w:rPr>
          <w:rFonts w:ascii="Arial" w:hAnsi="Arial" w:cs="Arial"/>
          <w:color w:val="0000FF"/>
          <w:highlight w:val="white"/>
          <w:lang w:val="en-US"/>
        </w:rPr>
        <w:t>&lt;/</w:t>
      </w:r>
      <w:r w:rsidRPr="005E3EE5">
        <w:rPr>
          <w:rFonts w:ascii="Arial" w:hAnsi="Arial" w:cs="Arial"/>
          <w:color w:val="800000"/>
          <w:highlight w:val="white"/>
          <w:lang w:val="en-US"/>
        </w:rPr>
        <w:t>city</w:t>
      </w:r>
      <w:r w:rsidRPr="005E3EE5">
        <w:rPr>
          <w:rFonts w:ascii="Arial" w:hAnsi="Arial" w:cs="Arial"/>
          <w:color w:val="0000FF"/>
          <w:highlight w:val="white"/>
          <w:lang w:val="en-US"/>
        </w:rPr>
        <w:t>&gt;</w:t>
      </w:r>
    </w:p>
    <w:p w14:paraId="10FDEE2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addr</w:t>
      </w:r>
      <w:r w:rsidRPr="005E3EE5">
        <w:rPr>
          <w:rFonts w:ascii="Arial" w:hAnsi="Arial" w:cs="Arial"/>
          <w:color w:val="0000FF"/>
          <w:highlight w:val="white"/>
          <w:lang w:val="en-US"/>
        </w:rPr>
        <w:t>&gt;</w:t>
      </w:r>
    </w:p>
    <w:p w14:paraId="78A5C82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representedOrganization</w:t>
      </w:r>
      <w:r w:rsidRPr="005E3EE5">
        <w:rPr>
          <w:rFonts w:ascii="Arial" w:hAnsi="Arial" w:cs="Arial"/>
          <w:color w:val="0000FF"/>
          <w:highlight w:val="white"/>
          <w:lang w:val="en-US"/>
        </w:rPr>
        <w:t>&gt;</w:t>
      </w:r>
    </w:p>
    <w:p w14:paraId="0AFD2BC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assignedAuthor</w:t>
      </w:r>
      <w:r w:rsidRPr="005E3EE5">
        <w:rPr>
          <w:rFonts w:ascii="Arial" w:hAnsi="Arial" w:cs="Arial"/>
          <w:color w:val="0000FF"/>
          <w:highlight w:val="white"/>
          <w:lang w:val="en-US"/>
        </w:rPr>
        <w:t>&gt;</w:t>
      </w:r>
    </w:p>
    <w:p w14:paraId="2D86665D" w14:textId="77777777" w:rsidR="00A030F0"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author</w:t>
      </w:r>
      <w:r w:rsidRPr="005E3EE5">
        <w:rPr>
          <w:rFonts w:ascii="Arial" w:hAnsi="Arial" w:cs="Arial"/>
          <w:color w:val="0000FF"/>
          <w:highlight w:val="white"/>
          <w:lang w:val="en-US"/>
        </w:rPr>
        <w:t>&gt;</w:t>
      </w:r>
    </w:p>
    <w:p w14:paraId="1811C02D"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8080"/>
          <w:highlight w:val="white"/>
        </w:rPr>
        <w:t xml:space="preserve"> versio 2.6 mukainen lisäys, myyntiluvan haltija </w:t>
      </w:r>
      <w:r w:rsidRPr="00A030F0">
        <w:rPr>
          <w:rFonts w:ascii="Arial" w:hAnsi="Arial" w:cs="Arial"/>
          <w:color w:val="0000FF"/>
          <w:highlight w:val="white"/>
        </w:rPr>
        <w:t>--&gt;</w:t>
      </w:r>
    </w:p>
    <w:p w14:paraId="7C062F46"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lang w:val="en-US"/>
        </w:rPr>
        <w:t>&lt;</w:t>
      </w:r>
      <w:r w:rsidRPr="00A030F0">
        <w:rPr>
          <w:rFonts w:ascii="Arial" w:hAnsi="Arial" w:cs="Arial"/>
          <w:color w:val="800000"/>
          <w:highlight w:val="white"/>
          <w:lang w:val="en-US"/>
        </w:rPr>
        <w:t>participant</w:t>
      </w:r>
      <w:r w:rsidRPr="00A030F0">
        <w:rPr>
          <w:rFonts w:ascii="Arial" w:hAnsi="Arial" w:cs="Arial"/>
          <w:color w:val="FF0000"/>
          <w:highlight w:val="white"/>
          <w:lang w:val="en-US"/>
        </w:rPr>
        <w:t xml:space="preserve"> typeCode</w:t>
      </w:r>
      <w:r w:rsidRPr="00A030F0">
        <w:rPr>
          <w:rFonts w:ascii="Arial" w:hAnsi="Arial" w:cs="Arial"/>
          <w:color w:val="0000FF"/>
          <w:highlight w:val="white"/>
          <w:lang w:val="en-US"/>
        </w:rPr>
        <w:t>="</w:t>
      </w:r>
      <w:r w:rsidRPr="00A030F0">
        <w:rPr>
          <w:rFonts w:ascii="Arial" w:hAnsi="Arial" w:cs="Arial"/>
          <w:color w:val="000000"/>
          <w:highlight w:val="white"/>
          <w:lang w:val="en-US"/>
        </w:rPr>
        <w:t>HLD</w:t>
      </w:r>
      <w:r w:rsidRPr="00A030F0">
        <w:rPr>
          <w:rFonts w:ascii="Arial" w:hAnsi="Arial" w:cs="Arial"/>
          <w:color w:val="0000FF"/>
          <w:highlight w:val="white"/>
          <w:lang w:val="en-US"/>
        </w:rPr>
        <w:t>"&gt;</w:t>
      </w:r>
    </w:p>
    <w:p w14:paraId="145081B9"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participantRole</w:t>
      </w:r>
      <w:r w:rsidRPr="00A030F0">
        <w:rPr>
          <w:rFonts w:ascii="Arial" w:hAnsi="Arial" w:cs="Arial"/>
          <w:color w:val="FF0000"/>
          <w:highlight w:val="white"/>
          <w:lang w:val="en-US"/>
        </w:rPr>
        <w:t xml:space="preserve"> classCode</w:t>
      </w:r>
      <w:r w:rsidRPr="00A030F0">
        <w:rPr>
          <w:rFonts w:ascii="Arial" w:hAnsi="Arial" w:cs="Arial"/>
          <w:color w:val="0000FF"/>
          <w:highlight w:val="white"/>
          <w:lang w:val="en-US"/>
        </w:rPr>
        <w:t>="</w:t>
      </w:r>
      <w:r w:rsidRPr="00A030F0">
        <w:rPr>
          <w:rFonts w:ascii="Arial" w:hAnsi="Arial" w:cs="Arial"/>
          <w:color w:val="000000"/>
          <w:highlight w:val="white"/>
          <w:lang w:val="en-US"/>
        </w:rPr>
        <w:t>OWN</w:t>
      </w:r>
      <w:r w:rsidRPr="00A030F0">
        <w:rPr>
          <w:rFonts w:ascii="Arial" w:hAnsi="Arial" w:cs="Arial"/>
          <w:color w:val="0000FF"/>
          <w:highlight w:val="white"/>
          <w:lang w:val="en-US"/>
        </w:rPr>
        <w:t>"&gt;</w:t>
      </w:r>
    </w:p>
    <w:p w14:paraId="6F8D6242"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playingEntity</w:t>
      </w:r>
      <w:r w:rsidRPr="00A030F0">
        <w:rPr>
          <w:rFonts w:ascii="Arial" w:hAnsi="Arial" w:cs="Arial"/>
          <w:color w:val="0000FF"/>
          <w:highlight w:val="white"/>
          <w:lang w:val="en-US"/>
        </w:rPr>
        <w:t>&gt;</w:t>
      </w:r>
    </w:p>
    <w:p w14:paraId="1DFF65D4"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lang w:val="en-US"/>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lang w:val="en-US"/>
        </w:rPr>
        <w:t>&lt;</w:t>
      </w:r>
      <w:r w:rsidRPr="00A030F0">
        <w:rPr>
          <w:rFonts w:ascii="Arial" w:hAnsi="Arial" w:cs="Arial"/>
          <w:color w:val="800000"/>
          <w:highlight w:val="white"/>
          <w:lang w:val="en-US"/>
        </w:rPr>
        <w:t>name</w:t>
      </w:r>
      <w:r w:rsidRPr="00A030F0">
        <w:rPr>
          <w:rFonts w:ascii="Arial" w:hAnsi="Arial" w:cs="Arial"/>
          <w:color w:val="0000FF"/>
          <w:highlight w:val="white"/>
          <w:lang w:val="en-US"/>
        </w:rPr>
        <w:t>&gt;</w:t>
      </w:r>
      <w:r w:rsidRPr="00A030F0">
        <w:rPr>
          <w:rFonts w:ascii="Arial" w:hAnsi="Arial" w:cs="Arial"/>
          <w:color w:val="000000"/>
          <w:highlight w:val="white"/>
          <w:lang w:val="en-US"/>
        </w:rPr>
        <w:t>ORION OYJ</w:t>
      </w:r>
      <w:r w:rsidRPr="00A030F0">
        <w:rPr>
          <w:rFonts w:ascii="Arial" w:hAnsi="Arial" w:cs="Arial"/>
          <w:color w:val="0000FF"/>
          <w:highlight w:val="white"/>
          <w:lang w:val="en-US"/>
        </w:rPr>
        <w:t>&lt;/</w:t>
      </w:r>
      <w:r w:rsidRPr="00A030F0">
        <w:rPr>
          <w:rFonts w:ascii="Arial" w:hAnsi="Arial" w:cs="Arial"/>
          <w:color w:val="800000"/>
          <w:highlight w:val="white"/>
          <w:lang w:val="en-US"/>
        </w:rPr>
        <w:t>name</w:t>
      </w:r>
      <w:r w:rsidRPr="00A030F0">
        <w:rPr>
          <w:rFonts w:ascii="Arial" w:hAnsi="Arial" w:cs="Arial"/>
          <w:color w:val="0000FF"/>
          <w:highlight w:val="white"/>
          <w:lang w:val="en-US"/>
        </w:rPr>
        <w:t>&gt;</w:t>
      </w:r>
    </w:p>
    <w:p w14:paraId="69F24690"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00"/>
          <w:highlight w:val="white"/>
          <w:lang w:val="en-US"/>
        </w:rPr>
        <w:tab/>
      </w:r>
      <w:r w:rsidRPr="00A030F0">
        <w:rPr>
          <w:rFonts w:ascii="Arial" w:hAnsi="Arial" w:cs="Arial"/>
          <w:color w:val="0000FF"/>
          <w:highlight w:val="white"/>
        </w:rPr>
        <w:t>&lt;/</w:t>
      </w:r>
      <w:r w:rsidRPr="00A030F0">
        <w:rPr>
          <w:rFonts w:ascii="Arial" w:hAnsi="Arial" w:cs="Arial"/>
          <w:color w:val="800000"/>
          <w:highlight w:val="white"/>
        </w:rPr>
        <w:t>playingEntity</w:t>
      </w:r>
      <w:r w:rsidRPr="00A030F0">
        <w:rPr>
          <w:rFonts w:ascii="Arial" w:hAnsi="Arial" w:cs="Arial"/>
          <w:color w:val="0000FF"/>
          <w:highlight w:val="white"/>
        </w:rPr>
        <w:t>&gt;</w:t>
      </w:r>
    </w:p>
    <w:p w14:paraId="0E89E645"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00"/>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0000"/>
          <w:highlight w:val="white"/>
        </w:rPr>
        <w:t>participantRole</w:t>
      </w:r>
      <w:r w:rsidRPr="00A030F0">
        <w:rPr>
          <w:rFonts w:ascii="Arial" w:hAnsi="Arial" w:cs="Arial"/>
          <w:color w:val="0000FF"/>
          <w:highlight w:val="white"/>
        </w:rPr>
        <w:t>&gt;</w:t>
      </w:r>
    </w:p>
    <w:p w14:paraId="5B53A461" w14:textId="77777777" w:rsid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Fonts w:ascii="Arial" w:hAnsi="Arial" w:cs="Arial"/>
          <w:color w:val="0000FF"/>
          <w:highlight w:val="white"/>
        </w:rPr>
      </w:pP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00"/>
          <w:highlight w:val="white"/>
        </w:rPr>
        <w:tab/>
      </w:r>
      <w:r w:rsidRPr="00A030F0">
        <w:rPr>
          <w:rFonts w:ascii="Arial" w:hAnsi="Arial" w:cs="Arial"/>
          <w:color w:val="0000FF"/>
          <w:highlight w:val="white"/>
        </w:rPr>
        <w:t>&lt;/</w:t>
      </w:r>
      <w:r w:rsidRPr="00A030F0">
        <w:rPr>
          <w:rFonts w:ascii="Arial" w:hAnsi="Arial" w:cs="Arial"/>
          <w:color w:val="800000"/>
          <w:highlight w:val="white"/>
        </w:rPr>
        <w:t>participant</w:t>
      </w:r>
      <w:r w:rsidRPr="00A030F0">
        <w:rPr>
          <w:rFonts w:ascii="Arial" w:hAnsi="Arial" w:cs="Arial"/>
          <w:color w:val="0000FF"/>
          <w:highlight w:val="white"/>
        </w:rPr>
        <w:t>&gt;</w:t>
      </w:r>
    </w:p>
    <w:p w14:paraId="32D609BC" w14:textId="77777777" w:rsidR="00A030F0" w:rsidRPr="00A030F0" w:rsidRDefault="00A030F0" w:rsidP="00A030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sidRPr="00A030F0">
        <w:rPr>
          <w:rFonts w:ascii="Arial" w:hAnsi="Arial" w:cs="Arial"/>
          <w:color w:val="0000FF"/>
          <w:highlight w:val="white"/>
        </w:rPr>
        <w:t>&lt;!--</w:t>
      </w:r>
      <w:r w:rsidRPr="00A030F0">
        <w:rPr>
          <w:rFonts w:ascii="Arial" w:hAnsi="Arial" w:cs="Arial"/>
          <w:color w:val="808080"/>
          <w:highlight w:val="white"/>
        </w:rPr>
        <w:t xml:space="preserve"> Lääkemuoto </w:t>
      </w:r>
      <w:r w:rsidRPr="00A030F0">
        <w:rPr>
          <w:rFonts w:ascii="Arial" w:hAnsi="Arial" w:cs="Arial"/>
          <w:color w:val="0000FF"/>
          <w:highlight w:val="white"/>
        </w:rPr>
        <w:t>--&gt;</w:t>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r>
        <w:rPr>
          <w:rFonts w:ascii="Arial" w:hAnsi="Arial" w:cs="Arial"/>
          <w:color w:val="000000"/>
          <w:sz w:val="24"/>
          <w:szCs w:val="24"/>
          <w:highlight w:val="white"/>
        </w:rPr>
        <w:tab/>
      </w:r>
    </w:p>
    <w:p w14:paraId="58404BB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35A64E5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4818B17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24</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Lääkemuoto</w:t>
      </w:r>
      <w:r w:rsidRPr="005E3EE5">
        <w:rPr>
          <w:rFonts w:ascii="Arial" w:hAnsi="Arial" w:cs="Arial"/>
          <w:color w:val="0000FF"/>
          <w:highlight w:val="white"/>
          <w:lang w:val="en-US"/>
        </w:rPr>
        <w:t>"/&gt;</w:t>
      </w:r>
    </w:p>
    <w:p w14:paraId="765D8CE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ST</w:t>
      </w:r>
      <w:r w:rsidRPr="005E3EE5">
        <w:rPr>
          <w:rFonts w:ascii="Arial" w:hAnsi="Arial" w:cs="Arial"/>
          <w:color w:val="0000FF"/>
          <w:highlight w:val="white"/>
          <w:lang w:val="en-US"/>
        </w:rPr>
        <w:t>"&gt;</w:t>
      </w:r>
      <w:r w:rsidRPr="005E3EE5">
        <w:rPr>
          <w:rFonts w:ascii="Arial" w:hAnsi="Arial" w:cs="Arial"/>
          <w:color w:val="000000"/>
          <w:highlight w:val="white"/>
          <w:lang w:val="en-US"/>
        </w:rPr>
        <w:t>tabletti</w:t>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7DF3763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000B4FB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4CFEAFD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61ACD56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3E84838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Iterointi</w:t>
      </w:r>
      <w:r w:rsidRPr="005E3EE5">
        <w:rPr>
          <w:rFonts w:ascii="Arial" w:hAnsi="Arial" w:cs="Arial"/>
          <w:color w:val="0000FF"/>
          <w:highlight w:val="white"/>
          <w:lang w:val="en-US"/>
        </w:rPr>
        <w:t>"/&gt;</w:t>
      </w:r>
    </w:p>
    <w:p w14:paraId="7CB7809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r w:rsidRPr="005E3EE5">
        <w:rPr>
          <w:rFonts w:ascii="Arial" w:hAnsi="Arial" w:cs="Arial"/>
          <w:color w:val="000000"/>
          <w:highlight w:val="white"/>
          <w:lang w:val="en-US"/>
        </w:rPr>
        <w:t>iter ter 7 pv</w:t>
      </w:r>
      <w:r w:rsidRPr="005E3EE5">
        <w:rPr>
          <w:rFonts w:ascii="Arial" w:hAnsi="Arial" w:cs="Arial"/>
          <w:color w:val="0000FF"/>
          <w:highlight w:val="white"/>
          <w:lang w:val="en-US"/>
        </w:rPr>
        <w:t>&lt;/</w:t>
      </w:r>
      <w:r w:rsidRPr="005E3EE5">
        <w:rPr>
          <w:rFonts w:ascii="Arial" w:hAnsi="Arial" w:cs="Arial"/>
          <w:color w:val="800000"/>
          <w:highlight w:val="white"/>
          <w:lang w:val="en-US"/>
        </w:rPr>
        <w:t>text</w:t>
      </w:r>
      <w:r w:rsidRPr="005E3EE5">
        <w:rPr>
          <w:rFonts w:ascii="Arial" w:hAnsi="Arial" w:cs="Arial"/>
          <w:color w:val="0000FF"/>
          <w:highlight w:val="white"/>
          <w:lang w:val="en-US"/>
        </w:rPr>
        <w:t>&gt;</w:t>
      </w:r>
    </w:p>
    <w:p w14:paraId="26CD7F9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34A5AAF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width</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d</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7</w:t>
      </w:r>
      <w:r w:rsidRPr="005E3EE5">
        <w:rPr>
          <w:rFonts w:ascii="Arial" w:hAnsi="Arial" w:cs="Arial"/>
          <w:color w:val="0000FF"/>
          <w:highlight w:val="white"/>
          <w:lang w:val="en-US"/>
        </w:rPr>
        <w:t>"/&gt;</w:t>
      </w:r>
    </w:p>
    <w:p w14:paraId="529D768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effectiveTime</w:t>
      </w:r>
      <w:r w:rsidRPr="005E3EE5">
        <w:rPr>
          <w:rFonts w:ascii="Arial" w:hAnsi="Arial" w:cs="Arial"/>
          <w:color w:val="0000FF"/>
          <w:highlight w:val="white"/>
          <w:lang w:val="en-US"/>
        </w:rPr>
        <w:t>&gt;</w:t>
      </w:r>
    </w:p>
    <w:p w14:paraId="7DD962A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repeatNumber</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3</w:t>
      </w:r>
      <w:r w:rsidRPr="005E3EE5">
        <w:rPr>
          <w:rFonts w:ascii="Arial" w:hAnsi="Arial" w:cs="Arial"/>
          <w:color w:val="0000FF"/>
          <w:highlight w:val="white"/>
          <w:lang w:val="en-US"/>
        </w:rPr>
        <w:t>"/&gt;</w:t>
      </w:r>
    </w:p>
    <w:p w14:paraId="17AB58D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237B3F5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4A39B84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COMP</w:t>
      </w:r>
      <w:r w:rsidRPr="005E3EE5">
        <w:rPr>
          <w:rFonts w:ascii="Arial" w:hAnsi="Arial" w:cs="Arial"/>
          <w:color w:val="0000FF"/>
          <w:highlight w:val="white"/>
          <w:lang w:val="en-US"/>
        </w:rPr>
        <w:t>"&gt;</w:t>
      </w:r>
    </w:p>
    <w:p w14:paraId="235F8D8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23C5590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128</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Säilytysastia</w:t>
      </w:r>
      <w:r w:rsidRPr="005E3EE5">
        <w:rPr>
          <w:rFonts w:ascii="Arial" w:hAnsi="Arial" w:cs="Arial"/>
          <w:color w:val="0000FF"/>
          <w:highlight w:val="white"/>
          <w:lang w:val="en-US"/>
        </w:rPr>
        <w:t>"/&gt;</w:t>
      </w:r>
    </w:p>
    <w:p w14:paraId="64F5F58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SC</w:t>
      </w:r>
      <w:r w:rsidRPr="005E3EE5">
        <w:rPr>
          <w:rFonts w:ascii="Arial" w:hAnsi="Arial" w:cs="Arial"/>
          <w:color w:val="0000FF"/>
          <w:highlight w:val="white"/>
          <w:lang w:val="en-US"/>
        </w:rPr>
        <w:t>"&gt;</w:t>
      </w:r>
      <w:r w:rsidRPr="005E3EE5">
        <w:rPr>
          <w:rFonts w:ascii="Arial" w:hAnsi="Arial" w:cs="Arial"/>
          <w:color w:val="000000"/>
          <w:highlight w:val="white"/>
          <w:lang w:val="en-US"/>
        </w:rPr>
        <w:t>läpipainopakkaus</w:t>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0000FF"/>
          <w:highlight w:val="white"/>
          <w:lang w:val="en-US"/>
        </w:rPr>
        <w:t>&gt;</w:t>
      </w:r>
    </w:p>
    <w:p w14:paraId="4AD82F0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6290FF3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6F9C2C2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FF0000"/>
          <w:highlight w:val="white"/>
          <w:lang w:val="en-US"/>
        </w:rPr>
        <w:t xml:space="preserve"> typeCode</w:t>
      </w:r>
      <w:r w:rsidRPr="005E3EE5">
        <w:rPr>
          <w:rFonts w:ascii="Arial" w:hAnsi="Arial" w:cs="Arial"/>
          <w:color w:val="0000FF"/>
          <w:highlight w:val="white"/>
          <w:lang w:val="en-US"/>
        </w:rPr>
        <w:t>="</w:t>
      </w:r>
      <w:r w:rsidRPr="005E3EE5">
        <w:rPr>
          <w:rFonts w:ascii="Arial" w:hAnsi="Arial" w:cs="Arial"/>
          <w:color w:val="000000"/>
          <w:highlight w:val="white"/>
          <w:lang w:val="en-US"/>
        </w:rPr>
        <w:t>SPRT</w:t>
      </w:r>
      <w:r w:rsidRPr="005E3EE5">
        <w:rPr>
          <w:rFonts w:ascii="Arial" w:hAnsi="Arial" w:cs="Arial"/>
          <w:color w:val="0000FF"/>
          <w:highlight w:val="white"/>
          <w:lang w:val="en-US"/>
        </w:rPr>
        <w:t>"&gt;</w:t>
      </w:r>
    </w:p>
    <w:p w14:paraId="5557F84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2ADD1A6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7F4AD45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1.2.246.537.5.40105.2006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Reseptisanoman tyyppi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Lääkemääräys</w:t>
      </w:r>
      <w:r w:rsidRPr="005E3EE5">
        <w:rPr>
          <w:rFonts w:ascii="Arial" w:hAnsi="Arial" w:cs="Arial"/>
          <w:color w:val="0000FF"/>
          <w:highlight w:val="white"/>
          <w:lang w:val="en-US"/>
        </w:rPr>
        <w:t>"/&gt;</w:t>
      </w:r>
    </w:p>
    <w:p w14:paraId="74C1995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1.2.246.10.1602257.93.2009.2001</w:t>
      </w:r>
      <w:r w:rsidRPr="005E3EE5">
        <w:rPr>
          <w:rFonts w:ascii="Arial" w:hAnsi="Arial" w:cs="Arial"/>
          <w:color w:val="0000FF"/>
          <w:highlight w:val="white"/>
          <w:lang w:val="en-US"/>
        </w:rPr>
        <w:t>"/&gt;</w:t>
      </w:r>
    </w:p>
    <w:p w14:paraId="4223DF2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externalDocument</w:t>
      </w:r>
      <w:r w:rsidRPr="005E3EE5">
        <w:rPr>
          <w:rFonts w:ascii="Arial" w:hAnsi="Arial" w:cs="Arial"/>
          <w:color w:val="0000FF"/>
          <w:highlight w:val="white"/>
          <w:lang w:val="en-US"/>
        </w:rPr>
        <w:t>&gt;</w:t>
      </w:r>
    </w:p>
    <w:p w14:paraId="753447C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reference</w:t>
      </w:r>
      <w:r w:rsidRPr="005E3EE5">
        <w:rPr>
          <w:rFonts w:ascii="Arial" w:hAnsi="Arial" w:cs="Arial"/>
          <w:color w:val="0000FF"/>
          <w:highlight w:val="white"/>
          <w:lang w:val="en-US"/>
        </w:rPr>
        <w:t>&gt;</w:t>
      </w:r>
    </w:p>
    <w:p w14:paraId="71B1DBF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supply</w:t>
      </w:r>
      <w:r w:rsidRPr="005E3EE5">
        <w:rPr>
          <w:rFonts w:ascii="Arial" w:hAnsi="Arial" w:cs="Arial"/>
          <w:color w:val="0000FF"/>
          <w:highlight w:val="white"/>
          <w:lang w:val="en-US"/>
        </w:rPr>
        <w:t>&gt;</w:t>
      </w:r>
    </w:p>
    <w:p w14:paraId="4F5010D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entryRelationship</w:t>
      </w:r>
      <w:r w:rsidRPr="005E3EE5">
        <w:rPr>
          <w:rFonts w:ascii="Arial" w:hAnsi="Arial" w:cs="Arial"/>
          <w:color w:val="0000FF"/>
          <w:highlight w:val="white"/>
          <w:lang w:val="en-US"/>
        </w:rPr>
        <w:t>&gt;</w:t>
      </w:r>
    </w:p>
    <w:p w14:paraId="4DA38D1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16682B3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354E5C2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A32447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578A20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4FEDC85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1.2.246.10.1602257.14.2009.145.1.1.11</w:t>
      </w:r>
      <w:r w:rsidRPr="005E3EE5">
        <w:rPr>
          <w:rFonts w:ascii="Arial" w:hAnsi="Arial" w:cs="Arial"/>
          <w:color w:val="0000FF"/>
          <w:highlight w:val="white"/>
        </w:rPr>
        <w:t>"/&gt;</w:t>
      </w:r>
    </w:p>
    <w:p w14:paraId="702C19A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4</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Lääkkeen vaikuttava aine</w:t>
      </w:r>
      <w:r w:rsidRPr="005E3EE5">
        <w:rPr>
          <w:rFonts w:ascii="Arial" w:hAnsi="Arial" w:cs="Arial"/>
          <w:color w:val="0000FF"/>
          <w:highlight w:val="white"/>
        </w:rPr>
        <w:t>"/&gt;</w:t>
      </w:r>
    </w:p>
    <w:p w14:paraId="66E130A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statusCode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completed</w:t>
      </w:r>
      <w:r w:rsidRPr="005E3EE5">
        <w:rPr>
          <w:rFonts w:ascii="Arial" w:hAnsi="Arial" w:cs="Arial"/>
          <w:color w:val="0000FF"/>
          <w:highlight w:val="white"/>
          <w:lang w:val="en-US"/>
        </w:rPr>
        <w:t>"/&gt;</w:t>
      </w:r>
    </w:p>
    <w:p w14:paraId="681347D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6B8A5A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34B8C71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2FBBD1F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center</w:t>
      </w:r>
      <w:r w:rsidRPr="005E3EE5">
        <w:rPr>
          <w:rFonts w:ascii="Arial" w:hAnsi="Arial" w:cs="Arial"/>
          <w:color w:val="FF0000"/>
          <w:highlight w:val="white"/>
          <w:lang w:val="en-US"/>
        </w:rPr>
        <w:t xml:space="preserve"> unit</w:t>
      </w:r>
      <w:r w:rsidRPr="005E3EE5">
        <w:rPr>
          <w:rFonts w:ascii="Arial" w:hAnsi="Arial" w:cs="Arial"/>
          <w:color w:val="0000FF"/>
          <w:highlight w:val="white"/>
          <w:lang w:val="en-US"/>
        </w:rPr>
        <w:t>="</w:t>
      </w:r>
      <w:r w:rsidRPr="005E3EE5">
        <w:rPr>
          <w:rFonts w:ascii="Arial" w:hAnsi="Arial" w:cs="Arial"/>
          <w:color w:val="000000"/>
          <w:highlight w:val="white"/>
          <w:lang w:val="en-US"/>
        </w:rPr>
        <w:t>mg</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10</w:t>
      </w:r>
      <w:r w:rsidRPr="005E3EE5">
        <w:rPr>
          <w:rFonts w:ascii="Arial" w:hAnsi="Arial" w:cs="Arial"/>
          <w:color w:val="0000FF"/>
          <w:highlight w:val="white"/>
          <w:lang w:val="en-US"/>
        </w:rPr>
        <w:t>"/&gt;</w:t>
      </w:r>
    </w:p>
    <w:p w14:paraId="5372EB8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doseQuantity</w:t>
      </w:r>
      <w:r w:rsidRPr="005E3EE5">
        <w:rPr>
          <w:rFonts w:ascii="Arial" w:hAnsi="Arial" w:cs="Arial"/>
          <w:color w:val="0000FF"/>
          <w:highlight w:val="white"/>
          <w:lang w:val="en-US"/>
        </w:rPr>
        <w:t>&gt;</w:t>
      </w:r>
    </w:p>
    <w:p w14:paraId="7AC2DBC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2077636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1F2D19B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2041782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1.2.246.537.6.32</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Lääkelaitos - ATC-luokitus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codeSystemVersion</w:t>
      </w:r>
      <w:r w:rsidRPr="005E3EE5">
        <w:rPr>
          <w:rFonts w:ascii="Arial" w:hAnsi="Arial" w:cs="Arial"/>
          <w:color w:val="0000FF"/>
          <w:highlight w:val="white"/>
          <w:lang w:val="en-US"/>
        </w:rPr>
        <w:t>="</w:t>
      </w:r>
      <w:r w:rsidRPr="005E3EE5">
        <w:rPr>
          <w:rFonts w:ascii="Arial" w:hAnsi="Arial" w:cs="Arial"/>
          <w:color w:val="000000"/>
          <w:highlight w:val="white"/>
          <w:lang w:val="en-US"/>
        </w:rPr>
        <w:t>2009.016</w:t>
      </w:r>
      <w:r w:rsidRPr="005E3EE5">
        <w:rPr>
          <w:rFonts w:ascii="Arial" w:hAnsi="Arial" w:cs="Arial"/>
          <w:color w:val="0000FF"/>
          <w:highlight w:val="white"/>
          <w:lang w:val="en-US"/>
        </w:rPr>
        <w:t>"/&gt;</w:t>
      </w:r>
    </w:p>
    <w:p w14:paraId="0AAA1EE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r w:rsidRPr="005E3EE5">
        <w:rPr>
          <w:rFonts w:ascii="Arial" w:hAnsi="Arial" w:cs="Arial"/>
          <w:color w:val="000000"/>
          <w:highlight w:val="white"/>
          <w:lang w:val="en-US"/>
        </w:rPr>
        <w:t>diatsepaami</w:t>
      </w:r>
      <w:r w:rsidRPr="005E3EE5">
        <w:rPr>
          <w:rFonts w:ascii="Arial" w:hAnsi="Arial" w:cs="Arial"/>
          <w:color w:val="0000FF"/>
          <w:highlight w:val="white"/>
          <w:lang w:val="en-US"/>
        </w:rPr>
        <w:t>&lt;/</w:t>
      </w:r>
      <w:r w:rsidRPr="005E3EE5">
        <w:rPr>
          <w:rFonts w:ascii="Arial" w:hAnsi="Arial" w:cs="Arial"/>
          <w:color w:val="800000"/>
          <w:highlight w:val="white"/>
          <w:lang w:val="en-US"/>
        </w:rPr>
        <w:t>name</w:t>
      </w:r>
      <w:r w:rsidRPr="005E3EE5">
        <w:rPr>
          <w:rFonts w:ascii="Arial" w:hAnsi="Arial" w:cs="Arial"/>
          <w:color w:val="0000FF"/>
          <w:highlight w:val="white"/>
          <w:lang w:val="en-US"/>
        </w:rPr>
        <w:t>&gt;</w:t>
      </w:r>
    </w:p>
    <w:p w14:paraId="3B7004A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0000FF"/>
          <w:highlight w:val="white"/>
          <w:lang w:val="en-US"/>
        </w:rPr>
        <w:t>&gt;</w:t>
      </w:r>
    </w:p>
    <w:p w14:paraId="536FE6E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06FA943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56141F4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5D019E5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22479D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6C63588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3A4896C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0DCC1DE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6AA37B0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templateId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1.2.246.537.6.12.2002.126.32</w:t>
      </w:r>
      <w:r w:rsidRPr="005E3EE5">
        <w:rPr>
          <w:rFonts w:ascii="Arial" w:hAnsi="Arial" w:cs="Arial"/>
          <w:color w:val="0000FF"/>
          <w:highlight w:val="white"/>
        </w:rPr>
        <w:t>"/&gt;</w:t>
      </w:r>
    </w:p>
    <w:p w14:paraId="1CB2EAF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id</w:t>
      </w:r>
      <w:r w:rsidRPr="005E3EE5">
        <w:rPr>
          <w:rFonts w:ascii="Arial" w:hAnsi="Arial" w:cs="Arial"/>
          <w:color w:val="FF0000"/>
          <w:highlight w:val="white"/>
        </w:rPr>
        <w:t xml:space="preserve"> root</w:t>
      </w:r>
      <w:r w:rsidRPr="005E3EE5">
        <w:rPr>
          <w:rFonts w:ascii="Arial" w:hAnsi="Arial" w:cs="Arial"/>
          <w:color w:val="0000FF"/>
          <w:highlight w:val="white"/>
        </w:rPr>
        <w:t>="</w:t>
      </w:r>
      <w:r w:rsidRPr="005E3EE5">
        <w:rPr>
          <w:rFonts w:ascii="Arial" w:hAnsi="Arial" w:cs="Arial"/>
          <w:color w:val="000000"/>
          <w:highlight w:val="white"/>
        </w:rPr>
        <w:t>1.2.246.10.1602257.14.2009.145.1.1.12</w:t>
      </w:r>
      <w:r w:rsidRPr="005E3EE5">
        <w:rPr>
          <w:rFonts w:ascii="Arial" w:hAnsi="Arial" w:cs="Arial"/>
          <w:color w:val="0000FF"/>
          <w:highlight w:val="white"/>
        </w:rPr>
        <w:t>"/&gt;</w:t>
      </w:r>
    </w:p>
    <w:p w14:paraId="16EE085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32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Annososio ja jatko-osiot</w:t>
      </w:r>
      <w:r w:rsidRPr="005E3EE5">
        <w:rPr>
          <w:rFonts w:ascii="Arial" w:hAnsi="Arial" w:cs="Arial"/>
          <w:color w:val="0000FF"/>
          <w:highlight w:val="white"/>
        </w:rPr>
        <w:t>"/&gt;</w:t>
      </w:r>
    </w:p>
    <w:p w14:paraId="44C3957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statusCode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completed</w:t>
      </w:r>
      <w:r w:rsidRPr="005E3EE5">
        <w:rPr>
          <w:rFonts w:ascii="Arial" w:hAnsi="Arial" w:cs="Arial"/>
          <w:color w:val="0000FF"/>
          <w:highlight w:val="white"/>
        </w:rPr>
        <w:t>"/&gt;</w:t>
      </w:r>
    </w:p>
    <w:p w14:paraId="1E49496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7C929C9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F8EE77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87</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Annostelu tekstimuodossa</w:t>
      </w:r>
      <w:r w:rsidRPr="005E3EE5">
        <w:rPr>
          <w:rFonts w:ascii="Arial" w:hAnsi="Arial" w:cs="Arial"/>
          <w:color w:val="0000FF"/>
          <w:highlight w:val="white"/>
        </w:rPr>
        <w:t>"/&gt;</w:t>
      </w:r>
    </w:p>
    <w:p w14:paraId="48535F9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value</w:t>
      </w:r>
      <w:r w:rsidRPr="005E3EE5">
        <w:rPr>
          <w:rFonts w:ascii="Arial" w:hAnsi="Arial" w:cs="Arial"/>
          <w:color w:val="0000FF"/>
          <w:highlight w:val="white"/>
          <w:lang w:val="en-US"/>
        </w:rPr>
        <w:t>="</w:t>
      </w:r>
      <w:r w:rsidRPr="005E3EE5">
        <w:rPr>
          <w:rFonts w:ascii="Arial" w:hAnsi="Arial" w:cs="Arial"/>
          <w:color w:val="000000"/>
          <w:highlight w:val="white"/>
          <w:lang w:val="en-US"/>
        </w:rPr>
        <w:t>true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BL</w:t>
      </w:r>
      <w:r w:rsidRPr="005E3EE5">
        <w:rPr>
          <w:rFonts w:ascii="Arial" w:hAnsi="Arial" w:cs="Arial"/>
          <w:color w:val="0000FF"/>
          <w:highlight w:val="white"/>
          <w:lang w:val="en-US"/>
        </w:rPr>
        <w:t>"/&gt;</w:t>
      </w:r>
    </w:p>
    <w:p w14:paraId="4186A14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64E726C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2C8247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32AF61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SBADM</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422EBD0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text</w:t>
      </w:r>
      <w:r w:rsidRPr="005E3EE5">
        <w:rPr>
          <w:rFonts w:ascii="Arial" w:hAnsi="Arial" w:cs="Arial"/>
          <w:color w:val="0000FF"/>
          <w:highlight w:val="white"/>
        </w:rPr>
        <w:t>&gt;</w:t>
      </w:r>
      <w:r w:rsidRPr="005E3EE5">
        <w:rPr>
          <w:rFonts w:ascii="Arial" w:hAnsi="Arial" w:cs="Arial"/>
          <w:color w:val="000000"/>
          <w:highlight w:val="white"/>
        </w:rPr>
        <w:t>1 tabletti tarvittaessa 3 kertaa vuorokaudessa.</w:t>
      </w:r>
      <w:r w:rsidRPr="005E3EE5">
        <w:rPr>
          <w:rFonts w:ascii="Arial" w:hAnsi="Arial" w:cs="Arial"/>
          <w:color w:val="0000FF"/>
          <w:highlight w:val="white"/>
        </w:rPr>
        <w:t>&lt;/</w:t>
      </w:r>
      <w:r w:rsidRPr="005E3EE5">
        <w:rPr>
          <w:rFonts w:ascii="Arial" w:hAnsi="Arial" w:cs="Arial"/>
          <w:color w:val="800000"/>
          <w:highlight w:val="white"/>
        </w:rPr>
        <w:t>text</w:t>
      </w:r>
      <w:r w:rsidRPr="005E3EE5">
        <w:rPr>
          <w:rFonts w:ascii="Arial" w:hAnsi="Arial" w:cs="Arial"/>
          <w:color w:val="0000FF"/>
          <w:highlight w:val="white"/>
        </w:rPr>
        <w:t>&gt;</w:t>
      </w:r>
    </w:p>
    <w:p w14:paraId="16174B2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16AAF03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36CD0CD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manufacturedLabeledDrug</w:t>
      </w:r>
      <w:r w:rsidRPr="005E3EE5">
        <w:rPr>
          <w:rFonts w:ascii="Arial" w:hAnsi="Arial" w:cs="Arial"/>
          <w:color w:val="FF0000"/>
          <w:highlight w:val="white"/>
          <w:lang w:val="en-US"/>
        </w:rPr>
        <w:t xml:space="preserve"> nullFlavor</w:t>
      </w:r>
      <w:r w:rsidRPr="005E3EE5">
        <w:rPr>
          <w:rFonts w:ascii="Arial" w:hAnsi="Arial" w:cs="Arial"/>
          <w:color w:val="0000FF"/>
          <w:highlight w:val="white"/>
          <w:lang w:val="en-US"/>
        </w:rPr>
        <w:t>="</w:t>
      </w:r>
      <w:r w:rsidRPr="005E3EE5">
        <w:rPr>
          <w:rFonts w:ascii="Arial" w:hAnsi="Arial" w:cs="Arial"/>
          <w:color w:val="000000"/>
          <w:highlight w:val="white"/>
          <w:lang w:val="en-US"/>
        </w:rPr>
        <w:t>NI</w:t>
      </w:r>
      <w:r w:rsidRPr="005E3EE5">
        <w:rPr>
          <w:rFonts w:ascii="Arial" w:hAnsi="Arial" w:cs="Arial"/>
          <w:color w:val="0000FF"/>
          <w:highlight w:val="white"/>
          <w:lang w:val="en-US"/>
        </w:rPr>
        <w:t>"&gt;</w:t>
      </w:r>
    </w:p>
    <w:p w14:paraId="7371B4A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manufacturedLabeledDrug</w:t>
      </w:r>
      <w:r w:rsidRPr="005E3EE5">
        <w:rPr>
          <w:rFonts w:ascii="Arial" w:hAnsi="Arial" w:cs="Arial"/>
          <w:color w:val="0000FF"/>
          <w:highlight w:val="white"/>
        </w:rPr>
        <w:t>&gt;</w:t>
      </w:r>
    </w:p>
    <w:p w14:paraId="6C2C0E6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manufacturedProduct</w:t>
      </w:r>
      <w:r w:rsidRPr="005E3EE5">
        <w:rPr>
          <w:rFonts w:ascii="Arial" w:hAnsi="Arial" w:cs="Arial"/>
          <w:color w:val="0000FF"/>
          <w:highlight w:val="white"/>
          <w:lang w:val="en-US"/>
        </w:rPr>
        <w:t>&gt;</w:t>
      </w:r>
    </w:p>
    <w:p w14:paraId="71319E5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consumable</w:t>
      </w:r>
      <w:r w:rsidRPr="005E3EE5">
        <w:rPr>
          <w:rFonts w:ascii="Arial" w:hAnsi="Arial" w:cs="Arial"/>
          <w:color w:val="0000FF"/>
          <w:highlight w:val="white"/>
          <w:lang w:val="en-US"/>
        </w:rPr>
        <w:t>&gt;</w:t>
      </w:r>
    </w:p>
    <w:p w14:paraId="17948BD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substanceAdministration</w:t>
      </w:r>
      <w:r w:rsidRPr="005E3EE5">
        <w:rPr>
          <w:rFonts w:ascii="Arial" w:hAnsi="Arial" w:cs="Arial"/>
          <w:color w:val="0000FF"/>
          <w:highlight w:val="white"/>
          <w:lang w:val="en-US"/>
        </w:rPr>
        <w:t>&gt;</w:t>
      </w:r>
    </w:p>
    <w:p w14:paraId="38C5399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013EBC6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5ECDB85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526D3E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0D9C1D7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CLUSTER</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3923EC5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templateId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1.2.246.537.6.12.2002.126.88</w:t>
      </w:r>
      <w:r w:rsidRPr="005E3EE5">
        <w:rPr>
          <w:rFonts w:ascii="Arial" w:hAnsi="Arial" w:cs="Arial"/>
          <w:color w:val="0000FF"/>
          <w:highlight w:val="white"/>
          <w:lang w:val="en-US"/>
        </w:rPr>
        <w:t>"/&gt;</w:t>
      </w:r>
    </w:p>
    <w:p w14:paraId="322EE50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id</w:t>
      </w:r>
      <w:r w:rsidRPr="005E3EE5">
        <w:rPr>
          <w:rFonts w:ascii="Arial" w:hAnsi="Arial" w:cs="Arial"/>
          <w:color w:val="FF0000"/>
          <w:highlight w:val="white"/>
          <w:lang w:val="en-US"/>
        </w:rPr>
        <w:t xml:space="preserve"> root</w:t>
      </w:r>
      <w:r w:rsidRPr="005E3EE5">
        <w:rPr>
          <w:rFonts w:ascii="Arial" w:hAnsi="Arial" w:cs="Arial"/>
          <w:color w:val="0000FF"/>
          <w:highlight w:val="white"/>
          <w:lang w:val="en-US"/>
        </w:rPr>
        <w:t>="</w:t>
      </w:r>
      <w:r w:rsidRPr="005E3EE5">
        <w:rPr>
          <w:rFonts w:ascii="Arial" w:hAnsi="Arial" w:cs="Arial"/>
          <w:color w:val="000000"/>
          <w:highlight w:val="white"/>
          <w:lang w:val="en-US"/>
        </w:rPr>
        <w:t>1.2.246.10.1602257.14.2009.145.1.1.13</w:t>
      </w:r>
      <w:r w:rsidRPr="005E3EE5">
        <w:rPr>
          <w:rFonts w:ascii="Arial" w:hAnsi="Arial" w:cs="Arial"/>
          <w:color w:val="0000FF"/>
          <w:highlight w:val="white"/>
          <w:lang w:val="en-US"/>
        </w:rPr>
        <w:t>"/&gt;</w:t>
      </w:r>
    </w:p>
    <w:p w14:paraId="4C1611F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88</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Lääkityksen muut tiedot</w:t>
      </w:r>
      <w:r w:rsidRPr="005E3EE5">
        <w:rPr>
          <w:rFonts w:ascii="Arial" w:hAnsi="Arial" w:cs="Arial"/>
          <w:color w:val="0000FF"/>
          <w:highlight w:val="white"/>
          <w:lang w:val="en-US"/>
        </w:rPr>
        <w:t>"/&gt;</w:t>
      </w:r>
    </w:p>
    <w:p w14:paraId="05BB2BD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statusCode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completed</w:t>
      </w:r>
      <w:r w:rsidRPr="005E3EE5">
        <w:rPr>
          <w:rFonts w:ascii="Arial" w:hAnsi="Arial" w:cs="Arial"/>
          <w:color w:val="0000FF"/>
          <w:highlight w:val="white"/>
        </w:rPr>
        <w:t>"/&gt;</w:t>
      </w:r>
    </w:p>
    <w:p w14:paraId="788C753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3F78E69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C3215A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58</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Käyttötarkoitus tekstinä</w:t>
      </w:r>
      <w:r w:rsidRPr="005E3EE5">
        <w:rPr>
          <w:rFonts w:ascii="Arial" w:hAnsi="Arial" w:cs="Arial"/>
          <w:color w:val="0000FF"/>
          <w:highlight w:val="white"/>
        </w:rPr>
        <w:t>"/&gt;</w:t>
      </w:r>
    </w:p>
    <w:p w14:paraId="487489D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FF0000"/>
          <w:highlight w:val="white"/>
        </w:rPr>
        <w:t xml:space="preserve"> xsi:type</w:t>
      </w:r>
      <w:r w:rsidRPr="005E3EE5">
        <w:rPr>
          <w:rFonts w:ascii="Arial" w:hAnsi="Arial" w:cs="Arial"/>
          <w:color w:val="0000FF"/>
          <w:highlight w:val="white"/>
        </w:rPr>
        <w:t>="</w:t>
      </w:r>
      <w:r w:rsidRPr="005E3EE5">
        <w:rPr>
          <w:rFonts w:ascii="Arial" w:hAnsi="Arial" w:cs="Arial"/>
          <w:color w:val="000000"/>
          <w:highlight w:val="white"/>
        </w:rPr>
        <w:t>ST</w:t>
      </w:r>
      <w:r w:rsidRPr="005E3EE5">
        <w:rPr>
          <w:rFonts w:ascii="Arial" w:hAnsi="Arial" w:cs="Arial"/>
          <w:color w:val="0000FF"/>
          <w:highlight w:val="white"/>
        </w:rPr>
        <w:t>"&gt;</w:t>
      </w:r>
      <w:r w:rsidRPr="005E3EE5">
        <w:rPr>
          <w:rFonts w:ascii="Arial" w:hAnsi="Arial" w:cs="Arial"/>
          <w:color w:val="000000"/>
          <w:highlight w:val="white"/>
        </w:rPr>
        <w:t>Ahdistuneisuuden hoito</w:t>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0000FF"/>
          <w:highlight w:val="white"/>
        </w:rPr>
        <w:t>&gt;</w:t>
      </w:r>
    </w:p>
    <w:p w14:paraId="39D9F55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observation</w:t>
      </w:r>
      <w:r w:rsidRPr="005E3EE5">
        <w:rPr>
          <w:rFonts w:ascii="Arial" w:hAnsi="Arial" w:cs="Arial"/>
          <w:color w:val="0000FF"/>
          <w:highlight w:val="white"/>
        </w:rPr>
        <w:t>&gt;</w:t>
      </w:r>
    </w:p>
    <w:p w14:paraId="79A5254D"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4F94E4FF"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1E21E56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5696C7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67</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Hoitolaji</w:t>
      </w:r>
      <w:r w:rsidRPr="005E3EE5">
        <w:rPr>
          <w:rFonts w:ascii="Arial" w:hAnsi="Arial" w:cs="Arial"/>
          <w:color w:val="0000FF"/>
          <w:highlight w:val="white"/>
          <w:lang w:val="en-US"/>
        </w:rPr>
        <w:t>"/&gt;</w:t>
      </w:r>
    </w:p>
    <w:p w14:paraId="0871F95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1.2.246.537.5.40101.2006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Hoitolaji</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Sairauden hoito</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CE</w:t>
      </w:r>
      <w:r w:rsidRPr="005E3EE5">
        <w:rPr>
          <w:rFonts w:ascii="Arial" w:hAnsi="Arial" w:cs="Arial"/>
          <w:color w:val="0000FF"/>
          <w:highlight w:val="white"/>
          <w:lang w:val="en-US"/>
        </w:rPr>
        <w:t>"/&gt;</w:t>
      </w:r>
    </w:p>
    <w:p w14:paraId="1777C46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68B704B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03D34D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7207A0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13F5AC7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rPr>
        <w:t>&lt;</w:t>
      </w:r>
      <w:r w:rsidRPr="005E3EE5">
        <w:rPr>
          <w:rFonts w:ascii="Arial" w:hAnsi="Arial" w:cs="Arial"/>
          <w:color w:val="800000"/>
          <w:highlight w:val="white"/>
        </w:rPr>
        <w:t>code</w:t>
      </w:r>
      <w:r w:rsidRPr="005E3EE5">
        <w:rPr>
          <w:rFonts w:ascii="Arial" w:hAnsi="Arial" w:cs="Arial"/>
          <w:color w:val="FF0000"/>
          <w:highlight w:val="white"/>
        </w:rPr>
        <w:t xml:space="preserve"> code</w:t>
      </w:r>
      <w:r w:rsidRPr="005E3EE5">
        <w:rPr>
          <w:rFonts w:ascii="Arial" w:hAnsi="Arial" w:cs="Arial"/>
          <w:color w:val="0000FF"/>
          <w:highlight w:val="white"/>
        </w:rPr>
        <w:t>="</w:t>
      </w:r>
      <w:r w:rsidRPr="005E3EE5">
        <w:rPr>
          <w:rFonts w:ascii="Arial" w:hAnsi="Arial" w:cs="Arial"/>
          <w:color w:val="000000"/>
          <w:highlight w:val="white"/>
        </w:rPr>
        <w:t>92</w:t>
      </w:r>
      <w:r w:rsidRPr="005E3EE5">
        <w:rPr>
          <w:rFonts w:ascii="Arial" w:hAnsi="Arial" w:cs="Arial"/>
          <w:color w:val="0000FF"/>
          <w:highlight w:val="white"/>
        </w:rPr>
        <w:t>"</w:t>
      </w:r>
      <w:r w:rsidRPr="005E3EE5">
        <w:rPr>
          <w:rFonts w:ascii="Arial" w:hAnsi="Arial" w:cs="Arial"/>
          <w:color w:val="FF0000"/>
          <w:highlight w:val="white"/>
        </w:rPr>
        <w:t xml:space="preserve"> codeSystem</w:t>
      </w:r>
      <w:r w:rsidRPr="005E3EE5">
        <w:rPr>
          <w:rFonts w:ascii="Arial" w:hAnsi="Arial" w:cs="Arial"/>
          <w:color w:val="0000FF"/>
          <w:highlight w:val="white"/>
        </w:rPr>
        <w:t>="</w:t>
      </w:r>
      <w:r w:rsidRPr="005E3EE5">
        <w:rPr>
          <w:rFonts w:ascii="Arial" w:hAnsi="Arial" w:cs="Arial"/>
          <w:color w:val="000000"/>
          <w:highlight w:val="white"/>
        </w:rPr>
        <w:t>1.2.246.537.6.12.2002.126</w:t>
      </w:r>
      <w:r w:rsidRPr="005E3EE5">
        <w:rPr>
          <w:rFonts w:ascii="Arial" w:hAnsi="Arial" w:cs="Arial"/>
          <w:color w:val="0000FF"/>
          <w:highlight w:val="white"/>
        </w:rPr>
        <w:t>"</w:t>
      </w:r>
      <w:r w:rsidRPr="005E3EE5">
        <w:rPr>
          <w:rFonts w:ascii="Arial" w:hAnsi="Arial" w:cs="Arial"/>
          <w:color w:val="FF0000"/>
          <w:highlight w:val="white"/>
        </w:rPr>
        <w:t xml:space="preserve"> codeSystemName</w:t>
      </w:r>
      <w:r w:rsidRPr="005E3EE5">
        <w:rPr>
          <w:rFonts w:ascii="Arial" w:hAnsi="Arial" w:cs="Arial"/>
          <w:color w:val="0000FF"/>
          <w:highlight w:val="white"/>
        </w:rPr>
        <w:t>="</w:t>
      </w:r>
      <w:r w:rsidRPr="005E3EE5">
        <w:rPr>
          <w:rFonts w:ascii="Arial" w:hAnsi="Arial" w:cs="Arial"/>
          <w:color w:val="000000"/>
          <w:highlight w:val="white"/>
        </w:rPr>
        <w:t>Lääkityslista</w:t>
      </w:r>
      <w:r w:rsidRPr="005E3EE5">
        <w:rPr>
          <w:rFonts w:ascii="Arial" w:hAnsi="Arial" w:cs="Arial"/>
          <w:color w:val="0000FF"/>
          <w:highlight w:val="white"/>
        </w:rPr>
        <w:t>"</w:t>
      </w:r>
      <w:r w:rsidRPr="005E3EE5">
        <w:rPr>
          <w:rFonts w:ascii="Arial" w:hAnsi="Arial" w:cs="Arial"/>
          <w:color w:val="FF0000"/>
          <w:highlight w:val="white"/>
        </w:rPr>
        <w:t xml:space="preserve"> displayName</w:t>
      </w:r>
      <w:r w:rsidRPr="005E3EE5">
        <w:rPr>
          <w:rFonts w:ascii="Arial" w:hAnsi="Arial" w:cs="Arial"/>
          <w:color w:val="0000FF"/>
          <w:highlight w:val="white"/>
        </w:rPr>
        <w:t>="</w:t>
      </w:r>
      <w:r w:rsidRPr="005E3EE5">
        <w:rPr>
          <w:rFonts w:ascii="Arial" w:hAnsi="Arial" w:cs="Arial"/>
          <w:color w:val="000000"/>
          <w:highlight w:val="white"/>
        </w:rPr>
        <w:t>Viesti apteekille</w:t>
      </w:r>
      <w:r w:rsidRPr="005E3EE5">
        <w:rPr>
          <w:rFonts w:ascii="Arial" w:hAnsi="Arial" w:cs="Arial"/>
          <w:color w:val="0000FF"/>
          <w:highlight w:val="white"/>
        </w:rPr>
        <w:t>"/&gt;</w:t>
      </w:r>
    </w:p>
    <w:p w14:paraId="52E72AB9"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FF0000"/>
          <w:highlight w:val="white"/>
        </w:rPr>
        <w:t xml:space="preserve"> xsi:type</w:t>
      </w:r>
      <w:r w:rsidRPr="005E3EE5">
        <w:rPr>
          <w:rFonts w:ascii="Arial" w:hAnsi="Arial" w:cs="Arial"/>
          <w:color w:val="0000FF"/>
          <w:highlight w:val="white"/>
        </w:rPr>
        <w:t>="</w:t>
      </w:r>
      <w:r w:rsidRPr="005E3EE5">
        <w:rPr>
          <w:rFonts w:ascii="Arial" w:hAnsi="Arial" w:cs="Arial"/>
          <w:color w:val="000000"/>
          <w:highlight w:val="white"/>
        </w:rPr>
        <w:t>ST</w:t>
      </w:r>
      <w:r w:rsidRPr="005E3EE5">
        <w:rPr>
          <w:rFonts w:ascii="Arial" w:hAnsi="Arial" w:cs="Arial"/>
          <w:color w:val="0000FF"/>
          <w:highlight w:val="white"/>
        </w:rPr>
        <w:t>"&gt;</w:t>
      </w:r>
      <w:r w:rsidRPr="005E3EE5">
        <w:rPr>
          <w:rFonts w:ascii="Arial" w:hAnsi="Arial" w:cs="Arial"/>
          <w:color w:val="000000"/>
          <w:highlight w:val="white"/>
        </w:rPr>
        <w:t>Toimitetaan viikon annoksina väärinkäytön estämiseksi</w:t>
      </w:r>
      <w:r w:rsidRPr="005E3EE5">
        <w:rPr>
          <w:rFonts w:ascii="Arial" w:hAnsi="Arial" w:cs="Arial"/>
          <w:color w:val="0000FF"/>
          <w:highlight w:val="white"/>
        </w:rPr>
        <w:t>&lt;/</w:t>
      </w:r>
      <w:r w:rsidRPr="005E3EE5">
        <w:rPr>
          <w:rFonts w:ascii="Arial" w:hAnsi="Arial" w:cs="Arial"/>
          <w:color w:val="800000"/>
          <w:highlight w:val="white"/>
        </w:rPr>
        <w:t>value</w:t>
      </w:r>
      <w:r w:rsidRPr="005E3EE5">
        <w:rPr>
          <w:rFonts w:ascii="Arial" w:hAnsi="Arial" w:cs="Arial"/>
          <w:color w:val="0000FF"/>
          <w:highlight w:val="white"/>
        </w:rPr>
        <w:t>&gt;</w:t>
      </w:r>
    </w:p>
    <w:p w14:paraId="095EE9F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observation</w:t>
      </w:r>
      <w:r w:rsidRPr="005E3EE5">
        <w:rPr>
          <w:rFonts w:ascii="Arial" w:hAnsi="Arial" w:cs="Arial"/>
          <w:color w:val="0000FF"/>
          <w:highlight w:val="white"/>
        </w:rPr>
        <w:t>&gt;</w:t>
      </w:r>
    </w:p>
    <w:p w14:paraId="1941FAF4"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rPr>
        <w:t>&lt;/</w:t>
      </w:r>
      <w:r w:rsidRPr="005E3EE5">
        <w:rPr>
          <w:rFonts w:ascii="Arial" w:hAnsi="Arial" w:cs="Arial"/>
          <w:color w:val="800000"/>
          <w:highlight w:val="white"/>
        </w:rPr>
        <w:t>component</w:t>
      </w:r>
      <w:r w:rsidRPr="005E3EE5">
        <w:rPr>
          <w:rFonts w:ascii="Arial" w:hAnsi="Arial" w:cs="Arial"/>
          <w:color w:val="0000FF"/>
          <w:highlight w:val="white"/>
        </w:rPr>
        <w:t>&gt;</w:t>
      </w:r>
    </w:p>
    <w:p w14:paraId="134516CB"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00"/>
          <w:highlight w:val="white"/>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C882D68"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FF0000"/>
          <w:highlight w:val="white"/>
          <w:lang w:val="en-US"/>
        </w:rPr>
        <w:t xml:space="preserve"> classCode</w:t>
      </w:r>
      <w:r w:rsidRPr="005E3EE5">
        <w:rPr>
          <w:rFonts w:ascii="Arial" w:hAnsi="Arial" w:cs="Arial"/>
          <w:color w:val="0000FF"/>
          <w:highlight w:val="white"/>
          <w:lang w:val="en-US"/>
        </w:rPr>
        <w:t>="</w:t>
      </w:r>
      <w:r w:rsidRPr="005E3EE5">
        <w:rPr>
          <w:rFonts w:ascii="Arial" w:hAnsi="Arial" w:cs="Arial"/>
          <w:color w:val="000000"/>
          <w:highlight w:val="white"/>
          <w:lang w:val="en-US"/>
        </w:rPr>
        <w:t>OBS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moodCode</w:t>
      </w:r>
      <w:r w:rsidRPr="005E3EE5">
        <w:rPr>
          <w:rFonts w:ascii="Arial" w:hAnsi="Arial" w:cs="Arial"/>
          <w:color w:val="0000FF"/>
          <w:highlight w:val="white"/>
          <w:lang w:val="en-US"/>
        </w:rPr>
        <w:t>="</w:t>
      </w:r>
      <w:r w:rsidRPr="005E3EE5">
        <w:rPr>
          <w:rFonts w:ascii="Arial" w:hAnsi="Arial" w:cs="Arial"/>
          <w:color w:val="000000"/>
          <w:highlight w:val="white"/>
          <w:lang w:val="en-US"/>
        </w:rPr>
        <w:t>EVN</w:t>
      </w:r>
      <w:r w:rsidRPr="005E3EE5">
        <w:rPr>
          <w:rFonts w:ascii="Arial" w:hAnsi="Arial" w:cs="Arial"/>
          <w:color w:val="0000FF"/>
          <w:highlight w:val="white"/>
          <w:lang w:val="en-US"/>
        </w:rPr>
        <w:t>"&gt;</w:t>
      </w:r>
    </w:p>
    <w:p w14:paraId="6F42C97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code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119</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1.2.246.537.6.12.2002.126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Lääkityslista</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PKV-lääkemääräys</w:t>
      </w:r>
      <w:r w:rsidRPr="005E3EE5">
        <w:rPr>
          <w:rFonts w:ascii="Arial" w:hAnsi="Arial" w:cs="Arial"/>
          <w:color w:val="0000FF"/>
          <w:highlight w:val="white"/>
          <w:lang w:val="en-US"/>
        </w:rPr>
        <w:t>"/&gt;</w:t>
      </w:r>
    </w:p>
    <w:p w14:paraId="7036EC0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value</w:t>
      </w:r>
      <w:r w:rsidRPr="005E3EE5">
        <w:rPr>
          <w:rFonts w:ascii="Arial" w:hAnsi="Arial" w:cs="Arial"/>
          <w:color w:val="FF0000"/>
          <w:highlight w:val="white"/>
          <w:lang w:val="en-US"/>
        </w:rPr>
        <w:t xml:space="preserve"> code</w:t>
      </w:r>
      <w:r w:rsidRPr="005E3EE5">
        <w:rPr>
          <w:rFonts w:ascii="Arial" w:hAnsi="Arial" w:cs="Arial"/>
          <w:color w:val="0000FF"/>
          <w:highlight w:val="white"/>
          <w:lang w:val="en-US"/>
        </w:rPr>
        <w:t>="</w:t>
      </w:r>
      <w:r w:rsidRPr="005E3EE5">
        <w:rPr>
          <w:rFonts w:ascii="Arial" w:hAnsi="Arial" w:cs="Arial"/>
          <w:color w:val="000000"/>
          <w:highlight w:val="white"/>
          <w:lang w:val="en-US"/>
        </w:rPr>
        <w:t>Z</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w:t>
      </w:r>
      <w:r w:rsidRPr="005E3EE5">
        <w:rPr>
          <w:rFonts w:ascii="Arial" w:hAnsi="Arial" w:cs="Arial"/>
          <w:color w:val="0000FF"/>
          <w:highlight w:val="white"/>
          <w:lang w:val="en-US"/>
        </w:rPr>
        <w:t>="</w:t>
      </w:r>
      <w:r w:rsidRPr="005E3EE5">
        <w:rPr>
          <w:rFonts w:ascii="Arial" w:hAnsi="Arial" w:cs="Arial"/>
          <w:color w:val="000000"/>
          <w:highlight w:val="white"/>
          <w:lang w:val="en-US"/>
        </w:rPr>
        <w:t>1.2.246.537.5.40118.2006</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codeSystemName</w:t>
      </w:r>
      <w:r w:rsidRPr="005E3EE5">
        <w:rPr>
          <w:rFonts w:ascii="Arial" w:hAnsi="Arial" w:cs="Arial"/>
          <w:color w:val="0000FF"/>
          <w:highlight w:val="white"/>
          <w:lang w:val="en-US"/>
        </w:rPr>
        <w:t>="</w:t>
      </w:r>
      <w:r w:rsidRPr="005E3EE5">
        <w:rPr>
          <w:rFonts w:ascii="Arial" w:hAnsi="Arial" w:cs="Arial"/>
          <w:color w:val="000000"/>
          <w:highlight w:val="white"/>
          <w:lang w:val="en-US"/>
        </w:rPr>
        <w:t>Huumausaine / PKV lääkemääräys</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displayName</w:t>
      </w:r>
      <w:r w:rsidRPr="005E3EE5">
        <w:rPr>
          <w:rFonts w:ascii="Arial" w:hAnsi="Arial" w:cs="Arial"/>
          <w:color w:val="0000FF"/>
          <w:highlight w:val="white"/>
          <w:lang w:val="en-US"/>
        </w:rPr>
        <w:t>="</w:t>
      </w:r>
      <w:r w:rsidRPr="005E3EE5">
        <w:rPr>
          <w:rFonts w:ascii="Arial" w:hAnsi="Arial" w:cs="Arial"/>
          <w:color w:val="000000"/>
          <w:highlight w:val="white"/>
          <w:lang w:val="en-US"/>
        </w:rPr>
        <w:t>PKV-lääke, psykotrooppinen aine</w:t>
      </w:r>
      <w:r w:rsidRPr="005E3EE5">
        <w:rPr>
          <w:rFonts w:ascii="Arial" w:hAnsi="Arial" w:cs="Arial"/>
          <w:color w:val="0000FF"/>
          <w:highlight w:val="white"/>
          <w:lang w:val="en-US"/>
        </w:rPr>
        <w:t>"</w:t>
      </w:r>
      <w:r w:rsidRPr="005E3EE5">
        <w:rPr>
          <w:rFonts w:ascii="Arial" w:hAnsi="Arial" w:cs="Arial"/>
          <w:color w:val="FF0000"/>
          <w:highlight w:val="white"/>
          <w:lang w:val="en-US"/>
        </w:rPr>
        <w:t xml:space="preserve"> xsi:type</w:t>
      </w:r>
      <w:r w:rsidRPr="005E3EE5">
        <w:rPr>
          <w:rFonts w:ascii="Arial" w:hAnsi="Arial" w:cs="Arial"/>
          <w:color w:val="0000FF"/>
          <w:highlight w:val="white"/>
          <w:lang w:val="en-US"/>
        </w:rPr>
        <w:t>="</w:t>
      </w:r>
      <w:r w:rsidRPr="005E3EE5">
        <w:rPr>
          <w:rFonts w:ascii="Arial" w:hAnsi="Arial" w:cs="Arial"/>
          <w:color w:val="000000"/>
          <w:highlight w:val="white"/>
          <w:lang w:val="en-US"/>
        </w:rPr>
        <w:t>CE</w:t>
      </w:r>
      <w:r w:rsidRPr="005E3EE5">
        <w:rPr>
          <w:rFonts w:ascii="Arial" w:hAnsi="Arial" w:cs="Arial"/>
          <w:color w:val="0000FF"/>
          <w:highlight w:val="white"/>
          <w:lang w:val="en-US"/>
        </w:rPr>
        <w:t>"/&gt;</w:t>
      </w:r>
    </w:p>
    <w:p w14:paraId="0609019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observation</w:t>
      </w:r>
      <w:r w:rsidRPr="005E3EE5">
        <w:rPr>
          <w:rFonts w:ascii="Arial" w:hAnsi="Arial" w:cs="Arial"/>
          <w:color w:val="0000FF"/>
          <w:highlight w:val="white"/>
          <w:lang w:val="en-US"/>
        </w:rPr>
        <w:t>&gt;</w:t>
      </w:r>
    </w:p>
    <w:p w14:paraId="228EB0E2"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57249C5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328E0E4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0EC6390C"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organizer</w:t>
      </w:r>
      <w:r w:rsidRPr="005E3EE5">
        <w:rPr>
          <w:rFonts w:ascii="Arial" w:hAnsi="Arial" w:cs="Arial"/>
          <w:color w:val="0000FF"/>
          <w:highlight w:val="white"/>
          <w:lang w:val="en-US"/>
        </w:rPr>
        <w:t>&gt;</w:t>
      </w:r>
    </w:p>
    <w:p w14:paraId="65873BE0"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entry</w:t>
      </w:r>
      <w:r w:rsidRPr="005E3EE5">
        <w:rPr>
          <w:rFonts w:ascii="Arial" w:hAnsi="Arial" w:cs="Arial"/>
          <w:color w:val="0000FF"/>
          <w:highlight w:val="white"/>
          <w:lang w:val="en-US"/>
        </w:rPr>
        <w:t>&gt;</w:t>
      </w:r>
    </w:p>
    <w:p w14:paraId="1010FB43"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7683E89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3D7FE6D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6EC7A03E"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7B5B5811"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section</w:t>
      </w:r>
      <w:r w:rsidRPr="005E3EE5">
        <w:rPr>
          <w:rFonts w:ascii="Arial" w:hAnsi="Arial" w:cs="Arial"/>
          <w:color w:val="0000FF"/>
          <w:highlight w:val="white"/>
          <w:lang w:val="en-US"/>
        </w:rPr>
        <w:t>&gt;</w:t>
      </w:r>
    </w:p>
    <w:p w14:paraId="7A4E7397"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2EB56BF5"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structuredBody</w:t>
      </w:r>
      <w:r w:rsidRPr="005E3EE5">
        <w:rPr>
          <w:rFonts w:ascii="Arial" w:hAnsi="Arial" w:cs="Arial"/>
          <w:color w:val="0000FF"/>
          <w:highlight w:val="white"/>
          <w:lang w:val="en-US"/>
        </w:rPr>
        <w:t>&gt;</w:t>
      </w:r>
    </w:p>
    <w:p w14:paraId="00FB527A"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00"/>
          <w:highlight w:val="white"/>
          <w:lang w:val="en-US"/>
        </w:rPr>
        <w:tab/>
      </w:r>
      <w:r w:rsidRPr="005E3EE5">
        <w:rPr>
          <w:rFonts w:ascii="Arial" w:hAnsi="Arial" w:cs="Arial"/>
          <w:color w:val="0000FF"/>
          <w:highlight w:val="white"/>
          <w:lang w:val="en-US"/>
        </w:rPr>
        <w:t>&lt;/</w:t>
      </w:r>
      <w:r w:rsidRPr="005E3EE5">
        <w:rPr>
          <w:rFonts w:ascii="Arial" w:hAnsi="Arial" w:cs="Arial"/>
          <w:color w:val="800000"/>
          <w:highlight w:val="white"/>
          <w:lang w:val="en-US"/>
        </w:rPr>
        <w:t>component</w:t>
      </w:r>
      <w:r w:rsidRPr="005E3EE5">
        <w:rPr>
          <w:rFonts w:ascii="Arial" w:hAnsi="Arial" w:cs="Arial"/>
          <w:color w:val="0000FF"/>
          <w:highlight w:val="white"/>
          <w:lang w:val="en-US"/>
        </w:rPr>
        <w:t>&gt;</w:t>
      </w:r>
    </w:p>
    <w:p w14:paraId="4497B5D6" w14:textId="77777777" w:rsidR="005E3EE5" w:rsidRPr="005E3EE5" w:rsidRDefault="005E3EE5" w:rsidP="005E3E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rPr>
      </w:pPr>
      <w:r w:rsidRPr="005E3EE5">
        <w:rPr>
          <w:rFonts w:ascii="Arial" w:hAnsi="Arial" w:cs="Arial"/>
          <w:color w:val="0000FF"/>
          <w:highlight w:val="white"/>
          <w:lang w:val="en-US"/>
        </w:rPr>
        <w:t>&lt;/</w:t>
      </w:r>
      <w:r w:rsidRPr="005E3EE5">
        <w:rPr>
          <w:rFonts w:ascii="Arial" w:hAnsi="Arial" w:cs="Arial"/>
          <w:color w:val="800000"/>
          <w:highlight w:val="white"/>
          <w:lang w:val="en-US"/>
        </w:rPr>
        <w:t>ClinicalDocument</w:t>
      </w:r>
      <w:r w:rsidRPr="005E3EE5">
        <w:rPr>
          <w:rFonts w:ascii="Arial" w:hAnsi="Arial" w:cs="Arial"/>
          <w:color w:val="0000FF"/>
          <w:highlight w:val="white"/>
          <w:lang w:val="en-US"/>
        </w:rPr>
        <w:t>&gt;</w:t>
      </w:r>
    </w:p>
    <w:p w14:paraId="0B27B055" w14:textId="77777777" w:rsidR="004D3807" w:rsidRPr="005E3EE5" w:rsidRDefault="004D3807">
      <w:pPr>
        <w:rPr>
          <w:color w:val="000000"/>
          <w:sz w:val="24"/>
          <w:lang w:val="en-US"/>
        </w:rPr>
      </w:pPr>
    </w:p>
    <w:p w14:paraId="0CA466CD" w14:textId="77777777" w:rsidR="004D3807" w:rsidRPr="005E3EE5" w:rsidRDefault="004D3807">
      <w:pPr>
        <w:rPr>
          <w:color w:val="000000"/>
          <w:sz w:val="24"/>
          <w:lang w:val="en-US"/>
        </w:rPr>
      </w:pPr>
    </w:p>
    <w:p w14:paraId="1A08899C" w14:textId="77777777" w:rsidR="004D3807" w:rsidRPr="005E3EE5" w:rsidRDefault="004D3807">
      <w:pPr>
        <w:rPr>
          <w:color w:val="000000"/>
          <w:sz w:val="24"/>
          <w:lang w:val="en-US"/>
        </w:rPr>
      </w:pPr>
    </w:p>
    <w:p w14:paraId="5493F5EB" w14:textId="77777777" w:rsidR="00FD4552" w:rsidRDefault="00FD4552">
      <w:pPr>
        <w:pStyle w:val="Otsikko2"/>
      </w:pPr>
      <w:bookmarkStart w:id="79" w:name="_Toc254091302"/>
      <w:r>
        <w:t>Sarakkeiden selitykset</w:t>
      </w:r>
      <w:bookmarkEnd w:id="79"/>
    </w:p>
    <w:p w14:paraId="4B4E26D1" w14:textId="77777777" w:rsidR="00FD4552" w:rsidRDefault="00FD4552">
      <w:pPr>
        <w:rPr>
          <w:sz w:val="24"/>
        </w:rPr>
      </w:pPr>
    </w:p>
    <w:p w14:paraId="1033EFBA" w14:textId="77777777" w:rsidR="00FD4552" w:rsidRDefault="00FD4552">
      <w:pPr>
        <w:pStyle w:val="Otsikko3"/>
        <w:jc w:val="left"/>
      </w:pPr>
      <w:bookmarkStart w:id="80" w:name="_Toc254091303"/>
      <w:r>
        <w:t>Kenttäkoodi</w:t>
      </w:r>
      <w:bookmarkEnd w:id="80"/>
    </w:p>
    <w:p w14:paraId="33807735" w14:textId="77777777" w:rsidR="00FD4552" w:rsidRDefault="00FD4552">
      <w:pPr>
        <w:rPr>
          <w:sz w:val="24"/>
        </w:rPr>
      </w:pPr>
    </w:p>
    <w:p w14:paraId="6269EE6A" w14:textId="77777777" w:rsidR="00FD4552" w:rsidRDefault="00FD4552">
      <w:pPr>
        <w:rPr>
          <w:sz w:val="24"/>
        </w:rPr>
      </w:pPr>
      <w:r>
        <w:rPr>
          <w:sz w:val="24"/>
        </w:rPr>
        <w:t>Kenttäkoodi tarkoittaa koodia, jolla tietty tieto löydetään rakenteisesta -esitystavasta. Esim. observation-act:iä on käytetty useassa paikassa erilaisten havaintojen kuvaamiseen  ja kyseessä oleva havaintoa ei pystytä yksikäsitteisesti tulkitsemaan pelkästään sanomarakenteen avulla. Joissakin tapauksissa koodi on sijoitettu välirakenteiden ”otsikkotiedoksi” (section code). Koodien käyttö helpottaa tietojen lataamista tietokantaan sekä tyylitiedostojen ja mahdollisten ohjelmallisten muunnosten tekemistä..</w:t>
      </w:r>
    </w:p>
    <w:p w14:paraId="14EC4143" w14:textId="77777777" w:rsidR="00FD4552" w:rsidRDefault="00FD4552">
      <w:pPr>
        <w:rPr>
          <w:sz w:val="24"/>
        </w:rPr>
      </w:pPr>
    </w:p>
    <w:p w14:paraId="46905845" w14:textId="77777777" w:rsidR="00FD4552" w:rsidRDefault="00FD4552">
      <w:pPr>
        <w:rPr>
          <w:sz w:val="24"/>
        </w:rPr>
      </w:pPr>
    </w:p>
    <w:p w14:paraId="2A9719FF" w14:textId="77777777" w:rsidR="00FD4552" w:rsidRDefault="00FD4552">
      <w:pPr>
        <w:pStyle w:val="Otsikko3"/>
        <w:jc w:val="left"/>
      </w:pPr>
      <w:bookmarkStart w:id="81" w:name="_Toc254091304"/>
      <w:r>
        <w:t>Tieto</w:t>
      </w:r>
      <w:bookmarkEnd w:id="81"/>
    </w:p>
    <w:p w14:paraId="01CD17B1" w14:textId="77777777" w:rsidR="00FD4552" w:rsidRDefault="00FD4552">
      <w:pPr>
        <w:rPr>
          <w:sz w:val="24"/>
        </w:rPr>
      </w:pPr>
    </w:p>
    <w:p w14:paraId="3412A2CA" w14:textId="77777777" w:rsidR="00FD4552" w:rsidRDefault="00FD4552">
      <w:pPr>
        <w:rPr>
          <w:sz w:val="24"/>
        </w:rPr>
      </w:pPr>
      <w:r>
        <w:rPr>
          <w:sz w:val="24"/>
        </w:rPr>
        <w:t>Tieto on tiedon selväkielinen nimi</w:t>
      </w:r>
    </w:p>
    <w:p w14:paraId="49FBEFC8" w14:textId="77777777" w:rsidR="00FD4552" w:rsidRDefault="00FD4552">
      <w:pPr>
        <w:rPr>
          <w:sz w:val="24"/>
        </w:rPr>
      </w:pPr>
    </w:p>
    <w:p w14:paraId="612AB8AD" w14:textId="77777777" w:rsidR="00FD4552" w:rsidRDefault="00FD4552">
      <w:pPr>
        <w:pStyle w:val="Otsikko3"/>
        <w:jc w:val="left"/>
      </w:pPr>
      <w:bookmarkStart w:id="82" w:name="_Toc254091305"/>
      <w:r>
        <w:t>Pakollisuus</w:t>
      </w:r>
      <w:bookmarkEnd w:id="82"/>
    </w:p>
    <w:p w14:paraId="3EFBA9B4" w14:textId="77777777" w:rsidR="00FD4552" w:rsidRDefault="00FD4552">
      <w:pPr>
        <w:rPr>
          <w:sz w:val="24"/>
        </w:rPr>
      </w:pPr>
    </w:p>
    <w:p w14:paraId="57AA2499" w14:textId="77777777" w:rsidR="00FD4552" w:rsidRDefault="00FD4552">
      <w:pPr>
        <w:rPr>
          <w:sz w:val="24"/>
        </w:rPr>
      </w:pPr>
      <w:r>
        <w:rPr>
          <w:sz w:val="24"/>
        </w:rPr>
        <w:t>Sarakkeessa on P, jos tieto on pakollinen. Tiedon pakollisuus muotoutuu käytön myötä eri käyttötapauksien huomioimisen jälkeen. Lääkityslistan perusteella pitäisi mm. pystyä generoimaan resepti.</w:t>
      </w:r>
    </w:p>
    <w:p w14:paraId="354AE2FD" w14:textId="77777777" w:rsidR="00FD4552" w:rsidRDefault="00FD4552">
      <w:pPr>
        <w:rPr>
          <w:sz w:val="24"/>
        </w:rPr>
      </w:pPr>
    </w:p>
    <w:p w14:paraId="14F2E2D9" w14:textId="77777777" w:rsidR="00FD4552" w:rsidRDefault="00FD4552">
      <w:pPr>
        <w:pStyle w:val="Otsikko3"/>
        <w:jc w:val="left"/>
      </w:pPr>
      <w:bookmarkStart w:id="83" w:name="_Toc254091306"/>
      <w:r>
        <w:t>Toistuu</w:t>
      </w:r>
      <w:bookmarkEnd w:id="83"/>
    </w:p>
    <w:p w14:paraId="44F557A1" w14:textId="77777777" w:rsidR="00FD4552" w:rsidRDefault="00FD4552">
      <w:pPr>
        <w:rPr>
          <w:sz w:val="24"/>
        </w:rPr>
      </w:pPr>
    </w:p>
    <w:p w14:paraId="132F8931" w14:textId="77777777" w:rsidR="00FD4552" w:rsidRDefault="00FD4552">
      <w:pPr>
        <w:rPr>
          <w:sz w:val="24"/>
        </w:rPr>
      </w:pPr>
      <w:r>
        <w:rPr>
          <w:sz w:val="24"/>
        </w:rPr>
        <w:t>Sarakkeessa käytetään arvoja K=kyllä toistuu ja E=ei toistu. Toistuvuutta tarkasteltaessa on syytä ottaa huomioon, että tieto käytännössä voi toistua ylemmän rakenteen toistuman avulla.</w:t>
      </w:r>
    </w:p>
    <w:p w14:paraId="21AEDE24" w14:textId="77777777" w:rsidR="00FD4552" w:rsidRDefault="00FD4552">
      <w:pPr>
        <w:rPr>
          <w:sz w:val="24"/>
        </w:rPr>
      </w:pPr>
    </w:p>
    <w:p w14:paraId="4C8CCD8A" w14:textId="77777777" w:rsidR="00FD4552" w:rsidRDefault="00FD4552">
      <w:pPr>
        <w:pStyle w:val="Otsikko3"/>
        <w:jc w:val="left"/>
      </w:pPr>
      <w:bookmarkStart w:id="84" w:name="_Toc254091307"/>
      <w:r>
        <w:t>Tiedon arvoalue, rajoitukset, maksimipituus</w:t>
      </w:r>
      <w:bookmarkEnd w:id="84"/>
    </w:p>
    <w:p w14:paraId="50B60564" w14:textId="77777777" w:rsidR="00FD4552" w:rsidRDefault="00FD4552">
      <w:pPr>
        <w:rPr>
          <w:sz w:val="24"/>
        </w:rPr>
      </w:pPr>
    </w:p>
    <w:p w14:paraId="71F9BA7F" w14:textId="77777777" w:rsidR="00FD4552" w:rsidRDefault="00FD4552">
      <w:pPr>
        <w:pStyle w:val="Leipteksti"/>
      </w:pPr>
      <w:r>
        <w:t>Tiedosta kerrotaan maksimipituus (perinteisiä tietokantoja varten), mahdollinen arvoalue, esim. perustuuko tiedon arvo koodistoon ja muut sanalliset rajoitukset. Tiedon maksimipituudessa (merkkeinä) ei ole mukana desimaalipiste tai eksponenttimerkki.</w:t>
      </w:r>
    </w:p>
    <w:p w14:paraId="14748CEE" w14:textId="77777777" w:rsidR="00FD4552" w:rsidRDefault="00FD4552"/>
    <w:p w14:paraId="564F446D" w14:textId="77777777" w:rsidR="00FD4552" w:rsidRDefault="00FD4552">
      <w:pPr>
        <w:pStyle w:val="Otsikko3"/>
        <w:jc w:val="left"/>
      </w:pPr>
      <w:bookmarkStart w:id="85" w:name="_Toc254091308"/>
      <w:r>
        <w:t>HL7-tietotyyppi</w:t>
      </w:r>
      <w:bookmarkEnd w:id="85"/>
    </w:p>
    <w:p w14:paraId="3A00EBC1" w14:textId="77777777" w:rsidR="00FD4552" w:rsidRDefault="00FD4552">
      <w:pPr>
        <w:rPr>
          <w:sz w:val="24"/>
        </w:rPr>
      </w:pPr>
    </w:p>
    <w:p w14:paraId="50612301" w14:textId="77777777" w:rsidR="00FD4552" w:rsidRDefault="00FD4552">
      <w:pPr>
        <w:rPr>
          <w:sz w:val="24"/>
        </w:rPr>
      </w:pPr>
      <w:r>
        <w:rPr>
          <w:sz w:val="24"/>
        </w:rPr>
        <w:t>HL7-tietotyyppi määrää tiedon tarkan esitysmuodon. Useimmiten tiedon sijoituspaikka CDA-rakenteessa määrää tietotyypin. Useat tiedot on kuitenkin ilmoitettu observation act:in avulla, jossa value elementille voidaan määritellä haluttu tietotyyppi. Tällöin tietotyyppisarakkeessa on value elementin attribuuttimäärittely, type=”tietotyyppi”, esim. type=”ED” merkkijonon tapauksessa. Jos tietotyyppi on kirjoitettu pienellä on varsinaisen tiedon talletuspaikkana XML-attribuutti. Kyseessä on muuten sama tietotyyppi kuin isoilla kirjaimilla kirjoitettu, mutta puuttuvaa tietoa ei voida ilmaista.</w:t>
      </w:r>
    </w:p>
    <w:p w14:paraId="3988B9AD" w14:textId="77777777" w:rsidR="00FD4552" w:rsidRDefault="00FD4552">
      <w:pPr>
        <w:rPr>
          <w:sz w:val="24"/>
        </w:rPr>
      </w:pPr>
    </w:p>
    <w:p w14:paraId="4D47F34B" w14:textId="77777777" w:rsidR="00FD4552" w:rsidRDefault="00FD4552">
      <w:pPr>
        <w:rPr>
          <w:sz w:val="24"/>
        </w:rPr>
      </w:pPr>
      <w:r>
        <w:rPr>
          <w:sz w:val="24"/>
        </w:rPr>
        <w:t>HL7-tietotyyppi määrää siis tietokentän sisäisen rakenteen ja sitä tarvitaan etenkin tietokenttää tulkittaessa vastaanottavassa järjestelmässä. Varsinaisen siirron aikana tietokentän tiedot ovat tietotyypistä riippumatta tekstimuodossa XML-elementteinä ja attribuutteina.</w:t>
      </w:r>
    </w:p>
    <w:p w14:paraId="5C4D6F18" w14:textId="77777777" w:rsidR="00FD4552" w:rsidRDefault="00FD4552">
      <w:pPr>
        <w:rPr>
          <w:sz w:val="24"/>
        </w:rPr>
      </w:pPr>
    </w:p>
    <w:p w14:paraId="21ABC64F" w14:textId="77777777" w:rsidR="00FD4552" w:rsidRDefault="00FD4552">
      <w:pPr>
        <w:pStyle w:val="Otsikko3"/>
        <w:jc w:val="left"/>
      </w:pPr>
      <w:bookmarkStart w:id="86" w:name="_Toc254091309"/>
      <w:r>
        <w:t>Kenttäkoodin sijainti</w:t>
      </w:r>
      <w:bookmarkEnd w:id="86"/>
      <w:r>
        <w:t xml:space="preserve"> </w:t>
      </w:r>
    </w:p>
    <w:p w14:paraId="55E38F54" w14:textId="77777777" w:rsidR="00FD4552" w:rsidRDefault="00FD4552"/>
    <w:p w14:paraId="15FE6010" w14:textId="77777777" w:rsidR="00FD4552" w:rsidRDefault="00FD4552">
      <w:pPr>
        <w:pStyle w:val="Leipteksti"/>
        <w:rPr>
          <w:lang w:val="en-GB"/>
        </w:rPr>
      </w:pPr>
      <w:r>
        <w:rPr>
          <w:lang w:val="en-GB"/>
        </w:rPr>
        <w:t>Kenttäkoodi voi olla section code, organizer code tai observation code (act code)</w:t>
      </w:r>
      <w:r w:rsidR="007951FF">
        <w:rPr>
          <w:lang w:val="en-GB"/>
        </w:rPr>
        <w:t xml:space="preserve">. </w:t>
      </w:r>
    </w:p>
    <w:p w14:paraId="5AB7F16B" w14:textId="77777777" w:rsidR="00FD4552" w:rsidRDefault="00FD4552">
      <w:pPr>
        <w:rPr>
          <w:sz w:val="24"/>
          <w:lang w:val="en-GB"/>
        </w:rPr>
      </w:pPr>
    </w:p>
    <w:p w14:paraId="5DB58B22" w14:textId="77777777" w:rsidR="00FD4552" w:rsidRDefault="00FD4552">
      <w:pPr>
        <w:pStyle w:val="Otsikko3"/>
        <w:jc w:val="left"/>
      </w:pPr>
      <w:bookmarkStart w:id="87" w:name="_Toc254091310"/>
      <w:r>
        <w:t>Polku</w:t>
      </w:r>
      <w:bookmarkEnd w:id="87"/>
    </w:p>
    <w:p w14:paraId="18A77B75" w14:textId="77777777" w:rsidR="00FD4552" w:rsidRDefault="00FD4552">
      <w:pPr>
        <w:rPr>
          <w:sz w:val="24"/>
        </w:rPr>
      </w:pPr>
    </w:p>
    <w:p w14:paraId="6C3804C1" w14:textId="77777777" w:rsidR="00FD4552" w:rsidRDefault="00FD4552">
      <w:pPr>
        <w:rPr>
          <w:sz w:val="24"/>
        </w:rPr>
      </w:pPr>
      <w:r>
        <w:rPr>
          <w:sz w:val="24"/>
        </w:rPr>
        <w:t>Sarakkeessa polku kerrotaan tiedon tarkka sijainti CDA-rakenteessa. Lääkityslista sijaitsee CDA structured Bodyn yhden komponentin sisällä tasolla component.section.component.section. Tätä ylimmän tason rakennetta ei ole ilmoitettu polku-sarakkeessa, koska se kuuluu jokaisen polun alkuun. Lisäksi on käytetty seuraavia lyhenteitä:</w:t>
      </w:r>
    </w:p>
    <w:p w14:paraId="3C1B445E" w14:textId="77777777" w:rsidR="00FD4552" w:rsidRDefault="00FD4552">
      <w:pPr>
        <w:rPr>
          <w:sz w:val="24"/>
        </w:rPr>
      </w:pPr>
    </w:p>
    <w:p w14:paraId="7D1AA57C" w14:textId="77777777" w:rsidR="00FD4552" w:rsidRPr="00C76D67" w:rsidRDefault="00FD4552">
      <w:pPr>
        <w:rPr>
          <w:sz w:val="24"/>
        </w:rPr>
      </w:pPr>
      <w:r w:rsidRPr="00C76D67">
        <w:rPr>
          <w:sz w:val="24"/>
        </w:rPr>
        <w:t>c</w:t>
      </w:r>
      <w:r w:rsidRPr="00C76D67">
        <w:rPr>
          <w:sz w:val="24"/>
        </w:rPr>
        <w:tab/>
        <w:t>=</w:t>
      </w:r>
      <w:r w:rsidRPr="00C76D67">
        <w:rPr>
          <w:sz w:val="24"/>
        </w:rPr>
        <w:tab/>
        <w:t>component</w:t>
      </w:r>
    </w:p>
    <w:p w14:paraId="024B7000" w14:textId="77777777" w:rsidR="00FD4552" w:rsidRPr="00C76D67" w:rsidRDefault="00FD4552">
      <w:pPr>
        <w:rPr>
          <w:sz w:val="24"/>
        </w:rPr>
      </w:pPr>
      <w:r w:rsidRPr="00C76D67">
        <w:rPr>
          <w:sz w:val="24"/>
        </w:rPr>
        <w:t>s</w:t>
      </w:r>
      <w:r w:rsidRPr="00C76D67">
        <w:rPr>
          <w:sz w:val="24"/>
        </w:rPr>
        <w:tab/>
        <w:t>=</w:t>
      </w:r>
      <w:r w:rsidRPr="00C76D67">
        <w:rPr>
          <w:sz w:val="24"/>
        </w:rPr>
        <w:tab/>
        <w:t>section</w:t>
      </w:r>
    </w:p>
    <w:p w14:paraId="23145D7C" w14:textId="77777777" w:rsidR="00FD4552" w:rsidRDefault="00FD4552">
      <w:pPr>
        <w:rPr>
          <w:sz w:val="24"/>
        </w:rPr>
      </w:pPr>
      <w:r>
        <w:rPr>
          <w:sz w:val="24"/>
        </w:rPr>
        <w:t>e</w:t>
      </w:r>
      <w:r>
        <w:rPr>
          <w:sz w:val="24"/>
        </w:rPr>
        <w:tab/>
        <w:t>=</w:t>
      </w:r>
      <w:r>
        <w:rPr>
          <w:sz w:val="24"/>
        </w:rPr>
        <w:tab/>
        <w:t>entry (entinen component1 kesän 2003 äänestyspaketissa)</w:t>
      </w:r>
    </w:p>
    <w:p w14:paraId="5F531B57" w14:textId="77777777" w:rsidR="00FD4552" w:rsidRDefault="00FD4552">
      <w:pPr>
        <w:rPr>
          <w:sz w:val="24"/>
          <w:lang w:val="en-GB"/>
        </w:rPr>
      </w:pPr>
      <w:r>
        <w:rPr>
          <w:sz w:val="24"/>
          <w:lang w:val="en-GB"/>
        </w:rPr>
        <w:t>e</w:t>
      </w:r>
      <w:r w:rsidR="00423337">
        <w:rPr>
          <w:sz w:val="24"/>
          <w:lang w:val="en-GB"/>
        </w:rPr>
        <w:t>R</w:t>
      </w:r>
      <w:r>
        <w:rPr>
          <w:sz w:val="24"/>
          <w:lang w:val="en-GB"/>
        </w:rPr>
        <w:tab/>
        <w:t>=</w:t>
      </w:r>
      <w:r>
        <w:rPr>
          <w:sz w:val="24"/>
          <w:lang w:val="en-GB"/>
        </w:rPr>
        <w:tab/>
        <w:t>entryRelationship</w:t>
      </w:r>
    </w:p>
    <w:p w14:paraId="124CB96A" w14:textId="77777777" w:rsidR="00FD4552" w:rsidRPr="00423337" w:rsidRDefault="00423337">
      <w:pPr>
        <w:rPr>
          <w:sz w:val="24"/>
          <w:lang w:val="en-GB"/>
        </w:rPr>
      </w:pPr>
      <w:r w:rsidRPr="00423337">
        <w:rPr>
          <w:sz w:val="24"/>
          <w:lang w:val="en-GB"/>
        </w:rPr>
        <w:t>s</w:t>
      </w:r>
      <w:r w:rsidR="00FD4552" w:rsidRPr="00423337">
        <w:rPr>
          <w:sz w:val="24"/>
          <w:lang w:val="en-GB"/>
        </w:rPr>
        <w:t>ubs</w:t>
      </w:r>
      <w:r w:rsidRPr="00423337">
        <w:rPr>
          <w:sz w:val="24"/>
          <w:lang w:val="en-GB"/>
        </w:rPr>
        <w:t>A</w:t>
      </w:r>
      <w:r w:rsidR="00FD4552" w:rsidRPr="00423337">
        <w:rPr>
          <w:sz w:val="24"/>
          <w:lang w:val="en-GB"/>
        </w:rPr>
        <w:tab/>
        <w:t>=</w:t>
      </w:r>
      <w:r w:rsidR="00FD4552" w:rsidRPr="00423337">
        <w:rPr>
          <w:sz w:val="24"/>
          <w:lang w:val="en-GB"/>
        </w:rPr>
        <w:tab/>
      </w:r>
      <w:r w:rsidR="00C76D67">
        <w:rPr>
          <w:sz w:val="24"/>
          <w:lang w:val="en-GB"/>
        </w:rPr>
        <w:t>subs</w:t>
      </w:r>
      <w:r w:rsidR="00FD4552" w:rsidRPr="00423337">
        <w:rPr>
          <w:sz w:val="24"/>
          <w:lang w:val="en-GB"/>
        </w:rPr>
        <w:t>tanceAdministration</w:t>
      </w:r>
    </w:p>
    <w:p w14:paraId="2471E510" w14:textId="77777777" w:rsidR="00FD4552" w:rsidRPr="00423337" w:rsidRDefault="00C76D67">
      <w:pPr>
        <w:rPr>
          <w:sz w:val="24"/>
          <w:lang w:val="en-GB"/>
        </w:rPr>
      </w:pPr>
      <w:r>
        <w:rPr>
          <w:sz w:val="24"/>
          <w:lang w:val="en-GB"/>
        </w:rPr>
        <w:t>o</w:t>
      </w:r>
      <w:r w:rsidR="00FD4552" w:rsidRPr="00423337">
        <w:rPr>
          <w:sz w:val="24"/>
          <w:lang w:val="en-GB"/>
        </w:rPr>
        <w:tab/>
        <w:t>=</w:t>
      </w:r>
      <w:r w:rsidR="00FD4552" w:rsidRPr="00423337">
        <w:rPr>
          <w:sz w:val="24"/>
          <w:lang w:val="en-GB"/>
        </w:rPr>
        <w:tab/>
        <w:t>organizer</w:t>
      </w:r>
    </w:p>
    <w:p w14:paraId="406D4A37" w14:textId="77777777" w:rsidR="00FD4552" w:rsidRPr="00423337" w:rsidRDefault="00FD4552">
      <w:pPr>
        <w:rPr>
          <w:sz w:val="24"/>
          <w:lang w:val="en-GB"/>
        </w:rPr>
      </w:pPr>
    </w:p>
    <w:p w14:paraId="3BC4EAAF" w14:textId="77777777" w:rsidR="00FD4552" w:rsidRPr="00423337" w:rsidRDefault="00FD4552">
      <w:pPr>
        <w:rPr>
          <w:sz w:val="24"/>
          <w:lang w:val="en-GB"/>
        </w:rPr>
      </w:pPr>
      <w:r w:rsidRPr="00423337">
        <w:rPr>
          <w:sz w:val="24"/>
          <w:lang w:val="en-GB"/>
        </w:rPr>
        <w:t xml:space="preserve"> </w:t>
      </w:r>
    </w:p>
    <w:p w14:paraId="0C6C1917" w14:textId="77777777" w:rsidR="00FD4552" w:rsidRDefault="00FD4552">
      <w:pPr>
        <w:rPr>
          <w:sz w:val="24"/>
        </w:rPr>
      </w:pPr>
      <w:r w:rsidRPr="00423337">
        <w:rPr>
          <w:sz w:val="24"/>
          <w:lang w:val="en-GB"/>
        </w:rPr>
        <w:t xml:space="preserve"> </w:t>
      </w:r>
      <w:r>
        <w:rPr>
          <w:sz w:val="24"/>
        </w:rPr>
        <w:t>Elementtipolun osat on erotettu toisistaan pisteellä.</w:t>
      </w:r>
    </w:p>
    <w:p w14:paraId="2A0B2ED8" w14:textId="77777777" w:rsidR="00FD4552" w:rsidRDefault="00FD4552">
      <w:pPr>
        <w:rPr>
          <w:sz w:val="24"/>
        </w:rPr>
      </w:pPr>
    </w:p>
    <w:p w14:paraId="0A10E3BF" w14:textId="77777777" w:rsidR="00FD4552" w:rsidRDefault="00FD4552">
      <w:pPr>
        <w:rPr>
          <w:sz w:val="24"/>
        </w:rPr>
      </w:pPr>
      <w:r>
        <w:rPr>
          <w:sz w:val="24"/>
        </w:rPr>
        <w:t>Polku-sarakkeessa siis jokaisen polku-arvon eteen pitää mieltää seuraava rakenne:</w:t>
      </w:r>
    </w:p>
    <w:p w14:paraId="44FDD09B" w14:textId="77777777" w:rsidR="00FD4552" w:rsidRDefault="00FD4552">
      <w:pPr>
        <w:rPr>
          <w:sz w:val="24"/>
          <w:lang w:val="en-GB"/>
        </w:rPr>
      </w:pPr>
      <w:r>
        <w:rPr>
          <w:sz w:val="24"/>
          <w:lang w:val="en-GB"/>
        </w:rPr>
        <w:t>&lt;ClinicalDocument&gt;</w:t>
      </w:r>
    </w:p>
    <w:p w14:paraId="5838A951" w14:textId="77777777" w:rsidR="00FD4552" w:rsidRDefault="00FD4552">
      <w:pPr>
        <w:rPr>
          <w:sz w:val="24"/>
          <w:lang w:val="en-GB"/>
        </w:rPr>
      </w:pPr>
      <w:r>
        <w:rPr>
          <w:sz w:val="24"/>
          <w:lang w:val="en-GB"/>
        </w:rPr>
        <w:tab/>
        <w:t>&lt;component&gt;</w:t>
      </w:r>
    </w:p>
    <w:p w14:paraId="10C46E8E" w14:textId="77777777" w:rsidR="00FD4552" w:rsidRDefault="00FD4552">
      <w:pPr>
        <w:rPr>
          <w:sz w:val="24"/>
          <w:lang w:val="en-GB"/>
        </w:rPr>
      </w:pPr>
      <w:r>
        <w:rPr>
          <w:sz w:val="24"/>
          <w:lang w:val="en-GB"/>
        </w:rPr>
        <w:tab/>
      </w:r>
      <w:r>
        <w:rPr>
          <w:sz w:val="24"/>
          <w:lang w:val="en-GB"/>
        </w:rPr>
        <w:tab/>
        <w:t>&lt;structuredBody&gt;</w:t>
      </w:r>
    </w:p>
    <w:p w14:paraId="5AD2072A" w14:textId="77777777" w:rsidR="00FD4552" w:rsidRPr="00C263E9" w:rsidRDefault="00FD4552">
      <w:pPr>
        <w:rPr>
          <w:sz w:val="24"/>
        </w:rPr>
      </w:pPr>
      <w:r>
        <w:rPr>
          <w:sz w:val="24"/>
          <w:lang w:val="en-GB"/>
        </w:rPr>
        <w:tab/>
      </w:r>
      <w:r>
        <w:rPr>
          <w:sz w:val="24"/>
          <w:lang w:val="en-GB"/>
        </w:rPr>
        <w:tab/>
      </w:r>
      <w:r>
        <w:rPr>
          <w:sz w:val="24"/>
          <w:lang w:val="en-GB"/>
        </w:rPr>
        <w:tab/>
      </w:r>
      <w:r w:rsidRPr="00C263E9">
        <w:rPr>
          <w:sz w:val="24"/>
        </w:rPr>
        <w:t>&lt;component</w:t>
      </w:r>
      <w:r w:rsidR="00C263E9">
        <w:rPr>
          <w:sz w:val="24"/>
        </w:rPr>
        <w:t xml:space="preserve">  merkitty ensimmäisellä c:llä taulukossa</w:t>
      </w:r>
      <w:r w:rsidR="00C263E9" w:rsidRPr="00C263E9">
        <w:rPr>
          <w:sz w:val="24"/>
        </w:rPr>
        <w:t xml:space="preserve"> </w:t>
      </w:r>
      <w:r w:rsidRPr="00C263E9">
        <w:rPr>
          <w:sz w:val="24"/>
        </w:rPr>
        <w:t>&gt;</w:t>
      </w:r>
    </w:p>
    <w:p w14:paraId="4669BE55" w14:textId="77777777" w:rsidR="00FD4552" w:rsidRDefault="00FD4552">
      <w:pPr>
        <w:rPr>
          <w:sz w:val="24"/>
          <w:lang w:val="en-GB"/>
        </w:rPr>
      </w:pPr>
      <w:r w:rsidRPr="00C263E9">
        <w:rPr>
          <w:sz w:val="24"/>
        </w:rPr>
        <w:tab/>
      </w:r>
      <w:r w:rsidRPr="00C263E9">
        <w:rPr>
          <w:sz w:val="24"/>
        </w:rPr>
        <w:tab/>
      </w:r>
      <w:r w:rsidRPr="00C263E9">
        <w:rPr>
          <w:sz w:val="24"/>
        </w:rPr>
        <w:tab/>
      </w:r>
      <w:r w:rsidRPr="00C263E9">
        <w:rPr>
          <w:sz w:val="24"/>
        </w:rPr>
        <w:tab/>
      </w:r>
      <w:r>
        <w:rPr>
          <w:sz w:val="24"/>
          <w:lang w:val="en-GB"/>
        </w:rPr>
        <w:t>&lt;templateId root=”1.2.246.777.11” extension=”2007.8”/&gt;</w:t>
      </w:r>
    </w:p>
    <w:p w14:paraId="61B7A82E" w14:textId="77777777" w:rsidR="00FD4552" w:rsidRPr="00C76D67" w:rsidRDefault="00FD4552">
      <w:pPr>
        <w:rPr>
          <w:sz w:val="24"/>
        </w:rPr>
      </w:pPr>
      <w:r>
        <w:rPr>
          <w:sz w:val="24"/>
          <w:lang w:val="en-GB"/>
        </w:rPr>
        <w:tab/>
      </w:r>
      <w:r>
        <w:rPr>
          <w:sz w:val="24"/>
          <w:lang w:val="en-GB"/>
        </w:rPr>
        <w:tab/>
      </w:r>
      <w:r>
        <w:rPr>
          <w:sz w:val="24"/>
          <w:lang w:val="en-GB"/>
        </w:rPr>
        <w:tab/>
      </w:r>
      <w:r>
        <w:rPr>
          <w:sz w:val="24"/>
          <w:lang w:val="en-GB"/>
        </w:rPr>
        <w:tab/>
      </w:r>
      <w:r w:rsidRPr="00C76D67">
        <w:rPr>
          <w:sz w:val="24"/>
        </w:rPr>
        <w:t>&lt;section&gt;</w:t>
      </w:r>
    </w:p>
    <w:p w14:paraId="5DBBDCBA" w14:textId="77777777" w:rsidR="00FD4552" w:rsidRPr="00C76D67" w:rsidRDefault="00FD4552">
      <w:pPr>
        <w:rPr>
          <w:sz w:val="24"/>
        </w:rPr>
      </w:pPr>
      <w:r w:rsidRPr="00C76D67">
        <w:rPr>
          <w:sz w:val="24"/>
        </w:rPr>
        <w:tab/>
      </w:r>
      <w:r w:rsidRPr="00C76D67">
        <w:rPr>
          <w:sz w:val="24"/>
        </w:rPr>
        <w:tab/>
      </w:r>
      <w:r w:rsidRPr="00C76D67">
        <w:rPr>
          <w:sz w:val="24"/>
        </w:rPr>
        <w:tab/>
      </w:r>
      <w:r w:rsidRPr="00C76D67">
        <w:rPr>
          <w:sz w:val="24"/>
        </w:rPr>
        <w:tab/>
      </w:r>
      <w:r w:rsidRPr="00C76D67">
        <w:rPr>
          <w:sz w:val="24"/>
        </w:rPr>
        <w:tab/>
        <w:t>&lt;component&gt;</w:t>
      </w:r>
    </w:p>
    <w:p w14:paraId="0B0FBA9E" w14:textId="77777777" w:rsidR="00FD4552" w:rsidRDefault="00FD4552">
      <w:pPr>
        <w:rPr>
          <w:sz w:val="24"/>
        </w:rPr>
      </w:pPr>
      <w:r w:rsidRPr="00C76D67">
        <w:rPr>
          <w:sz w:val="24"/>
        </w:rPr>
        <w:tab/>
      </w:r>
      <w:r w:rsidRPr="00C76D67">
        <w:rPr>
          <w:sz w:val="24"/>
        </w:rPr>
        <w:tab/>
      </w:r>
      <w:r w:rsidRPr="00C76D67">
        <w:rPr>
          <w:sz w:val="24"/>
        </w:rPr>
        <w:tab/>
      </w:r>
      <w:r w:rsidRPr="00C76D67">
        <w:rPr>
          <w:sz w:val="24"/>
        </w:rPr>
        <w:tab/>
      </w:r>
      <w:r w:rsidRPr="00C76D67">
        <w:rPr>
          <w:sz w:val="24"/>
        </w:rPr>
        <w:tab/>
      </w:r>
      <w:r w:rsidRPr="00C76D67">
        <w:rPr>
          <w:sz w:val="24"/>
        </w:rPr>
        <w:tab/>
      </w:r>
      <w:r>
        <w:rPr>
          <w:sz w:val="24"/>
        </w:rPr>
        <w:t>&lt;section&gt;</w:t>
      </w:r>
    </w:p>
    <w:p w14:paraId="7576FA37" w14:textId="77777777" w:rsidR="00FD4552" w:rsidRDefault="00FD4552">
      <w:pPr>
        <w:rPr>
          <w:sz w:val="24"/>
        </w:rPr>
      </w:pPr>
      <w:r>
        <w:rPr>
          <w:sz w:val="24"/>
        </w:rPr>
        <w:tab/>
      </w:r>
      <w:r>
        <w:rPr>
          <w:sz w:val="24"/>
        </w:rPr>
        <w:tab/>
      </w:r>
      <w:r>
        <w:rPr>
          <w:sz w:val="24"/>
        </w:rPr>
        <w:tab/>
      </w:r>
      <w:r>
        <w:rPr>
          <w:sz w:val="24"/>
        </w:rPr>
        <w:tab/>
      </w:r>
      <w:r>
        <w:rPr>
          <w:sz w:val="24"/>
        </w:rPr>
        <w:tab/>
      </w:r>
      <w:r>
        <w:rPr>
          <w:sz w:val="24"/>
        </w:rPr>
        <w:tab/>
      </w:r>
      <w:r>
        <w:rPr>
          <w:sz w:val="24"/>
        </w:rPr>
        <w:tab/>
        <w:t>&lt;component&gt;</w:t>
      </w:r>
    </w:p>
    <w:p w14:paraId="706A005F" w14:textId="77777777" w:rsidR="00FD4552" w:rsidRDefault="00FD4552">
      <w:pPr>
        <w:rPr>
          <w:sz w:val="24"/>
        </w:rPr>
      </w:pPr>
    </w:p>
    <w:p w14:paraId="2D9D2809" w14:textId="77777777" w:rsidR="00FD4552" w:rsidRDefault="00FD4552">
      <w:pPr>
        <w:rPr>
          <w:sz w:val="24"/>
        </w:rPr>
      </w:pPr>
    </w:p>
    <w:p w14:paraId="0115ADED" w14:textId="77777777" w:rsidR="00FD4552" w:rsidRDefault="00FD4552">
      <w:pPr>
        <w:pStyle w:val="Otsikko3"/>
        <w:jc w:val="left"/>
      </w:pPr>
      <w:bookmarkStart w:id="88" w:name="_Toc254091311"/>
      <w:r>
        <w:t>Muut merkinnät</w:t>
      </w:r>
      <w:bookmarkEnd w:id="88"/>
    </w:p>
    <w:p w14:paraId="37BE099B" w14:textId="77777777" w:rsidR="00FD4552" w:rsidRDefault="00FD4552"/>
    <w:p w14:paraId="1083551B" w14:textId="77777777" w:rsidR="00FD4552" w:rsidRDefault="00FD4552">
      <w:pPr>
        <w:pStyle w:val="Leipteksti"/>
      </w:pPr>
      <w:r>
        <w:t>Soluun on laitettu merkki \, jos sarakeotsikon osoittama ominaisuus ei koske ko. rivillä olevaa tietoa. XML-attribuutit on lihavoitu. Varsinaisesti rakennetta ei ole muutettu helmikuun alussa julkaistusta määrittelystä, mutta scheman muuttuminen aiheuttaa muutoksia taulukkoon ja lisäksi polku-merkintää on pyritty tekemään helpompilukuiseksi.</w:t>
      </w:r>
    </w:p>
    <w:p w14:paraId="1964AAED" w14:textId="77777777" w:rsidR="00FD4552" w:rsidRDefault="00FD4552">
      <w:pPr>
        <w:pStyle w:val="Otsikko2"/>
      </w:pPr>
      <w:bookmarkStart w:id="89" w:name="_Toc254091312"/>
      <w:r>
        <w:t>Lääkityslistan rakenteisen  muodon kuvaustaulukko</w:t>
      </w:r>
      <w:bookmarkEnd w:id="89"/>
    </w:p>
    <w:p w14:paraId="45FE0FD4" w14:textId="77777777" w:rsidR="00FD4552" w:rsidRDefault="00FD4552">
      <w:pPr>
        <w:rPr>
          <w:sz w:val="24"/>
        </w:rPr>
      </w:pPr>
    </w:p>
    <w:tbl>
      <w:tblPr>
        <w:tblW w:w="25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350"/>
        <w:gridCol w:w="630"/>
        <w:gridCol w:w="630"/>
        <w:gridCol w:w="2340"/>
        <w:gridCol w:w="2070"/>
        <w:gridCol w:w="1440"/>
        <w:gridCol w:w="1620"/>
        <w:gridCol w:w="1620"/>
        <w:gridCol w:w="1620"/>
        <w:gridCol w:w="1620"/>
        <w:gridCol w:w="1620"/>
        <w:gridCol w:w="1620"/>
        <w:gridCol w:w="1620"/>
        <w:gridCol w:w="1620"/>
        <w:gridCol w:w="1620"/>
        <w:gridCol w:w="1620"/>
        <w:tblGridChange w:id="90">
          <w:tblGrid>
            <w:gridCol w:w="828"/>
            <w:gridCol w:w="1350"/>
            <w:gridCol w:w="630"/>
            <w:gridCol w:w="630"/>
            <w:gridCol w:w="2340"/>
            <w:gridCol w:w="2070"/>
            <w:gridCol w:w="1440"/>
            <w:gridCol w:w="1620"/>
            <w:gridCol w:w="1620"/>
            <w:gridCol w:w="1620"/>
            <w:gridCol w:w="1620"/>
            <w:gridCol w:w="1620"/>
            <w:gridCol w:w="1620"/>
            <w:gridCol w:w="1620"/>
            <w:gridCol w:w="1620"/>
            <w:gridCol w:w="1620"/>
            <w:gridCol w:w="1620"/>
          </w:tblGrid>
        </w:tblGridChange>
      </w:tblGrid>
      <w:tr w:rsidR="00FD4552" w14:paraId="49D0FCFB" w14:textId="77777777" w:rsidTr="00950003">
        <w:tblPrEx>
          <w:tblCellMar>
            <w:top w:w="0" w:type="dxa"/>
            <w:bottom w:w="0" w:type="dxa"/>
          </w:tblCellMar>
        </w:tblPrEx>
        <w:trPr>
          <w:gridAfter w:val="7"/>
          <w:wAfter w:w="11340" w:type="dxa"/>
        </w:trPr>
        <w:tc>
          <w:tcPr>
            <w:tcW w:w="828" w:type="dxa"/>
            <w:shd w:val="pct20" w:color="auto" w:fill="FFFFFF"/>
          </w:tcPr>
          <w:p w14:paraId="3EB207AA" w14:textId="77777777" w:rsidR="00FD4552" w:rsidRDefault="00FD4552">
            <w:r>
              <w:t>Kenttä-</w:t>
            </w:r>
          </w:p>
          <w:p w14:paraId="4EDCE1D1" w14:textId="77777777" w:rsidR="00FD4552" w:rsidRDefault="00FD4552">
            <w:r>
              <w:t>koodi</w:t>
            </w:r>
          </w:p>
        </w:tc>
        <w:tc>
          <w:tcPr>
            <w:tcW w:w="1350" w:type="dxa"/>
            <w:shd w:val="pct20" w:color="auto" w:fill="FFFFFF"/>
          </w:tcPr>
          <w:p w14:paraId="0ACFFFB2" w14:textId="77777777" w:rsidR="00FD4552" w:rsidRPr="00E6642D" w:rsidRDefault="00FD4552">
            <w:r w:rsidRPr="00E6642D">
              <w:t>tieto</w:t>
            </w:r>
          </w:p>
        </w:tc>
        <w:tc>
          <w:tcPr>
            <w:tcW w:w="630" w:type="dxa"/>
            <w:shd w:val="pct20" w:color="auto" w:fill="FFFFFF"/>
          </w:tcPr>
          <w:p w14:paraId="6891114D" w14:textId="77777777" w:rsidR="00FD4552" w:rsidRPr="00E6642D" w:rsidRDefault="00FD4552">
            <w:pPr>
              <w:rPr>
                <w:lang w:val="sv-SE"/>
              </w:rPr>
            </w:pPr>
            <w:r w:rsidRPr="00E6642D">
              <w:rPr>
                <w:lang w:val="sv-SE"/>
              </w:rPr>
              <w:t>Pa-</w:t>
            </w:r>
          </w:p>
          <w:p w14:paraId="2051954F" w14:textId="77777777" w:rsidR="00FD4552" w:rsidRPr="00E6642D" w:rsidRDefault="00FD4552">
            <w:pPr>
              <w:rPr>
                <w:lang w:val="sv-SE"/>
              </w:rPr>
            </w:pPr>
            <w:r w:rsidRPr="00E6642D">
              <w:rPr>
                <w:lang w:val="sv-SE"/>
              </w:rPr>
              <w:t>kol-</w:t>
            </w:r>
          </w:p>
          <w:p w14:paraId="74D9C579" w14:textId="77777777" w:rsidR="00FD4552" w:rsidRPr="00E6642D" w:rsidRDefault="00FD4552">
            <w:pPr>
              <w:rPr>
                <w:lang w:val="sv-SE"/>
              </w:rPr>
            </w:pPr>
            <w:r w:rsidRPr="00E6642D">
              <w:rPr>
                <w:lang w:val="sv-SE"/>
              </w:rPr>
              <w:t>li-</w:t>
            </w:r>
          </w:p>
          <w:p w14:paraId="6179A1A0" w14:textId="77777777" w:rsidR="00FD4552" w:rsidRPr="00E6642D" w:rsidRDefault="00FD4552">
            <w:r w:rsidRPr="00E6642D">
              <w:t>suus</w:t>
            </w:r>
          </w:p>
        </w:tc>
        <w:tc>
          <w:tcPr>
            <w:tcW w:w="630" w:type="dxa"/>
            <w:shd w:val="pct20" w:color="auto" w:fill="FFFFFF"/>
          </w:tcPr>
          <w:p w14:paraId="123A5BE8" w14:textId="77777777" w:rsidR="00FD4552" w:rsidRPr="00E6642D" w:rsidRDefault="00FD4552">
            <w:r w:rsidRPr="00E6642D">
              <w:t>Tois-</w:t>
            </w:r>
          </w:p>
          <w:p w14:paraId="63E49285" w14:textId="77777777" w:rsidR="00FD4552" w:rsidRPr="00E6642D" w:rsidRDefault="00FD4552">
            <w:r w:rsidRPr="00E6642D">
              <w:t>tuu</w:t>
            </w:r>
          </w:p>
        </w:tc>
        <w:tc>
          <w:tcPr>
            <w:tcW w:w="2340" w:type="dxa"/>
            <w:shd w:val="pct20" w:color="auto" w:fill="FFFFFF"/>
          </w:tcPr>
          <w:p w14:paraId="52D5DDD8" w14:textId="77777777" w:rsidR="00FD4552" w:rsidRPr="00E6642D" w:rsidRDefault="00FD4552">
            <w:r w:rsidRPr="00E6642D">
              <w:t xml:space="preserve">tiedon </w:t>
            </w:r>
          </w:p>
          <w:p w14:paraId="71AC8607" w14:textId="77777777" w:rsidR="00FD4552" w:rsidRPr="00E6642D" w:rsidRDefault="00FD4552">
            <w:r w:rsidRPr="00E6642D">
              <w:t>arvoalue, rajoitukset, maksimipituus</w:t>
            </w:r>
          </w:p>
        </w:tc>
        <w:tc>
          <w:tcPr>
            <w:tcW w:w="2070" w:type="dxa"/>
            <w:shd w:val="pct20" w:color="auto" w:fill="FFFFFF"/>
          </w:tcPr>
          <w:p w14:paraId="029E9D3A" w14:textId="77777777" w:rsidR="00FD4552" w:rsidRPr="00E6642D" w:rsidRDefault="00FD4552">
            <w:r w:rsidRPr="00E6642D">
              <w:t>HL7-tieto-</w:t>
            </w:r>
          </w:p>
          <w:p w14:paraId="1A027617" w14:textId="77777777" w:rsidR="00FD4552" w:rsidRPr="00E6642D" w:rsidRDefault="00FD4552">
            <w:r w:rsidRPr="00E6642D">
              <w:t>tyyppi</w:t>
            </w:r>
          </w:p>
        </w:tc>
        <w:tc>
          <w:tcPr>
            <w:tcW w:w="1440" w:type="dxa"/>
            <w:shd w:val="pct20" w:color="auto" w:fill="FFFFFF"/>
          </w:tcPr>
          <w:p w14:paraId="6B7916CA" w14:textId="77777777" w:rsidR="00FD4552" w:rsidRPr="00E6642D" w:rsidRDefault="00FD4552">
            <w:r w:rsidRPr="00E6642D">
              <w:t xml:space="preserve">Kenttäkoodin sijainti </w:t>
            </w:r>
          </w:p>
        </w:tc>
        <w:tc>
          <w:tcPr>
            <w:tcW w:w="1620" w:type="dxa"/>
            <w:shd w:val="pct20" w:color="auto" w:fill="FFFFFF"/>
          </w:tcPr>
          <w:p w14:paraId="1F6C2A56" w14:textId="77777777" w:rsidR="00FD4552" w:rsidRPr="00E6642D" w:rsidRDefault="00FD4552">
            <w:r w:rsidRPr="00E6642D">
              <w:t>Polku</w:t>
            </w:r>
          </w:p>
        </w:tc>
        <w:tc>
          <w:tcPr>
            <w:tcW w:w="1620" w:type="dxa"/>
            <w:shd w:val="pct20" w:color="auto" w:fill="FFFFFF"/>
          </w:tcPr>
          <w:p w14:paraId="13A0EEE6" w14:textId="77777777" w:rsidR="00FD4552" w:rsidRPr="00E6642D" w:rsidRDefault="00FD4552">
            <w:r w:rsidRPr="00E6642D">
              <w:t>Esimerkki 1</w:t>
            </w:r>
          </w:p>
        </w:tc>
        <w:tc>
          <w:tcPr>
            <w:tcW w:w="1620" w:type="dxa"/>
            <w:shd w:val="pct20" w:color="auto" w:fill="FFFFFF"/>
          </w:tcPr>
          <w:p w14:paraId="1FF9B63D" w14:textId="77777777" w:rsidR="00FD4552" w:rsidRPr="00E6642D" w:rsidRDefault="00FD4552">
            <w:r w:rsidRPr="00E6642D">
              <w:t xml:space="preserve">Esimerkki </w:t>
            </w:r>
            <w:r w:rsidR="00C263E9">
              <w:t>2</w:t>
            </w:r>
          </w:p>
        </w:tc>
      </w:tr>
      <w:tr w:rsidR="00FD4552" w14:paraId="114B5BC1" w14:textId="77777777" w:rsidTr="00950003">
        <w:tblPrEx>
          <w:tblCellMar>
            <w:top w:w="0" w:type="dxa"/>
            <w:bottom w:w="0" w:type="dxa"/>
          </w:tblCellMar>
        </w:tblPrEx>
        <w:trPr>
          <w:gridAfter w:val="7"/>
          <w:wAfter w:w="11340" w:type="dxa"/>
        </w:trPr>
        <w:tc>
          <w:tcPr>
            <w:tcW w:w="828" w:type="dxa"/>
          </w:tcPr>
          <w:p w14:paraId="7185F336" w14:textId="77777777" w:rsidR="00FD4552" w:rsidRDefault="00950003">
            <w:pPr>
              <w:rPr>
                <w:b/>
              </w:rPr>
            </w:pPr>
            <w:r>
              <w:rPr>
                <w:b/>
              </w:rPr>
              <w:t xml:space="preserve">    </w:t>
            </w:r>
          </w:p>
        </w:tc>
        <w:tc>
          <w:tcPr>
            <w:tcW w:w="1350" w:type="dxa"/>
          </w:tcPr>
          <w:p w14:paraId="3AD04A24" w14:textId="77777777" w:rsidR="00FD4552" w:rsidRPr="00E6642D" w:rsidRDefault="00950003">
            <w:r w:rsidRPr="00E6642D">
              <w:t>merkinnän</w:t>
            </w:r>
            <w:r w:rsidR="00FD4552" w:rsidRPr="00E6642D">
              <w:t xml:space="preserve"> id</w:t>
            </w:r>
          </w:p>
        </w:tc>
        <w:tc>
          <w:tcPr>
            <w:tcW w:w="630" w:type="dxa"/>
          </w:tcPr>
          <w:p w14:paraId="63B913BA" w14:textId="77777777" w:rsidR="00FD4552" w:rsidRPr="00E6642D" w:rsidRDefault="00FD4552">
            <w:r w:rsidRPr="00E6642D">
              <w:t>P</w:t>
            </w:r>
          </w:p>
        </w:tc>
        <w:tc>
          <w:tcPr>
            <w:tcW w:w="630" w:type="dxa"/>
          </w:tcPr>
          <w:p w14:paraId="4E36BFCE" w14:textId="77777777" w:rsidR="00FD4552" w:rsidRPr="00E6642D" w:rsidRDefault="00FD4552">
            <w:r w:rsidRPr="00E6642D">
              <w:t>E</w:t>
            </w:r>
          </w:p>
        </w:tc>
        <w:tc>
          <w:tcPr>
            <w:tcW w:w="2340" w:type="dxa"/>
          </w:tcPr>
          <w:p w14:paraId="256917A1" w14:textId="77777777" w:rsidR="00FD4552" w:rsidRPr="00E6642D" w:rsidRDefault="00FD4552"/>
          <w:p w14:paraId="4BBC5481" w14:textId="77777777" w:rsidR="00FD4552" w:rsidRPr="00E6642D" w:rsidRDefault="00FD4552"/>
        </w:tc>
        <w:tc>
          <w:tcPr>
            <w:tcW w:w="2070" w:type="dxa"/>
          </w:tcPr>
          <w:p w14:paraId="1302AA9D" w14:textId="77777777" w:rsidR="00FD4552" w:rsidRPr="00E6642D" w:rsidRDefault="00D3312D">
            <w:pPr>
              <w:rPr>
                <w:lang w:val="en-GB"/>
              </w:rPr>
            </w:pPr>
            <w:r w:rsidRPr="00E6642D">
              <w:rPr>
                <w:lang w:val="en-GB"/>
              </w:rPr>
              <w:t xml:space="preserve">II </w:t>
            </w:r>
          </w:p>
        </w:tc>
        <w:tc>
          <w:tcPr>
            <w:tcW w:w="1440" w:type="dxa"/>
          </w:tcPr>
          <w:p w14:paraId="68580307" w14:textId="77777777" w:rsidR="00FD4552" w:rsidRPr="00E6642D" w:rsidRDefault="00FD4552">
            <w:pPr>
              <w:rPr>
                <w:lang w:val="en-GB"/>
              </w:rPr>
            </w:pPr>
            <w:r w:rsidRPr="00E6642D">
              <w:rPr>
                <w:lang w:val="en-GB"/>
              </w:rPr>
              <w:t>\</w:t>
            </w:r>
          </w:p>
        </w:tc>
        <w:tc>
          <w:tcPr>
            <w:tcW w:w="1620" w:type="dxa"/>
          </w:tcPr>
          <w:p w14:paraId="13791403" w14:textId="77777777" w:rsidR="00FD4552" w:rsidRPr="00E6642D" w:rsidRDefault="00FD4552">
            <w:pPr>
              <w:rPr>
                <w:lang w:val="en-GB"/>
              </w:rPr>
            </w:pPr>
            <w:r w:rsidRPr="00E6642D">
              <w:rPr>
                <w:lang w:val="en-GB"/>
              </w:rPr>
              <w:t xml:space="preserve">c.s.id </w:t>
            </w:r>
            <w:r w:rsidRPr="00E6642D">
              <w:rPr>
                <w:b/>
                <w:bCs/>
                <w:lang w:val="en-GB"/>
              </w:rPr>
              <w:t>root</w:t>
            </w:r>
          </w:p>
        </w:tc>
        <w:tc>
          <w:tcPr>
            <w:tcW w:w="1620" w:type="dxa"/>
          </w:tcPr>
          <w:p w14:paraId="27018338" w14:textId="77777777" w:rsidR="00FD4552" w:rsidRPr="00E6642D" w:rsidRDefault="00FD4552">
            <w:pPr>
              <w:rPr>
                <w:lang w:val="en-GB"/>
              </w:rPr>
            </w:pPr>
            <w:r w:rsidRPr="00E6642D">
              <w:rPr>
                <w:lang w:val="en-GB"/>
              </w:rPr>
              <w:t>root=”</w:t>
            </w:r>
            <w:r w:rsidRPr="00E6642D">
              <w:rPr>
                <w:color w:val="000000"/>
                <w:highlight w:val="white"/>
                <w:lang w:val="en-GB"/>
              </w:rPr>
              <w:t>1.2.246.537.10.15675350.1103.2003.1234</w:t>
            </w:r>
            <w:r w:rsidRPr="00E6642D">
              <w:rPr>
                <w:color w:val="000000"/>
                <w:lang w:val="en-GB"/>
              </w:rPr>
              <w:t>.55”</w:t>
            </w:r>
          </w:p>
        </w:tc>
        <w:tc>
          <w:tcPr>
            <w:tcW w:w="1620" w:type="dxa"/>
          </w:tcPr>
          <w:p w14:paraId="0013C3CE" w14:textId="77777777" w:rsidR="00FD4552" w:rsidRPr="00E6642D" w:rsidRDefault="00FD4552"/>
        </w:tc>
      </w:tr>
      <w:tr w:rsidR="004D02C2" w14:paraId="4A57F41A" w14:textId="77777777" w:rsidTr="00950003">
        <w:tblPrEx>
          <w:tblCellMar>
            <w:top w:w="0" w:type="dxa"/>
            <w:bottom w:w="0" w:type="dxa"/>
          </w:tblCellMar>
        </w:tblPrEx>
        <w:trPr>
          <w:gridAfter w:val="7"/>
          <w:wAfter w:w="11340" w:type="dxa"/>
        </w:trPr>
        <w:tc>
          <w:tcPr>
            <w:tcW w:w="828" w:type="dxa"/>
          </w:tcPr>
          <w:p w14:paraId="130BAB26" w14:textId="77777777" w:rsidR="004D02C2" w:rsidRDefault="004D02C2">
            <w:pPr>
              <w:rPr>
                <w:b/>
              </w:rPr>
            </w:pPr>
          </w:p>
        </w:tc>
        <w:tc>
          <w:tcPr>
            <w:tcW w:w="1350" w:type="dxa"/>
          </w:tcPr>
          <w:p w14:paraId="41B17C22" w14:textId="77777777" w:rsidR="004D02C2" w:rsidRPr="00E6642D" w:rsidRDefault="004D02C2">
            <w:r w:rsidRPr="00E6642D">
              <w:t>näkymä</w:t>
            </w:r>
          </w:p>
        </w:tc>
        <w:tc>
          <w:tcPr>
            <w:tcW w:w="630" w:type="dxa"/>
          </w:tcPr>
          <w:p w14:paraId="50F3F5E4" w14:textId="77777777" w:rsidR="004D02C2" w:rsidRPr="00E6642D" w:rsidRDefault="00950003">
            <w:r w:rsidRPr="00E6642D">
              <w:t>P</w:t>
            </w:r>
          </w:p>
        </w:tc>
        <w:tc>
          <w:tcPr>
            <w:tcW w:w="630" w:type="dxa"/>
          </w:tcPr>
          <w:p w14:paraId="3A2D15C7" w14:textId="77777777" w:rsidR="004D02C2" w:rsidRPr="00E6642D" w:rsidRDefault="004D02C2"/>
        </w:tc>
        <w:tc>
          <w:tcPr>
            <w:tcW w:w="2340" w:type="dxa"/>
          </w:tcPr>
          <w:p w14:paraId="6EA946FC" w14:textId="77777777" w:rsidR="004D02C2" w:rsidRPr="00E6642D" w:rsidRDefault="004D02C2">
            <w:pPr>
              <w:rPr>
                <w:lang w:val="en-GB"/>
              </w:rPr>
            </w:pPr>
          </w:p>
        </w:tc>
        <w:tc>
          <w:tcPr>
            <w:tcW w:w="2070" w:type="dxa"/>
          </w:tcPr>
          <w:p w14:paraId="6F152DA0" w14:textId="77777777" w:rsidR="004D02C2" w:rsidRPr="00E6642D" w:rsidRDefault="00950003">
            <w:pPr>
              <w:rPr>
                <w:lang w:val="en-GB"/>
              </w:rPr>
            </w:pPr>
            <w:r w:rsidRPr="00E6642D">
              <w:rPr>
                <w:lang w:val="en-GB"/>
              </w:rPr>
              <w:t>CE</w:t>
            </w:r>
          </w:p>
        </w:tc>
        <w:tc>
          <w:tcPr>
            <w:tcW w:w="1440" w:type="dxa"/>
          </w:tcPr>
          <w:p w14:paraId="1A844B8A" w14:textId="77777777" w:rsidR="004D02C2" w:rsidRPr="00E6642D" w:rsidRDefault="004D02C2">
            <w:pPr>
              <w:rPr>
                <w:lang w:val="en-GB"/>
              </w:rPr>
            </w:pPr>
          </w:p>
        </w:tc>
        <w:tc>
          <w:tcPr>
            <w:tcW w:w="1620" w:type="dxa"/>
          </w:tcPr>
          <w:p w14:paraId="60529CB6" w14:textId="77777777" w:rsidR="004D02C2" w:rsidRPr="00E6642D" w:rsidRDefault="004D02C2">
            <w:pPr>
              <w:rPr>
                <w:lang w:val="en-GB"/>
              </w:rPr>
            </w:pPr>
            <w:r w:rsidRPr="00E6642D">
              <w:rPr>
                <w:lang w:val="en-GB"/>
              </w:rPr>
              <w:t>c.s.</w:t>
            </w:r>
            <w:r w:rsidR="00950003" w:rsidRPr="00E6642D">
              <w:rPr>
                <w:lang w:val="en-GB"/>
              </w:rPr>
              <w:t>code</w:t>
            </w:r>
          </w:p>
        </w:tc>
        <w:tc>
          <w:tcPr>
            <w:tcW w:w="1620" w:type="dxa"/>
          </w:tcPr>
          <w:p w14:paraId="5C52D911" w14:textId="77777777" w:rsidR="004D02C2" w:rsidRPr="00E6642D" w:rsidRDefault="004D02C2">
            <w:pPr>
              <w:rPr>
                <w:lang w:val="en-GB"/>
              </w:rPr>
            </w:pPr>
          </w:p>
        </w:tc>
        <w:tc>
          <w:tcPr>
            <w:tcW w:w="1620" w:type="dxa"/>
          </w:tcPr>
          <w:p w14:paraId="715E510B" w14:textId="77777777" w:rsidR="004D02C2" w:rsidRPr="00E6642D" w:rsidRDefault="004D02C2">
            <w:pPr>
              <w:rPr>
                <w:lang w:val="en-GB"/>
              </w:rPr>
            </w:pPr>
          </w:p>
        </w:tc>
      </w:tr>
      <w:tr w:rsidR="00950003" w14:paraId="69D5823C" w14:textId="77777777" w:rsidTr="00950003">
        <w:tblPrEx>
          <w:tblCellMar>
            <w:top w:w="0" w:type="dxa"/>
            <w:bottom w:w="0" w:type="dxa"/>
          </w:tblCellMar>
        </w:tblPrEx>
        <w:trPr>
          <w:gridAfter w:val="7"/>
          <w:wAfter w:w="11340" w:type="dxa"/>
        </w:trPr>
        <w:tc>
          <w:tcPr>
            <w:tcW w:w="828" w:type="dxa"/>
          </w:tcPr>
          <w:p w14:paraId="2B3C72DF" w14:textId="77777777" w:rsidR="00950003" w:rsidRDefault="00950003">
            <w:pPr>
              <w:rPr>
                <w:b/>
              </w:rPr>
            </w:pPr>
          </w:p>
        </w:tc>
        <w:tc>
          <w:tcPr>
            <w:tcW w:w="1350" w:type="dxa"/>
          </w:tcPr>
          <w:p w14:paraId="490F9E4B" w14:textId="77777777" w:rsidR="00950003" w:rsidRPr="00E6642D" w:rsidRDefault="00950003">
            <w:r w:rsidRPr="00E6642D">
              <w:t>näkymäteksti</w:t>
            </w:r>
          </w:p>
        </w:tc>
        <w:tc>
          <w:tcPr>
            <w:tcW w:w="630" w:type="dxa"/>
          </w:tcPr>
          <w:p w14:paraId="77386F72" w14:textId="77777777" w:rsidR="00950003" w:rsidRPr="00E6642D" w:rsidRDefault="00950003">
            <w:r w:rsidRPr="00E6642D">
              <w:t>P</w:t>
            </w:r>
          </w:p>
        </w:tc>
        <w:tc>
          <w:tcPr>
            <w:tcW w:w="630" w:type="dxa"/>
          </w:tcPr>
          <w:p w14:paraId="4B185E33" w14:textId="77777777" w:rsidR="00950003" w:rsidRPr="00E6642D" w:rsidRDefault="00950003"/>
        </w:tc>
        <w:tc>
          <w:tcPr>
            <w:tcW w:w="2340" w:type="dxa"/>
          </w:tcPr>
          <w:p w14:paraId="00E2B90D" w14:textId="77777777" w:rsidR="00950003" w:rsidRPr="00E6642D" w:rsidRDefault="00950003">
            <w:pPr>
              <w:rPr>
                <w:lang w:val="en-GB"/>
              </w:rPr>
            </w:pPr>
          </w:p>
        </w:tc>
        <w:tc>
          <w:tcPr>
            <w:tcW w:w="2070" w:type="dxa"/>
          </w:tcPr>
          <w:p w14:paraId="14E1D821" w14:textId="77777777" w:rsidR="00950003" w:rsidRPr="00E6642D" w:rsidRDefault="00950003">
            <w:pPr>
              <w:rPr>
                <w:lang w:val="en-GB"/>
              </w:rPr>
            </w:pPr>
            <w:r w:rsidRPr="00E6642D">
              <w:rPr>
                <w:lang w:val="en-GB"/>
              </w:rPr>
              <w:t>ST</w:t>
            </w:r>
          </w:p>
        </w:tc>
        <w:tc>
          <w:tcPr>
            <w:tcW w:w="1440" w:type="dxa"/>
          </w:tcPr>
          <w:p w14:paraId="372D2A81" w14:textId="77777777" w:rsidR="00950003" w:rsidRPr="00E6642D" w:rsidRDefault="00950003">
            <w:pPr>
              <w:rPr>
                <w:lang w:val="en-GB"/>
              </w:rPr>
            </w:pPr>
          </w:p>
        </w:tc>
        <w:tc>
          <w:tcPr>
            <w:tcW w:w="1620" w:type="dxa"/>
          </w:tcPr>
          <w:p w14:paraId="5AC464E6" w14:textId="77777777" w:rsidR="00950003" w:rsidRPr="00E6642D" w:rsidRDefault="00950003">
            <w:pPr>
              <w:rPr>
                <w:lang w:val="en-GB"/>
              </w:rPr>
            </w:pPr>
            <w:r w:rsidRPr="00E6642D">
              <w:rPr>
                <w:lang w:val="en-GB"/>
              </w:rPr>
              <w:t>c.s.title</w:t>
            </w:r>
          </w:p>
        </w:tc>
        <w:tc>
          <w:tcPr>
            <w:tcW w:w="1620" w:type="dxa"/>
          </w:tcPr>
          <w:p w14:paraId="3B5FBF65" w14:textId="77777777" w:rsidR="00950003" w:rsidRPr="00E6642D" w:rsidRDefault="00950003">
            <w:pPr>
              <w:rPr>
                <w:lang w:val="en-GB"/>
              </w:rPr>
            </w:pPr>
            <w:r w:rsidRPr="00E6642D">
              <w:rPr>
                <w:lang w:val="en-GB"/>
              </w:rPr>
              <w:t>LÄÄ</w:t>
            </w:r>
          </w:p>
        </w:tc>
        <w:tc>
          <w:tcPr>
            <w:tcW w:w="1620" w:type="dxa"/>
          </w:tcPr>
          <w:p w14:paraId="633E587C" w14:textId="77777777" w:rsidR="00950003" w:rsidRPr="00E6642D" w:rsidRDefault="00950003">
            <w:pPr>
              <w:rPr>
                <w:lang w:val="en-GB"/>
              </w:rPr>
            </w:pPr>
          </w:p>
        </w:tc>
      </w:tr>
      <w:tr w:rsidR="004D02C2" w14:paraId="152C0307" w14:textId="77777777" w:rsidTr="00950003">
        <w:tblPrEx>
          <w:tblCellMar>
            <w:top w:w="0" w:type="dxa"/>
            <w:bottom w:w="0" w:type="dxa"/>
          </w:tblCellMar>
        </w:tblPrEx>
        <w:trPr>
          <w:gridAfter w:val="7"/>
          <w:wAfter w:w="11340" w:type="dxa"/>
        </w:trPr>
        <w:tc>
          <w:tcPr>
            <w:tcW w:w="828" w:type="dxa"/>
          </w:tcPr>
          <w:p w14:paraId="3EF214EF" w14:textId="77777777" w:rsidR="004D02C2" w:rsidRDefault="004D02C2">
            <w:pPr>
              <w:rPr>
                <w:b/>
              </w:rPr>
            </w:pPr>
          </w:p>
        </w:tc>
        <w:tc>
          <w:tcPr>
            <w:tcW w:w="1350" w:type="dxa"/>
          </w:tcPr>
          <w:p w14:paraId="6819E632" w14:textId="77777777" w:rsidR="004D02C2" w:rsidRPr="00E6642D" w:rsidRDefault="004D02C2">
            <w:r w:rsidRPr="00E6642D">
              <w:t>palveluyksikkö</w:t>
            </w:r>
            <w:r w:rsidR="00950003" w:rsidRPr="00E6642D">
              <w:t xml:space="preserve"> näyttöteksti</w:t>
            </w:r>
          </w:p>
        </w:tc>
        <w:tc>
          <w:tcPr>
            <w:tcW w:w="630" w:type="dxa"/>
          </w:tcPr>
          <w:p w14:paraId="44A0F00B" w14:textId="77777777" w:rsidR="004D02C2" w:rsidRPr="00E6642D" w:rsidRDefault="00AB2AD5">
            <w:r w:rsidRPr="00E6642D">
              <w:t>P</w:t>
            </w:r>
          </w:p>
          <w:p w14:paraId="6D25B4B4" w14:textId="77777777" w:rsidR="00950003" w:rsidRPr="00E6642D" w:rsidRDefault="00950003"/>
        </w:tc>
        <w:tc>
          <w:tcPr>
            <w:tcW w:w="630" w:type="dxa"/>
          </w:tcPr>
          <w:p w14:paraId="5A924E02" w14:textId="77777777" w:rsidR="004D02C2" w:rsidRPr="00E6642D" w:rsidRDefault="004D02C2"/>
        </w:tc>
        <w:tc>
          <w:tcPr>
            <w:tcW w:w="2340" w:type="dxa"/>
          </w:tcPr>
          <w:p w14:paraId="39C77CDE" w14:textId="77777777" w:rsidR="004D02C2" w:rsidRPr="00E6642D" w:rsidRDefault="004D02C2">
            <w:pPr>
              <w:rPr>
                <w:lang w:val="en-GB"/>
              </w:rPr>
            </w:pPr>
          </w:p>
        </w:tc>
        <w:tc>
          <w:tcPr>
            <w:tcW w:w="2070" w:type="dxa"/>
          </w:tcPr>
          <w:p w14:paraId="350E17D5" w14:textId="77777777" w:rsidR="004D02C2" w:rsidRPr="00E6642D" w:rsidRDefault="00950003">
            <w:pPr>
              <w:rPr>
                <w:lang w:val="en-GB"/>
              </w:rPr>
            </w:pPr>
            <w:r w:rsidRPr="00E6642D">
              <w:rPr>
                <w:lang w:val="en-GB"/>
              </w:rPr>
              <w:t>ST</w:t>
            </w:r>
          </w:p>
        </w:tc>
        <w:tc>
          <w:tcPr>
            <w:tcW w:w="1440" w:type="dxa"/>
          </w:tcPr>
          <w:p w14:paraId="78B50F48" w14:textId="77777777" w:rsidR="004D02C2" w:rsidRPr="00E6642D" w:rsidRDefault="004D02C2">
            <w:pPr>
              <w:rPr>
                <w:lang w:val="en-GB"/>
              </w:rPr>
            </w:pPr>
          </w:p>
        </w:tc>
        <w:tc>
          <w:tcPr>
            <w:tcW w:w="1620" w:type="dxa"/>
          </w:tcPr>
          <w:p w14:paraId="5518333E" w14:textId="77777777" w:rsidR="004D02C2" w:rsidRPr="00E6642D" w:rsidRDefault="00950003">
            <w:pPr>
              <w:rPr>
                <w:lang w:val="en-GB"/>
              </w:rPr>
            </w:pPr>
            <w:r w:rsidRPr="00E6642D">
              <w:rPr>
                <w:lang w:val="en-GB"/>
              </w:rPr>
              <w:t>c.s.text</w:t>
            </w:r>
          </w:p>
        </w:tc>
        <w:tc>
          <w:tcPr>
            <w:tcW w:w="1620" w:type="dxa"/>
          </w:tcPr>
          <w:p w14:paraId="1C72B58E" w14:textId="77777777" w:rsidR="004D02C2" w:rsidRPr="00E6642D" w:rsidRDefault="004D02C2">
            <w:pPr>
              <w:rPr>
                <w:lang w:val="en-GB"/>
              </w:rPr>
            </w:pPr>
          </w:p>
        </w:tc>
        <w:tc>
          <w:tcPr>
            <w:tcW w:w="1620" w:type="dxa"/>
          </w:tcPr>
          <w:p w14:paraId="77ABCEDE" w14:textId="77777777" w:rsidR="004D02C2" w:rsidRPr="00E6642D" w:rsidRDefault="004D02C2">
            <w:pPr>
              <w:rPr>
                <w:lang w:val="en-GB"/>
              </w:rPr>
            </w:pPr>
          </w:p>
        </w:tc>
      </w:tr>
      <w:tr w:rsidR="004D02C2" w14:paraId="66B818F9" w14:textId="77777777" w:rsidTr="00950003">
        <w:tblPrEx>
          <w:tblCellMar>
            <w:top w:w="0" w:type="dxa"/>
            <w:bottom w:w="0" w:type="dxa"/>
          </w:tblCellMar>
        </w:tblPrEx>
        <w:trPr>
          <w:gridAfter w:val="7"/>
          <w:wAfter w:w="11340" w:type="dxa"/>
        </w:trPr>
        <w:tc>
          <w:tcPr>
            <w:tcW w:w="828" w:type="dxa"/>
          </w:tcPr>
          <w:p w14:paraId="547CD811" w14:textId="77777777" w:rsidR="004D02C2" w:rsidRDefault="004D02C2">
            <w:pPr>
              <w:rPr>
                <w:b/>
              </w:rPr>
            </w:pPr>
          </w:p>
        </w:tc>
        <w:tc>
          <w:tcPr>
            <w:tcW w:w="1350" w:type="dxa"/>
          </w:tcPr>
          <w:p w14:paraId="5479EAAD" w14:textId="77777777" w:rsidR="004D02C2" w:rsidRPr="00E6642D" w:rsidRDefault="004D02C2">
            <w:r w:rsidRPr="00E6642D">
              <w:t>merkinnän tekijä</w:t>
            </w:r>
            <w:r w:rsidR="00950003" w:rsidRPr="00E6642D">
              <w:t xml:space="preserve"> näyttöteksti</w:t>
            </w:r>
          </w:p>
        </w:tc>
        <w:tc>
          <w:tcPr>
            <w:tcW w:w="630" w:type="dxa"/>
          </w:tcPr>
          <w:p w14:paraId="642CDB44" w14:textId="77777777" w:rsidR="004D02C2" w:rsidRPr="00E6642D" w:rsidRDefault="00AB2AD5">
            <w:r w:rsidRPr="00E6642D">
              <w:t>P</w:t>
            </w:r>
          </w:p>
        </w:tc>
        <w:tc>
          <w:tcPr>
            <w:tcW w:w="630" w:type="dxa"/>
          </w:tcPr>
          <w:p w14:paraId="27E4B98A" w14:textId="77777777" w:rsidR="004D02C2" w:rsidRPr="00E6642D" w:rsidRDefault="004D02C2"/>
        </w:tc>
        <w:tc>
          <w:tcPr>
            <w:tcW w:w="2340" w:type="dxa"/>
          </w:tcPr>
          <w:p w14:paraId="0CAEA3F3" w14:textId="77777777" w:rsidR="004D02C2" w:rsidRPr="00E6642D" w:rsidRDefault="004D02C2">
            <w:pPr>
              <w:rPr>
                <w:lang w:val="en-GB"/>
              </w:rPr>
            </w:pPr>
          </w:p>
        </w:tc>
        <w:tc>
          <w:tcPr>
            <w:tcW w:w="2070" w:type="dxa"/>
          </w:tcPr>
          <w:p w14:paraId="22D45953" w14:textId="77777777" w:rsidR="004D02C2" w:rsidRPr="00E6642D" w:rsidRDefault="00950003">
            <w:pPr>
              <w:rPr>
                <w:lang w:val="en-GB"/>
              </w:rPr>
            </w:pPr>
            <w:r w:rsidRPr="00E6642D">
              <w:rPr>
                <w:lang w:val="en-GB"/>
              </w:rPr>
              <w:t>ST</w:t>
            </w:r>
          </w:p>
        </w:tc>
        <w:tc>
          <w:tcPr>
            <w:tcW w:w="1440" w:type="dxa"/>
          </w:tcPr>
          <w:p w14:paraId="477399E5" w14:textId="77777777" w:rsidR="004D02C2" w:rsidRPr="00E6642D" w:rsidRDefault="004D02C2">
            <w:pPr>
              <w:rPr>
                <w:lang w:val="en-GB"/>
              </w:rPr>
            </w:pPr>
          </w:p>
        </w:tc>
        <w:tc>
          <w:tcPr>
            <w:tcW w:w="1620" w:type="dxa"/>
          </w:tcPr>
          <w:p w14:paraId="38E3D0BD" w14:textId="77777777" w:rsidR="004D02C2" w:rsidRPr="00E6642D" w:rsidRDefault="00950003">
            <w:pPr>
              <w:rPr>
                <w:lang w:val="en-GB"/>
              </w:rPr>
            </w:pPr>
            <w:r w:rsidRPr="00E6642D">
              <w:rPr>
                <w:lang w:val="en-GB"/>
              </w:rPr>
              <w:t>c.s.text</w:t>
            </w:r>
          </w:p>
        </w:tc>
        <w:tc>
          <w:tcPr>
            <w:tcW w:w="1620" w:type="dxa"/>
          </w:tcPr>
          <w:p w14:paraId="16CBC7BE" w14:textId="77777777" w:rsidR="004D02C2" w:rsidRPr="00E6642D" w:rsidRDefault="004D02C2">
            <w:pPr>
              <w:rPr>
                <w:lang w:val="en-GB"/>
              </w:rPr>
            </w:pPr>
          </w:p>
        </w:tc>
        <w:tc>
          <w:tcPr>
            <w:tcW w:w="1620" w:type="dxa"/>
          </w:tcPr>
          <w:p w14:paraId="22BA78C6" w14:textId="77777777" w:rsidR="004D02C2" w:rsidRPr="00E6642D" w:rsidRDefault="004D02C2">
            <w:pPr>
              <w:rPr>
                <w:lang w:val="en-GB"/>
              </w:rPr>
            </w:pPr>
          </w:p>
        </w:tc>
      </w:tr>
      <w:tr w:rsidR="004D02C2" w14:paraId="116B41BD" w14:textId="77777777" w:rsidTr="00950003">
        <w:tblPrEx>
          <w:tblCellMar>
            <w:top w:w="0" w:type="dxa"/>
            <w:bottom w:w="0" w:type="dxa"/>
          </w:tblCellMar>
        </w:tblPrEx>
        <w:trPr>
          <w:gridAfter w:val="7"/>
          <w:wAfter w:w="11340" w:type="dxa"/>
        </w:trPr>
        <w:tc>
          <w:tcPr>
            <w:tcW w:w="828" w:type="dxa"/>
          </w:tcPr>
          <w:p w14:paraId="3FA2E884" w14:textId="77777777" w:rsidR="004D02C2" w:rsidRDefault="004D02C2">
            <w:pPr>
              <w:rPr>
                <w:b/>
              </w:rPr>
            </w:pPr>
          </w:p>
        </w:tc>
        <w:tc>
          <w:tcPr>
            <w:tcW w:w="1350" w:type="dxa"/>
          </w:tcPr>
          <w:p w14:paraId="67BEE48C" w14:textId="77777777" w:rsidR="004D02C2" w:rsidRPr="00E6642D" w:rsidRDefault="004D02C2">
            <w:r w:rsidRPr="00E6642D">
              <w:t>tapahtuma-aika</w:t>
            </w:r>
            <w:r w:rsidR="00950003" w:rsidRPr="00E6642D">
              <w:t xml:space="preserve"> näyttöteksti</w:t>
            </w:r>
          </w:p>
        </w:tc>
        <w:tc>
          <w:tcPr>
            <w:tcW w:w="630" w:type="dxa"/>
          </w:tcPr>
          <w:p w14:paraId="2152AB79" w14:textId="77777777" w:rsidR="004D02C2" w:rsidRPr="00E6642D" w:rsidRDefault="00AB2AD5">
            <w:r w:rsidRPr="00E6642D">
              <w:t>P</w:t>
            </w:r>
          </w:p>
        </w:tc>
        <w:tc>
          <w:tcPr>
            <w:tcW w:w="630" w:type="dxa"/>
          </w:tcPr>
          <w:p w14:paraId="7B8907E9" w14:textId="77777777" w:rsidR="004D02C2" w:rsidRPr="00E6642D" w:rsidRDefault="004D02C2"/>
        </w:tc>
        <w:tc>
          <w:tcPr>
            <w:tcW w:w="2340" w:type="dxa"/>
          </w:tcPr>
          <w:p w14:paraId="5301765F" w14:textId="77777777" w:rsidR="004D02C2" w:rsidRPr="00E6642D" w:rsidRDefault="004D02C2">
            <w:pPr>
              <w:rPr>
                <w:lang w:val="en-GB"/>
              </w:rPr>
            </w:pPr>
          </w:p>
        </w:tc>
        <w:tc>
          <w:tcPr>
            <w:tcW w:w="2070" w:type="dxa"/>
          </w:tcPr>
          <w:p w14:paraId="7A26F6BF" w14:textId="77777777" w:rsidR="004D02C2" w:rsidRPr="00E6642D" w:rsidRDefault="00950003">
            <w:pPr>
              <w:rPr>
                <w:lang w:val="en-GB"/>
              </w:rPr>
            </w:pPr>
            <w:r w:rsidRPr="00E6642D">
              <w:rPr>
                <w:lang w:val="en-GB"/>
              </w:rPr>
              <w:t>ST</w:t>
            </w:r>
          </w:p>
        </w:tc>
        <w:tc>
          <w:tcPr>
            <w:tcW w:w="1440" w:type="dxa"/>
          </w:tcPr>
          <w:p w14:paraId="43D4EE3B" w14:textId="77777777" w:rsidR="004D02C2" w:rsidRPr="00E6642D" w:rsidRDefault="004D02C2">
            <w:pPr>
              <w:rPr>
                <w:lang w:val="en-GB"/>
              </w:rPr>
            </w:pPr>
          </w:p>
        </w:tc>
        <w:tc>
          <w:tcPr>
            <w:tcW w:w="1620" w:type="dxa"/>
          </w:tcPr>
          <w:p w14:paraId="5AC41630" w14:textId="77777777" w:rsidR="004D02C2" w:rsidRPr="00E6642D" w:rsidRDefault="00950003">
            <w:pPr>
              <w:rPr>
                <w:lang w:val="en-GB"/>
              </w:rPr>
            </w:pPr>
            <w:r w:rsidRPr="00E6642D">
              <w:rPr>
                <w:lang w:val="en-GB"/>
              </w:rPr>
              <w:t>c.s.text</w:t>
            </w:r>
          </w:p>
        </w:tc>
        <w:tc>
          <w:tcPr>
            <w:tcW w:w="1620" w:type="dxa"/>
          </w:tcPr>
          <w:p w14:paraId="2F941797" w14:textId="77777777" w:rsidR="004D02C2" w:rsidRPr="00E6642D" w:rsidRDefault="004D02C2">
            <w:pPr>
              <w:rPr>
                <w:lang w:val="en-GB"/>
              </w:rPr>
            </w:pPr>
          </w:p>
        </w:tc>
        <w:tc>
          <w:tcPr>
            <w:tcW w:w="1620" w:type="dxa"/>
          </w:tcPr>
          <w:p w14:paraId="5F59C1C3" w14:textId="77777777" w:rsidR="004D02C2" w:rsidRPr="00E6642D" w:rsidRDefault="004D02C2">
            <w:pPr>
              <w:rPr>
                <w:lang w:val="en-GB"/>
              </w:rPr>
            </w:pPr>
          </w:p>
        </w:tc>
      </w:tr>
      <w:tr w:rsidR="00950003" w14:paraId="2285856C" w14:textId="77777777" w:rsidTr="00950003">
        <w:tblPrEx>
          <w:tblCellMar>
            <w:top w:w="0" w:type="dxa"/>
            <w:bottom w:w="0" w:type="dxa"/>
          </w:tblCellMar>
        </w:tblPrEx>
        <w:tc>
          <w:tcPr>
            <w:tcW w:w="828" w:type="dxa"/>
          </w:tcPr>
          <w:p w14:paraId="5AC5B8B7" w14:textId="77777777" w:rsidR="00950003" w:rsidRDefault="00950003">
            <w:pPr>
              <w:rPr>
                <w:b/>
              </w:rPr>
            </w:pPr>
          </w:p>
        </w:tc>
        <w:tc>
          <w:tcPr>
            <w:tcW w:w="1350" w:type="dxa"/>
          </w:tcPr>
          <w:p w14:paraId="6E4C2223" w14:textId="77777777" w:rsidR="00950003" w:rsidRPr="00E6642D" w:rsidRDefault="00950003">
            <w:r w:rsidRPr="00E6642D">
              <w:t>tapahtuma-aika</w:t>
            </w:r>
          </w:p>
        </w:tc>
        <w:tc>
          <w:tcPr>
            <w:tcW w:w="630" w:type="dxa"/>
          </w:tcPr>
          <w:p w14:paraId="79C69ADD" w14:textId="77777777" w:rsidR="00950003" w:rsidRPr="00E6642D" w:rsidRDefault="00AB2AD5">
            <w:r w:rsidRPr="00E6642D">
              <w:t>P</w:t>
            </w:r>
          </w:p>
        </w:tc>
        <w:tc>
          <w:tcPr>
            <w:tcW w:w="630" w:type="dxa"/>
          </w:tcPr>
          <w:p w14:paraId="532FFDC1" w14:textId="77777777" w:rsidR="00950003" w:rsidRPr="00E6642D" w:rsidRDefault="00950003"/>
        </w:tc>
        <w:tc>
          <w:tcPr>
            <w:tcW w:w="2340" w:type="dxa"/>
          </w:tcPr>
          <w:p w14:paraId="7326BD7C" w14:textId="77777777" w:rsidR="00950003" w:rsidRPr="00E6642D" w:rsidRDefault="00950003">
            <w:pPr>
              <w:rPr>
                <w:lang w:val="en-GB"/>
              </w:rPr>
            </w:pPr>
          </w:p>
        </w:tc>
        <w:tc>
          <w:tcPr>
            <w:tcW w:w="2070" w:type="dxa"/>
          </w:tcPr>
          <w:p w14:paraId="30403F39" w14:textId="77777777" w:rsidR="00950003" w:rsidRPr="00E6642D" w:rsidRDefault="00950003">
            <w:pPr>
              <w:rPr>
                <w:lang w:val="en-GB"/>
              </w:rPr>
            </w:pPr>
            <w:r w:rsidRPr="00E6642D">
              <w:rPr>
                <w:lang w:val="en-GB"/>
              </w:rPr>
              <w:t>TS</w:t>
            </w:r>
          </w:p>
        </w:tc>
        <w:tc>
          <w:tcPr>
            <w:tcW w:w="1440" w:type="dxa"/>
          </w:tcPr>
          <w:p w14:paraId="2BC64D3E" w14:textId="77777777" w:rsidR="00950003" w:rsidRPr="00E6642D" w:rsidRDefault="00950003">
            <w:pPr>
              <w:rPr>
                <w:lang w:val="en-GB"/>
              </w:rPr>
            </w:pPr>
          </w:p>
        </w:tc>
        <w:tc>
          <w:tcPr>
            <w:tcW w:w="1620" w:type="dxa"/>
          </w:tcPr>
          <w:p w14:paraId="718E0DB3" w14:textId="77777777" w:rsidR="00950003" w:rsidRPr="00E6642D" w:rsidRDefault="00950003">
            <w:pPr>
              <w:rPr>
                <w:lang w:val="en-GB"/>
              </w:rPr>
            </w:pPr>
            <w:r w:rsidRPr="00E6642D">
              <w:rPr>
                <w:lang w:val="en-GB"/>
              </w:rPr>
              <w:t>c.s.author.time</w:t>
            </w:r>
          </w:p>
        </w:tc>
        <w:tc>
          <w:tcPr>
            <w:tcW w:w="1620" w:type="dxa"/>
          </w:tcPr>
          <w:p w14:paraId="71B0857C" w14:textId="77777777" w:rsidR="00950003" w:rsidRPr="00E6642D" w:rsidRDefault="00950003">
            <w:pPr>
              <w:rPr>
                <w:lang w:val="en-GB"/>
              </w:rPr>
            </w:pPr>
          </w:p>
        </w:tc>
        <w:tc>
          <w:tcPr>
            <w:tcW w:w="1620" w:type="dxa"/>
          </w:tcPr>
          <w:p w14:paraId="1BFDD0D2" w14:textId="77777777" w:rsidR="00950003" w:rsidRPr="00E6642D" w:rsidRDefault="00950003">
            <w:pPr>
              <w:rPr>
                <w:lang w:val="en-GB"/>
              </w:rPr>
            </w:pPr>
          </w:p>
        </w:tc>
        <w:tc>
          <w:tcPr>
            <w:tcW w:w="1620" w:type="dxa"/>
          </w:tcPr>
          <w:p w14:paraId="7340DBFB" w14:textId="77777777" w:rsidR="00950003" w:rsidRDefault="00950003">
            <w:pPr>
              <w:rPr>
                <w:sz w:val="24"/>
                <w:lang w:val="en-GB"/>
              </w:rPr>
            </w:pPr>
          </w:p>
        </w:tc>
        <w:tc>
          <w:tcPr>
            <w:tcW w:w="1620" w:type="dxa"/>
          </w:tcPr>
          <w:p w14:paraId="1A442844" w14:textId="77777777" w:rsidR="00950003" w:rsidRDefault="00950003">
            <w:pPr>
              <w:rPr>
                <w:sz w:val="24"/>
                <w:lang w:val="en-GB"/>
              </w:rPr>
            </w:pPr>
          </w:p>
        </w:tc>
        <w:tc>
          <w:tcPr>
            <w:tcW w:w="1620" w:type="dxa"/>
          </w:tcPr>
          <w:p w14:paraId="43C98AC0" w14:textId="77777777" w:rsidR="00950003" w:rsidRDefault="00950003">
            <w:pPr>
              <w:rPr>
                <w:sz w:val="24"/>
                <w:lang w:val="en-GB"/>
              </w:rPr>
            </w:pPr>
          </w:p>
        </w:tc>
        <w:tc>
          <w:tcPr>
            <w:tcW w:w="1620" w:type="dxa"/>
          </w:tcPr>
          <w:p w14:paraId="25DCBD9F" w14:textId="77777777" w:rsidR="00950003" w:rsidRDefault="00950003">
            <w:pPr>
              <w:rPr>
                <w:sz w:val="24"/>
                <w:lang w:val="en-GB"/>
              </w:rPr>
            </w:pPr>
          </w:p>
        </w:tc>
        <w:tc>
          <w:tcPr>
            <w:tcW w:w="1620" w:type="dxa"/>
          </w:tcPr>
          <w:p w14:paraId="20633662" w14:textId="77777777" w:rsidR="00950003" w:rsidRDefault="00950003">
            <w:pPr>
              <w:rPr>
                <w:sz w:val="24"/>
                <w:lang w:val="en-GB"/>
              </w:rPr>
            </w:pPr>
            <w:r>
              <w:rPr>
                <w:lang w:val="en-GB"/>
              </w:rPr>
              <w:t>c.s.author.assignedAuthor.representedOrganisation</w:t>
            </w:r>
          </w:p>
        </w:tc>
        <w:tc>
          <w:tcPr>
            <w:tcW w:w="1620" w:type="dxa"/>
          </w:tcPr>
          <w:p w14:paraId="192A1B3B" w14:textId="77777777" w:rsidR="00950003" w:rsidRDefault="00950003">
            <w:pPr>
              <w:rPr>
                <w:sz w:val="24"/>
                <w:lang w:val="en-GB"/>
              </w:rPr>
            </w:pPr>
          </w:p>
        </w:tc>
        <w:tc>
          <w:tcPr>
            <w:tcW w:w="1620" w:type="dxa"/>
          </w:tcPr>
          <w:p w14:paraId="7F6360CD" w14:textId="77777777" w:rsidR="00950003" w:rsidRDefault="00950003">
            <w:pPr>
              <w:rPr>
                <w:sz w:val="24"/>
                <w:lang w:val="en-GB"/>
              </w:rPr>
            </w:pPr>
          </w:p>
        </w:tc>
      </w:tr>
      <w:tr w:rsidR="00950003" w14:paraId="688F866C" w14:textId="77777777" w:rsidTr="00DB4285">
        <w:tblPrEx>
          <w:tblCellMar>
            <w:top w:w="0" w:type="dxa"/>
            <w:bottom w:w="0" w:type="dxa"/>
          </w:tblCellMar>
        </w:tblPrEx>
        <w:trPr>
          <w:gridAfter w:val="7"/>
          <w:wAfter w:w="11340" w:type="dxa"/>
        </w:trPr>
        <w:tc>
          <w:tcPr>
            <w:tcW w:w="828" w:type="dxa"/>
          </w:tcPr>
          <w:p w14:paraId="775C37E7" w14:textId="77777777" w:rsidR="00950003" w:rsidRPr="00950003" w:rsidRDefault="00950003" w:rsidP="00DB4285">
            <w:pPr>
              <w:rPr>
                <w:b/>
                <w:lang w:val="en-GB"/>
              </w:rPr>
            </w:pPr>
          </w:p>
        </w:tc>
        <w:tc>
          <w:tcPr>
            <w:tcW w:w="1350" w:type="dxa"/>
          </w:tcPr>
          <w:p w14:paraId="27D9978C" w14:textId="77777777" w:rsidR="00950003" w:rsidRPr="00E6642D" w:rsidRDefault="00950003" w:rsidP="00DB4285">
            <w:r w:rsidRPr="00E6642D">
              <w:t>merkinnän tekijä</w:t>
            </w:r>
          </w:p>
        </w:tc>
        <w:tc>
          <w:tcPr>
            <w:tcW w:w="630" w:type="dxa"/>
          </w:tcPr>
          <w:p w14:paraId="6197AECC" w14:textId="77777777" w:rsidR="00950003" w:rsidRPr="00E6642D" w:rsidRDefault="00AB2AD5" w:rsidP="00DB4285">
            <w:r w:rsidRPr="00E6642D">
              <w:t>P</w:t>
            </w:r>
          </w:p>
        </w:tc>
        <w:tc>
          <w:tcPr>
            <w:tcW w:w="630" w:type="dxa"/>
          </w:tcPr>
          <w:p w14:paraId="1319B941" w14:textId="77777777" w:rsidR="00950003" w:rsidRPr="00E6642D" w:rsidRDefault="00950003" w:rsidP="00DB4285"/>
        </w:tc>
        <w:tc>
          <w:tcPr>
            <w:tcW w:w="2340" w:type="dxa"/>
          </w:tcPr>
          <w:p w14:paraId="5CE4B0BA" w14:textId="77777777" w:rsidR="00950003" w:rsidRPr="00E6642D" w:rsidRDefault="00950003" w:rsidP="00DB4285">
            <w:pPr>
              <w:rPr>
                <w:lang w:val="en-GB"/>
              </w:rPr>
            </w:pPr>
          </w:p>
        </w:tc>
        <w:tc>
          <w:tcPr>
            <w:tcW w:w="2070" w:type="dxa"/>
          </w:tcPr>
          <w:p w14:paraId="4C5CBFAA" w14:textId="77777777" w:rsidR="00950003" w:rsidRPr="00E6642D" w:rsidRDefault="00950003" w:rsidP="00DB4285">
            <w:pPr>
              <w:rPr>
                <w:lang w:val="en-GB"/>
              </w:rPr>
            </w:pPr>
            <w:r w:rsidRPr="00E6642D">
              <w:rPr>
                <w:lang w:val="en-GB"/>
              </w:rPr>
              <w:t>II</w:t>
            </w:r>
          </w:p>
        </w:tc>
        <w:tc>
          <w:tcPr>
            <w:tcW w:w="1440" w:type="dxa"/>
          </w:tcPr>
          <w:p w14:paraId="1D31AC69" w14:textId="77777777" w:rsidR="00950003" w:rsidRPr="00E6642D" w:rsidRDefault="00950003" w:rsidP="00DB4285">
            <w:pPr>
              <w:rPr>
                <w:lang w:val="en-GB"/>
              </w:rPr>
            </w:pPr>
          </w:p>
        </w:tc>
        <w:tc>
          <w:tcPr>
            <w:tcW w:w="1620" w:type="dxa"/>
          </w:tcPr>
          <w:p w14:paraId="15AFEED8" w14:textId="77777777" w:rsidR="00950003" w:rsidRPr="00E6642D" w:rsidRDefault="00950003" w:rsidP="00DB4285">
            <w:pPr>
              <w:rPr>
                <w:lang w:val="en-GB"/>
              </w:rPr>
            </w:pPr>
            <w:r w:rsidRPr="00E6642D">
              <w:rPr>
                <w:lang w:val="en-GB"/>
              </w:rPr>
              <w:t>c.s.author.assignedAuthor</w:t>
            </w:r>
          </w:p>
        </w:tc>
        <w:tc>
          <w:tcPr>
            <w:tcW w:w="1620" w:type="dxa"/>
          </w:tcPr>
          <w:p w14:paraId="196A9EE0" w14:textId="77777777" w:rsidR="00950003" w:rsidRPr="00E6642D" w:rsidRDefault="00950003" w:rsidP="00DB4285">
            <w:pPr>
              <w:rPr>
                <w:lang w:val="en-GB"/>
              </w:rPr>
            </w:pPr>
          </w:p>
        </w:tc>
        <w:tc>
          <w:tcPr>
            <w:tcW w:w="1620" w:type="dxa"/>
          </w:tcPr>
          <w:p w14:paraId="2A5DB904" w14:textId="77777777" w:rsidR="00950003" w:rsidRPr="00E6642D" w:rsidRDefault="00950003" w:rsidP="00DB4285">
            <w:pPr>
              <w:rPr>
                <w:lang w:val="en-GB"/>
              </w:rPr>
            </w:pPr>
          </w:p>
        </w:tc>
      </w:tr>
      <w:tr w:rsidR="00950003" w14:paraId="3A2E3387" w14:textId="77777777" w:rsidTr="00950003">
        <w:tblPrEx>
          <w:tblCellMar>
            <w:top w:w="0" w:type="dxa"/>
            <w:bottom w:w="0" w:type="dxa"/>
          </w:tblCellMar>
        </w:tblPrEx>
        <w:trPr>
          <w:gridAfter w:val="7"/>
          <w:wAfter w:w="11340" w:type="dxa"/>
        </w:trPr>
        <w:tc>
          <w:tcPr>
            <w:tcW w:w="828" w:type="dxa"/>
          </w:tcPr>
          <w:p w14:paraId="6524D15F" w14:textId="77777777" w:rsidR="00950003" w:rsidRPr="00950003" w:rsidRDefault="00950003" w:rsidP="00DB4285">
            <w:pPr>
              <w:rPr>
                <w:b/>
                <w:lang w:val="en-GB"/>
              </w:rPr>
            </w:pPr>
          </w:p>
        </w:tc>
        <w:tc>
          <w:tcPr>
            <w:tcW w:w="1350" w:type="dxa"/>
          </w:tcPr>
          <w:p w14:paraId="5081182E" w14:textId="77777777" w:rsidR="00950003" w:rsidRPr="00E6642D" w:rsidRDefault="00950003" w:rsidP="00DB4285">
            <w:r w:rsidRPr="00E6642D">
              <w:t>palveluyksikkö</w:t>
            </w:r>
          </w:p>
        </w:tc>
        <w:tc>
          <w:tcPr>
            <w:tcW w:w="630" w:type="dxa"/>
          </w:tcPr>
          <w:p w14:paraId="0389816B" w14:textId="77777777" w:rsidR="00950003" w:rsidRPr="00E6642D" w:rsidRDefault="00AB2AD5" w:rsidP="00DB4285">
            <w:r w:rsidRPr="00E6642D">
              <w:t>P</w:t>
            </w:r>
          </w:p>
        </w:tc>
        <w:tc>
          <w:tcPr>
            <w:tcW w:w="630" w:type="dxa"/>
          </w:tcPr>
          <w:p w14:paraId="4D369E24" w14:textId="77777777" w:rsidR="00950003" w:rsidRPr="00E6642D" w:rsidRDefault="00950003" w:rsidP="00DB4285"/>
        </w:tc>
        <w:tc>
          <w:tcPr>
            <w:tcW w:w="2340" w:type="dxa"/>
          </w:tcPr>
          <w:p w14:paraId="435DB4BA" w14:textId="77777777" w:rsidR="00950003" w:rsidRPr="00E6642D" w:rsidRDefault="00950003" w:rsidP="00DB4285">
            <w:pPr>
              <w:rPr>
                <w:lang w:val="en-GB"/>
              </w:rPr>
            </w:pPr>
          </w:p>
        </w:tc>
        <w:tc>
          <w:tcPr>
            <w:tcW w:w="2070" w:type="dxa"/>
          </w:tcPr>
          <w:p w14:paraId="7CEB21C0" w14:textId="77777777" w:rsidR="00950003" w:rsidRPr="00E6642D" w:rsidRDefault="00950003" w:rsidP="00DB4285">
            <w:pPr>
              <w:rPr>
                <w:lang w:val="en-GB"/>
              </w:rPr>
            </w:pPr>
            <w:r w:rsidRPr="00E6642D">
              <w:rPr>
                <w:lang w:val="en-GB"/>
              </w:rPr>
              <w:t>II</w:t>
            </w:r>
          </w:p>
        </w:tc>
        <w:tc>
          <w:tcPr>
            <w:tcW w:w="1440" w:type="dxa"/>
          </w:tcPr>
          <w:p w14:paraId="637ACF50" w14:textId="77777777" w:rsidR="00950003" w:rsidRPr="00E6642D" w:rsidRDefault="00950003" w:rsidP="00DB4285">
            <w:pPr>
              <w:rPr>
                <w:lang w:val="en-GB"/>
              </w:rPr>
            </w:pPr>
          </w:p>
        </w:tc>
        <w:tc>
          <w:tcPr>
            <w:tcW w:w="1620" w:type="dxa"/>
          </w:tcPr>
          <w:p w14:paraId="797026F8" w14:textId="77777777" w:rsidR="00950003" w:rsidRPr="00E6642D" w:rsidRDefault="00950003" w:rsidP="00DB4285">
            <w:pPr>
              <w:rPr>
                <w:lang w:val="en-GB"/>
              </w:rPr>
            </w:pPr>
            <w:r w:rsidRPr="00E6642D">
              <w:rPr>
                <w:lang w:val="en-GB"/>
              </w:rPr>
              <w:t>c.s.author.assignedAuthor.representedOrganisation</w:t>
            </w:r>
          </w:p>
        </w:tc>
        <w:tc>
          <w:tcPr>
            <w:tcW w:w="1620" w:type="dxa"/>
          </w:tcPr>
          <w:p w14:paraId="5E940269" w14:textId="77777777" w:rsidR="00950003" w:rsidRPr="00E6642D" w:rsidRDefault="00950003" w:rsidP="00DB4285">
            <w:pPr>
              <w:rPr>
                <w:lang w:val="en-GB"/>
              </w:rPr>
            </w:pPr>
          </w:p>
        </w:tc>
        <w:tc>
          <w:tcPr>
            <w:tcW w:w="1620" w:type="dxa"/>
          </w:tcPr>
          <w:p w14:paraId="6F2D5BF8" w14:textId="77777777" w:rsidR="00950003" w:rsidRPr="00E6642D" w:rsidRDefault="00950003" w:rsidP="00DB4285">
            <w:pPr>
              <w:rPr>
                <w:lang w:val="en-GB"/>
              </w:rPr>
            </w:pPr>
          </w:p>
        </w:tc>
      </w:tr>
      <w:tr w:rsidR="00950003" w14:paraId="716EFBEA" w14:textId="77777777" w:rsidTr="00950003">
        <w:tblPrEx>
          <w:tblCellMar>
            <w:top w:w="0" w:type="dxa"/>
            <w:bottom w:w="0" w:type="dxa"/>
          </w:tblCellMar>
        </w:tblPrEx>
        <w:trPr>
          <w:gridAfter w:val="7"/>
          <w:wAfter w:w="11340" w:type="dxa"/>
        </w:trPr>
        <w:tc>
          <w:tcPr>
            <w:tcW w:w="828" w:type="dxa"/>
          </w:tcPr>
          <w:p w14:paraId="197B9464" w14:textId="77777777" w:rsidR="00950003" w:rsidRPr="00950003" w:rsidRDefault="00950003">
            <w:pPr>
              <w:rPr>
                <w:b/>
                <w:lang w:val="en-GB"/>
              </w:rPr>
            </w:pPr>
          </w:p>
        </w:tc>
        <w:tc>
          <w:tcPr>
            <w:tcW w:w="1350" w:type="dxa"/>
          </w:tcPr>
          <w:p w14:paraId="34F88BB5" w14:textId="77777777" w:rsidR="00950003" w:rsidRPr="00E6642D" w:rsidRDefault="00950003">
            <w:r w:rsidRPr="00E6642D">
              <w:t>hoitoprosessin vaihe</w:t>
            </w:r>
          </w:p>
        </w:tc>
        <w:tc>
          <w:tcPr>
            <w:tcW w:w="630" w:type="dxa"/>
          </w:tcPr>
          <w:p w14:paraId="3E146E41" w14:textId="77777777" w:rsidR="00950003" w:rsidRPr="00E6642D" w:rsidRDefault="00AB2AD5">
            <w:r w:rsidRPr="00E6642D">
              <w:t>P</w:t>
            </w:r>
          </w:p>
        </w:tc>
        <w:tc>
          <w:tcPr>
            <w:tcW w:w="630" w:type="dxa"/>
          </w:tcPr>
          <w:p w14:paraId="30D682BD" w14:textId="77777777" w:rsidR="00950003" w:rsidRPr="00E6642D" w:rsidRDefault="00950003"/>
        </w:tc>
        <w:tc>
          <w:tcPr>
            <w:tcW w:w="2340" w:type="dxa"/>
          </w:tcPr>
          <w:p w14:paraId="30625F4F" w14:textId="77777777" w:rsidR="00950003" w:rsidRPr="00E6642D" w:rsidRDefault="00950003">
            <w:pPr>
              <w:rPr>
                <w:lang w:val="en-GB"/>
              </w:rPr>
            </w:pPr>
          </w:p>
        </w:tc>
        <w:tc>
          <w:tcPr>
            <w:tcW w:w="2070" w:type="dxa"/>
          </w:tcPr>
          <w:p w14:paraId="48EF1A96" w14:textId="77777777" w:rsidR="00950003" w:rsidRPr="00E6642D" w:rsidRDefault="00950003">
            <w:pPr>
              <w:rPr>
                <w:lang w:val="en-GB"/>
              </w:rPr>
            </w:pPr>
            <w:r w:rsidRPr="00E6642D">
              <w:rPr>
                <w:lang w:val="en-GB"/>
              </w:rPr>
              <w:t>CE</w:t>
            </w:r>
          </w:p>
        </w:tc>
        <w:tc>
          <w:tcPr>
            <w:tcW w:w="1440" w:type="dxa"/>
          </w:tcPr>
          <w:p w14:paraId="17DBD1DF" w14:textId="77777777" w:rsidR="00950003" w:rsidRPr="00E6642D" w:rsidRDefault="00950003">
            <w:pPr>
              <w:rPr>
                <w:lang w:val="en-GB"/>
              </w:rPr>
            </w:pPr>
          </w:p>
        </w:tc>
        <w:tc>
          <w:tcPr>
            <w:tcW w:w="1620" w:type="dxa"/>
          </w:tcPr>
          <w:p w14:paraId="670F28A2" w14:textId="77777777" w:rsidR="00950003" w:rsidRPr="00E6642D" w:rsidRDefault="00950003">
            <w:pPr>
              <w:rPr>
                <w:lang w:val="en-GB"/>
              </w:rPr>
            </w:pPr>
            <w:r w:rsidRPr="00E6642D">
              <w:rPr>
                <w:lang w:val="en-GB"/>
              </w:rPr>
              <w:t>c.s.c.s.code</w:t>
            </w:r>
          </w:p>
        </w:tc>
        <w:tc>
          <w:tcPr>
            <w:tcW w:w="1620" w:type="dxa"/>
          </w:tcPr>
          <w:p w14:paraId="4B96B9C6" w14:textId="77777777" w:rsidR="00950003" w:rsidRPr="00E6642D" w:rsidRDefault="00950003">
            <w:pPr>
              <w:rPr>
                <w:lang w:val="en-GB"/>
              </w:rPr>
            </w:pPr>
          </w:p>
        </w:tc>
        <w:tc>
          <w:tcPr>
            <w:tcW w:w="1620" w:type="dxa"/>
          </w:tcPr>
          <w:p w14:paraId="7061C27C" w14:textId="77777777" w:rsidR="00950003" w:rsidRPr="00E6642D" w:rsidRDefault="00950003">
            <w:pPr>
              <w:rPr>
                <w:lang w:val="en-GB"/>
              </w:rPr>
            </w:pPr>
          </w:p>
        </w:tc>
      </w:tr>
      <w:tr w:rsidR="00950003" w14:paraId="7B0D3961" w14:textId="77777777" w:rsidTr="00950003">
        <w:tblPrEx>
          <w:tblCellMar>
            <w:top w:w="0" w:type="dxa"/>
            <w:bottom w:w="0" w:type="dxa"/>
          </w:tblCellMar>
        </w:tblPrEx>
        <w:trPr>
          <w:gridAfter w:val="7"/>
          <w:wAfter w:w="11340" w:type="dxa"/>
        </w:trPr>
        <w:tc>
          <w:tcPr>
            <w:tcW w:w="828" w:type="dxa"/>
          </w:tcPr>
          <w:p w14:paraId="49C33D5D" w14:textId="77777777" w:rsidR="00950003" w:rsidRDefault="00950003">
            <w:pPr>
              <w:rPr>
                <w:b/>
              </w:rPr>
            </w:pPr>
          </w:p>
        </w:tc>
        <w:tc>
          <w:tcPr>
            <w:tcW w:w="1350" w:type="dxa"/>
          </w:tcPr>
          <w:p w14:paraId="6215EE47" w14:textId="77777777" w:rsidR="00950003" w:rsidRPr="00E6642D" w:rsidRDefault="00950003">
            <w:r w:rsidRPr="00E6642D">
              <w:t>hoitoprosessin vaihe</w:t>
            </w:r>
            <w:r w:rsidR="006431F7" w:rsidRPr="00E6642D">
              <w:t xml:space="preserve"> näyttö</w:t>
            </w:r>
            <w:r w:rsidRPr="00E6642D">
              <w:t>teksti</w:t>
            </w:r>
          </w:p>
        </w:tc>
        <w:tc>
          <w:tcPr>
            <w:tcW w:w="630" w:type="dxa"/>
          </w:tcPr>
          <w:p w14:paraId="7E62FD4B" w14:textId="77777777" w:rsidR="00950003" w:rsidRPr="00E6642D" w:rsidRDefault="00AB2AD5">
            <w:r w:rsidRPr="00E6642D">
              <w:t>P</w:t>
            </w:r>
          </w:p>
        </w:tc>
        <w:tc>
          <w:tcPr>
            <w:tcW w:w="630" w:type="dxa"/>
          </w:tcPr>
          <w:p w14:paraId="369C2ED7" w14:textId="77777777" w:rsidR="00950003" w:rsidRPr="00E6642D" w:rsidRDefault="00950003"/>
        </w:tc>
        <w:tc>
          <w:tcPr>
            <w:tcW w:w="2340" w:type="dxa"/>
          </w:tcPr>
          <w:p w14:paraId="20BDCD0B" w14:textId="77777777" w:rsidR="00950003" w:rsidRPr="00E6642D" w:rsidRDefault="00950003">
            <w:pPr>
              <w:rPr>
                <w:lang w:val="en-GB"/>
              </w:rPr>
            </w:pPr>
          </w:p>
        </w:tc>
        <w:tc>
          <w:tcPr>
            <w:tcW w:w="2070" w:type="dxa"/>
          </w:tcPr>
          <w:p w14:paraId="2C6FD7CB" w14:textId="77777777" w:rsidR="00950003" w:rsidRPr="00E6642D" w:rsidRDefault="00950003">
            <w:pPr>
              <w:rPr>
                <w:lang w:val="en-GB"/>
              </w:rPr>
            </w:pPr>
            <w:r w:rsidRPr="00E6642D">
              <w:rPr>
                <w:lang w:val="en-GB"/>
              </w:rPr>
              <w:t>ST</w:t>
            </w:r>
          </w:p>
        </w:tc>
        <w:tc>
          <w:tcPr>
            <w:tcW w:w="1440" w:type="dxa"/>
          </w:tcPr>
          <w:p w14:paraId="59B65472" w14:textId="77777777" w:rsidR="00950003" w:rsidRPr="00E6642D" w:rsidRDefault="00950003">
            <w:pPr>
              <w:rPr>
                <w:lang w:val="en-GB"/>
              </w:rPr>
            </w:pPr>
          </w:p>
        </w:tc>
        <w:tc>
          <w:tcPr>
            <w:tcW w:w="1620" w:type="dxa"/>
          </w:tcPr>
          <w:p w14:paraId="42D2811D" w14:textId="77777777" w:rsidR="00950003" w:rsidRPr="00E6642D" w:rsidRDefault="00950003">
            <w:pPr>
              <w:rPr>
                <w:lang w:val="en-GB"/>
              </w:rPr>
            </w:pPr>
            <w:r w:rsidRPr="00E6642D">
              <w:rPr>
                <w:lang w:val="en-GB"/>
              </w:rPr>
              <w:t>c.s.c.s.title</w:t>
            </w:r>
          </w:p>
        </w:tc>
        <w:tc>
          <w:tcPr>
            <w:tcW w:w="1620" w:type="dxa"/>
          </w:tcPr>
          <w:p w14:paraId="20B01E5D" w14:textId="77777777" w:rsidR="00950003" w:rsidRPr="00E6642D" w:rsidRDefault="00950003">
            <w:pPr>
              <w:rPr>
                <w:lang w:val="en-GB"/>
              </w:rPr>
            </w:pPr>
          </w:p>
        </w:tc>
        <w:tc>
          <w:tcPr>
            <w:tcW w:w="1620" w:type="dxa"/>
          </w:tcPr>
          <w:p w14:paraId="1F898DAF" w14:textId="77777777" w:rsidR="00950003" w:rsidRPr="00E6642D" w:rsidRDefault="00950003">
            <w:pPr>
              <w:rPr>
                <w:lang w:val="en-GB"/>
              </w:rPr>
            </w:pPr>
          </w:p>
        </w:tc>
      </w:tr>
      <w:tr w:rsidR="00950003" w14:paraId="404947EE" w14:textId="77777777" w:rsidTr="00950003">
        <w:tblPrEx>
          <w:tblCellMar>
            <w:top w:w="0" w:type="dxa"/>
            <w:bottom w:w="0" w:type="dxa"/>
          </w:tblCellMar>
        </w:tblPrEx>
        <w:trPr>
          <w:gridAfter w:val="7"/>
          <w:wAfter w:w="11340" w:type="dxa"/>
        </w:trPr>
        <w:tc>
          <w:tcPr>
            <w:tcW w:w="828" w:type="dxa"/>
          </w:tcPr>
          <w:p w14:paraId="455F3107" w14:textId="77777777" w:rsidR="00950003" w:rsidRDefault="00950003">
            <w:pPr>
              <w:rPr>
                <w:b/>
              </w:rPr>
            </w:pPr>
          </w:p>
        </w:tc>
        <w:tc>
          <w:tcPr>
            <w:tcW w:w="1350" w:type="dxa"/>
          </w:tcPr>
          <w:p w14:paraId="6FE8BDDF" w14:textId="77777777" w:rsidR="00950003" w:rsidRPr="00E6642D" w:rsidRDefault="00950003">
            <w:r w:rsidRPr="00E6642D">
              <w:t>otsikko</w:t>
            </w:r>
          </w:p>
        </w:tc>
        <w:tc>
          <w:tcPr>
            <w:tcW w:w="630" w:type="dxa"/>
          </w:tcPr>
          <w:p w14:paraId="4EC8F62B" w14:textId="77777777" w:rsidR="00950003" w:rsidRPr="00E6642D" w:rsidRDefault="00AB2AD5">
            <w:r w:rsidRPr="00E6642D">
              <w:t>P</w:t>
            </w:r>
          </w:p>
        </w:tc>
        <w:tc>
          <w:tcPr>
            <w:tcW w:w="630" w:type="dxa"/>
          </w:tcPr>
          <w:p w14:paraId="0E98A7AA" w14:textId="77777777" w:rsidR="00950003" w:rsidRPr="00E6642D" w:rsidRDefault="00950003"/>
        </w:tc>
        <w:tc>
          <w:tcPr>
            <w:tcW w:w="2340" w:type="dxa"/>
          </w:tcPr>
          <w:p w14:paraId="1164E8A5" w14:textId="77777777" w:rsidR="00950003" w:rsidRPr="00E6642D" w:rsidRDefault="00950003">
            <w:pPr>
              <w:rPr>
                <w:lang w:val="en-GB"/>
              </w:rPr>
            </w:pPr>
          </w:p>
        </w:tc>
        <w:tc>
          <w:tcPr>
            <w:tcW w:w="2070" w:type="dxa"/>
          </w:tcPr>
          <w:p w14:paraId="673DCB25" w14:textId="77777777" w:rsidR="00950003" w:rsidRPr="00E6642D" w:rsidRDefault="00950003">
            <w:pPr>
              <w:rPr>
                <w:lang w:val="en-GB"/>
              </w:rPr>
            </w:pPr>
            <w:r w:rsidRPr="00E6642D">
              <w:rPr>
                <w:lang w:val="en-GB"/>
              </w:rPr>
              <w:t>CE</w:t>
            </w:r>
          </w:p>
        </w:tc>
        <w:tc>
          <w:tcPr>
            <w:tcW w:w="1440" w:type="dxa"/>
          </w:tcPr>
          <w:p w14:paraId="48A7360A" w14:textId="77777777" w:rsidR="00950003" w:rsidRPr="00E6642D" w:rsidRDefault="00950003">
            <w:pPr>
              <w:rPr>
                <w:lang w:val="en-GB"/>
              </w:rPr>
            </w:pPr>
          </w:p>
        </w:tc>
        <w:tc>
          <w:tcPr>
            <w:tcW w:w="1620" w:type="dxa"/>
          </w:tcPr>
          <w:p w14:paraId="51D0F12D" w14:textId="77777777" w:rsidR="00950003" w:rsidRPr="00E6642D" w:rsidRDefault="00950003">
            <w:pPr>
              <w:rPr>
                <w:lang w:val="en-GB"/>
              </w:rPr>
            </w:pPr>
            <w:r w:rsidRPr="00E6642D">
              <w:rPr>
                <w:lang w:val="en-GB"/>
              </w:rPr>
              <w:t>c.s.c.s.c.s.code</w:t>
            </w:r>
          </w:p>
        </w:tc>
        <w:tc>
          <w:tcPr>
            <w:tcW w:w="1620" w:type="dxa"/>
          </w:tcPr>
          <w:p w14:paraId="57C1397E" w14:textId="77777777" w:rsidR="00950003" w:rsidRPr="00E6642D" w:rsidRDefault="00950003">
            <w:pPr>
              <w:rPr>
                <w:lang w:val="en-GB"/>
              </w:rPr>
            </w:pPr>
          </w:p>
        </w:tc>
        <w:tc>
          <w:tcPr>
            <w:tcW w:w="1620" w:type="dxa"/>
          </w:tcPr>
          <w:p w14:paraId="2AC77110" w14:textId="77777777" w:rsidR="00950003" w:rsidRPr="00E6642D" w:rsidRDefault="00950003">
            <w:pPr>
              <w:rPr>
                <w:lang w:val="en-GB"/>
              </w:rPr>
            </w:pPr>
          </w:p>
        </w:tc>
      </w:tr>
      <w:tr w:rsidR="00950003" w14:paraId="21901980" w14:textId="77777777" w:rsidTr="00950003">
        <w:tblPrEx>
          <w:tblCellMar>
            <w:top w:w="0" w:type="dxa"/>
            <w:bottom w:w="0" w:type="dxa"/>
          </w:tblCellMar>
        </w:tblPrEx>
        <w:trPr>
          <w:gridAfter w:val="7"/>
          <w:wAfter w:w="11340" w:type="dxa"/>
        </w:trPr>
        <w:tc>
          <w:tcPr>
            <w:tcW w:w="828" w:type="dxa"/>
          </w:tcPr>
          <w:p w14:paraId="56595C7C" w14:textId="77777777" w:rsidR="00950003" w:rsidRPr="00950003" w:rsidRDefault="00950003">
            <w:pPr>
              <w:rPr>
                <w:b/>
                <w:lang w:val="en-GB"/>
              </w:rPr>
            </w:pPr>
          </w:p>
        </w:tc>
        <w:tc>
          <w:tcPr>
            <w:tcW w:w="1350" w:type="dxa"/>
          </w:tcPr>
          <w:p w14:paraId="3D3DF7E2" w14:textId="77777777" w:rsidR="00950003" w:rsidRPr="00E6642D" w:rsidRDefault="00950003">
            <w:r w:rsidRPr="00E6642D">
              <w:t>otsikkoteksti</w:t>
            </w:r>
          </w:p>
        </w:tc>
        <w:tc>
          <w:tcPr>
            <w:tcW w:w="630" w:type="dxa"/>
          </w:tcPr>
          <w:p w14:paraId="0D5B7617" w14:textId="77777777" w:rsidR="00950003" w:rsidRPr="00E6642D" w:rsidRDefault="00AB2AD5">
            <w:r w:rsidRPr="00E6642D">
              <w:t>P</w:t>
            </w:r>
          </w:p>
        </w:tc>
        <w:tc>
          <w:tcPr>
            <w:tcW w:w="630" w:type="dxa"/>
          </w:tcPr>
          <w:p w14:paraId="08CE13CB" w14:textId="77777777" w:rsidR="00950003" w:rsidRPr="00E6642D" w:rsidRDefault="00950003"/>
        </w:tc>
        <w:tc>
          <w:tcPr>
            <w:tcW w:w="2340" w:type="dxa"/>
          </w:tcPr>
          <w:p w14:paraId="64DA1881" w14:textId="77777777" w:rsidR="00950003" w:rsidRPr="00E6642D" w:rsidRDefault="00950003">
            <w:pPr>
              <w:rPr>
                <w:lang w:val="en-GB"/>
              </w:rPr>
            </w:pPr>
          </w:p>
        </w:tc>
        <w:tc>
          <w:tcPr>
            <w:tcW w:w="2070" w:type="dxa"/>
          </w:tcPr>
          <w:p w14:paraId="1DEAEAD3" w14:textId="77777777" w:rsidR="00950003" w:rsidRPr="00E6642D" w:rsidRDefault="00950003">
            <w:pPr>
              <w:rPr>
                <w:lang w:val="en-GB"/>
              </w:rPr>
            </w:pPr>
            <w:r w:rsidRPr="00E6642D">
              <w:rPr>
                <w:lang w:val="en-GB"/>
              </w:rPr>
              <w:t>ST</w:t>
            </w:r>
          </w:p>
        </w:tc>
        <w:tc>
          <w:tcPr>
            <w:tcW w:w="1440" w:type="dxa"/>
          </w:tcPr>
          <w:p w14:paraId="583F71F3" w14:textId="77777777" w:rsidR="00950003" w:rsidRPr="00E6642D" w:rsidRDefault="00950003">
            <w:pPr>
              <w:rPr>
                <w:lang w:val="en-GB"/>
              </w:rPr>
            </w:pPr>
          </w:p>
        </w:tc>
        <w:tc>
          <w:tcPr>
            <w:tcW w:w="1620" w:type="dxa"/>
          </w:tcPr>
          <w:p w14:paraId="15035431" w14:textId="77777777" w:rsidR="00950003" w:rsidRPr="00E6642D" w:rsidRDefault="00950003">
            <w:pPr>
              <w:rPr>
                <w:lang w:val="en-GB"/>
              </w:rPr>
            </w:pPr>
            <w:r w:rsidRPr="00E6642D">
              <w:rPr>
                <w:lang w:val="en-GB"/>
              </w:rPr>
              <w:t>c.s.c.s.c.s.title</w:t>
            </w:r>
          </w:p>
        </w:tc>
        <w:tc>
          <w:tcPr>
            <w:tcW w:w="1620" w:type="dxa"/>
          </w:tcPr>
          <w:p w14:paraId="3BC19845" w14:textId="77777777" w:rsidR="00950003" w:rsidRPr="00E6642D" w:rsidRDefault="00950003">
            <w:pPr>
              <w:rPr>
                <w:lang w:val="en-GB"/>
              </w:rPr>
            </w:pPr>
          </w:p>
        </w:tc>
        <w:tc>
          <w:tcPr>
            <w:tcW w:w="1620" w:type="dxa"/>
          </w:tcPr>
          <w:p w14:paraId="0CFB58F3" w14:textId="77777777" w:rsidR="00950003" w:rsidRPr="00E6642D" w:rsidRDefault="00950003">
            <w:pPr>
              <w:rPr>
                <w:lang w:val="en-GB"/>
              </w:rPr>
            </w:pPr>
          </w:p>
        </w:tc>
      </w:tr>
      <w:tr w:rsidR="00950003" w14:paraId="33079D1C" w14:textId="77777777" w:rsidTr="00950003">
        <w:tblPrEx>
          <w:tblCellMar>
            <w:top w:w="0" w:type="dxa"/>
            <w:bottom w:w="0" w:type="dxa"/>
          </w:tblCellMar>
        </w:tblPrEx>
        <w:trPr>
          <w:gridAfter w:val="7"/>
          <w:wAfter w:w="11340" w:type="dxa"/>
        </w:trPr>
        <w:tc>
          <w:tcPr>
            <w:tcW w:w="828" w:type="dxa"/>
          </w:tcPr>
          <w:p w14:paraId="302F1852" w14:textId="77777777" w:rsidR="00950003" w:rsidRPr="00950003" w:rsidRDefault="00950003">
            <w:pPr>
              <w:rPr>
                <w:b/>
                <w:lang w:val="en-GB"/>
              </w:rPr>
            </w:pPr>
          </w:p>
        </w:tc>
        <w:tc>
          <w:tcPr>
            <w:tcW w:w="1350" w:type="dxa"/>
          </w:tcPr>
          <w:p w14:paraId="19C4CCF2" w14:textId="77777777" w:rsidR="00950003" w:rsidRPr="00E6642D" w:rsidRDefault="00AB2AD5">
            <w:r w:rsidRPr="00E6642D">
              <w:t>lääkityks</w:t>
            </w:r>
            <w:r w:rsidR="00950003" w:rsidRPr="00E6642D">
              <w:t>näyttöt</w:t>
            </w:r>
            <w:r w:rsidR="00093F56" w:rsidRPr="00E6642D">
              <w:t>eksti</w:t>
            </w:r>
          </w:p>
        </w:tc>
        <w:tc>
          <w:tcPr>
            <w:tcW w:w="630" w:type="dxa"/>
          </w:tcPr>
          <w:p w14:paraId="2DF71A82" w14:textId="77777777" w:rsidR="00950003" w:rsidRPr="00E6642D" w:rsidRDefault="00AB2AD5">
            <w:r w:rsidRPr="00E6642D">
              <w:t>P</w:t>
            </w:r>
          </w:p>
        </w:tc>
        <w:tc>
          <w:tcPr>
            <w:tcW w:w="630" w:type="dxa"/>
          </w:tcPr>
          <w:p w14:paraId="7BC0C8B6" w14:textId="77777777" w:rsidR="00950003" w:rsidRPr="00E6642D" w:rsidRDefault="00950003"/>
        </w:tc>
        <w:tc>
          <w:tcPr>
            <w:tcW w:w="2340" w:type="dxa"/>
          </w:tcPr>
          <w:p w14:paraId="2DE0E601" w14:textId="77777777" w:rsidR="00950003" w:rsidRPr="00E6642D" w:rsidRDefault="00950003">
            <w:pPr>
              <w:rPr>
                <w:lang w:val="en-GB"/>
              </w:rPr>
            </w:pPr>
          </w:p>
        </w:tc>
        <w:tc>
          <w:tcPr>
            <w:tcW w:w="2070" w:type="dxa"/>
          </w:tcPr>
          <w:p w14:paraId="27E47FD1" w14:textId="77777777" w:rsidR="00950003" w:rsidRPr="00E6642D" w:rsidRDefault="00950003">
            <w:pPr>
              <w:rPr>
                <w:lang w:val="en-GB"/>
              </w:rPr>
            </w:pPr>
            <w:r w:rsidRPr="00E6642D">
              <w:rPr>
                <w:lang w:val="en-GB"/>
              </w:rPr>
              <w:t>ST</w:t>
            </w:r>
          </w:p>
        </w:tc>
        <w:tc>
          <w:tcPr>
            <w:tcW w:w="1440" w:type="dxa"/>
          </w:tcPr>
          <w:p w14:paraId="04084B66" w14:textId="77777777" w:rsidR="00950003" w:rsidRPr="00E6642D" w:rsidRDefault="00950003">
            <w:pPr>
              <w:rPr>
                <w:lang w:val="en-GB"/>
              </w:rPr>
            </w:pPr>
          </w:p>
        </w:tc>
        <w:tc>
          <w:tcPr>
            <w:tcW w:w="1620" w:type="dxa"/>
          </w:tcPr>
          <w:p w14:paraId="4D412CB2" w14:textId="77777777" w:rsidR="00950003" w:rsidRPr="00E6642D" w:rsidRDefault="00950003">
            <w:pPr>
              <w:rPr>
                <w:lang w:val="en-GB"/>
              </w:rPr>
            </w:pPr>
            <w:r w:rsidRPr="00E6642D">
              <w:rPr>
                <w:lang w:val="en-GB"/>
              </w:rPr>
              <w:t>c.s.c.s.c.s.text</w:t>
            </w:r>
          </w:p>
        </w:tc>
        <w:tc>
          <w:tcPr>
            <w:tcW w:w="1620" w:type="dxa"/>
          </w:tcPr>
          <w:p w14:paraId="585C7BAF" w14:textId="77777777" w:rsidR="00950003" w:rsidRPr="00E6642D" w:rsidRDefault="00950003">
            <w:pPr>
              <w:rPr>
                <w:lang w:val="en-GB"/>
              </w:rPr>
            </w:pPr>
          </w:p>
        </w:tc>
        <w:tc>
          <w:tcPr>
            <w:tcW w:w="1620" w:type="dxa"/>
          </w:tcPr>
          <w:p w14:paraId="6F01CC4D" w14:textId="77777777" w:rsidR="00950003" w:rsidRPr="00E6642D" w:rsidRDefault="00950003">
            <w:pPr>
              <w:rPr>
                <w:lang w:val="en-GB"/>
              </w:rPr>
            </w:pPr>
          </w:p>
        </w:tc>
      </w:tr>
      <w:tr w:rsidR="003B646C" w14:paraId="6A0D606A" w14:textId="77777777" w:rsidTr="00950003">
        <w:tblPrEx>
          <w:tblCellMar>
            <w:top w:w="0" w:type="dxa"/>
            <w:bottom w:w="0" w:type="dxa"/>
          </w:tblCellMar>
        </w:tblPrEx>
        <w:trPr>
          <w:gridAfter w:val="7"/>
          <w:wAfter w:w="11340" w:type="dxa"/>
        </w:trPr>
        <w:tc>
          <w:tcPr>
            <w:tcW w:w="828" w:type="dxa"/>
          </w:tcPr>
          <w:p w14:paraId="46230DD1" w14:textId="77777777" w:rsidR="003B646C" w:rsidRPr="00C31AC5" w:rsidRDefault="003B646C">
            <w:pPr>
              <w:rPr>
                <w:b/>
                <w:lang w:val="en-GB"/>
              </w:rPr>
            </w:pPr>
          </w:p>
        </w:tc>
        <w:tc>
          <w:tcPr>
            <w:tcW w:w="1350" w:type="dxa"/>
          </w:tcPr>
          <w:p w14:paraId="49D5F22D" w14:textId="77777777" w:rsidR="003B646C" w:rsidRPr="00E6642D" w:rsidRDefault="003B646C">
            <w:r w:rsidRPr="00E6642D">
              <w:t>entry</w:t>
            </w:r>
          </w:p>
        </w:tc>
        <w:tc>
          <w:tcPr>
            <w:tcW w:w="630" w:type="dxa"/>
          </w:tcPr>
          <w:p w14:paraId="2FB88DBA" w14:textId="77777777" w:rsidR="003B646C" w:rsidRPr="00E6642D" w:rsidRDefault="003B646C"/>
        </w:tc>
        <w:tc>
          <w:tcPr>
            <w:tcW w:w="630" w:type="dxa"/>
          </w:tcPr>
          <w:p w14:paraId="5621E931" w14:textId="77777777" w:rsidR="003B646C" w:rsidRPr="00E6642D" w:rsidRDefault="003B646C"/>
        </w:tc>
        <w:tc>
          <w:tcPr>
            <w:tcW w:w="2340" w:type="dxa"/>
          </w:tcPr>
          <w:p w14:paraId="6DFBE7B9" w14:textId="77777777" w:rsidR="003B646C" w:rsidRPr="00E6642D" w:rsidRDefault="003B646C"/>
        </w:tc>
        <w:tc>
          <w:tcPr>
            <w:tcW w:w="2070" w:type="dxa"/>
          </w:tcPr>
          <w:p w14:paraId="73F585C3" w14:textId="77777777" w:rsidR="003B646C" w:rsidRPr="00E6642D" w:rsidRDefault="003B646C"/>
        </w:tc>
        <w:tc>
          <w:tcPr>
            <w:tcW w:w="1440" w:type="dxa"/>
          </w:tcPr>
          <w:p w14:paraId="2D1976DD" w14:textId="77777777" w:rsidR="003B646C" w:rsidRPr="00E6642D" w:rsidRDefault="003B646C"/>
        </w:tc>
        <w:tc>
          <w:tcPr>
            <w:tcW w:w="1620" w:type="dxa"/>
          </w:tcPr>
          <w:p w14:paraId="44F1BADA" w14:textId="77777777" w:rsidR="003B646C" w:rsidRPr="00E6642D" w:rsidRDefault="003B646C">
            <w:r w:rsidRPr="00E6642D">
              <w:rPr>
                <w:lang w:val="de-DE"/>
              </w:rPr>
              <w:t>c.s.c.s.c.s.e</w:t>
            </w:r>
          </w:p>
        </w:tc>
        <w:tc>
          <w:tcPr>
            <w:tcW w:w="1620" w:type="dxa"/>
          </w:tcPr>
          <w:p w14:paraId="089A0A60" w14:textId="77777777" w:rsidR="003B646C" w:rsidRPr="00E6642D" w:rsidRDefault="003B646C"/>
        </w:tc>
        <w:tc>
          <w:tcPr>
            <w:tcW w:w="1620" w:type="dxa"/>
          </w:tcPr>
          <w:p w14:paraId="188CBBCD" w14:textId="77777777" w:rsidR="003B646C" w:rsidRPr="00E6642D" w:rsidRDefault="003B646C"/>
        </w:tc>
      </w:tr>
      <w:tr w:rsidR="003B646C" w:rsidRPr="00B429F0" w14:paraId="1F80B10E" w14:textId="77777777" w:rsidTr="00950003">
        <w:tblPrEx>
          <w:tblCellMar>
            <w:top w:w="0" w:type="dxa"/>
            <w:bottom w:w="0" w:type="dxa"/>
          </w:tblCellMar>
        </w:tblPrEx>
        <w:trPr>
          <w:gridAfter w:val="7"/>
          <w:wAfter w:w="11340" w:type="dxa"/>
        </w:trPr>
        <w:tc>
          <w:tcPr>
            <w:tcW w:w="828" w:type="dxa"/>
          </w:tcPr>
          <w:p w14:paraId="1E38C483" w14:textId="77777777" w:rsidR="003B646C" w:rsidRDefault="003B646C">
            <w:pPr>
              <w:rPr>
                <w:b/>
              </w:rPr>
            </w:pPr>
          </w:p>
        </w:tc>
        <w:tc>
          <w:tcPr>
            <w:tcW w:w="1350" w:type="dxa"/>
          </w:tcPr>
          <w:p w14:paraId="02D78EB0" w14:textId="77777777" w:rsidR="003B646C" w:rsidRPr="00E6642D" w:rsidRDefault="00B429F0">
            <w:r w:rsidRPr="00E6642D">
              <w:t>merkinnän tyyppi</w:t>
            </w:r>
          </w:p>
        </w:tc>
        <w:tc>
          <w:tcPr>
            <w:tcW w:w="630" w:type="dxa"/>
          </w:tcPr>
          <w:p w14:paraId="2289B926" w14:textId="77777777" w:rsidR="003B646C" w:rsidRPr="00E6642D" w:rsidRDefault="006431F7">
            <w:r w:rsidRPr="00E6642D">
              <w:t>P</w:t>
            </w:r>
          </w:p>
        </w:tc>
        <w:tc>
          <w:tcPr>
            <w:tcW w:w="630" w:type="dxa"/>
          </w:tcPr>
          <w:p w14:paraId="1890BE07" w14:textId="77777777" w:rsidR="003B646C" w:rsidRPr="00E6642D" w:rsidRDefault="006431F7">
            <w:r w:rsidRPr="00E6642D">
              <w:t>K</w:t>
            </w:r>
          </w:p>
        </w:tc>
        <w:tc>
          <w:tcPr>
            <w:tcW w:w="2340" w:type="dxa"/>
          </w:tcPr>
          <w:p w14:paraId="03D6C726" w14:textId="77777777" w:rsidR="003B646C" w:rsidRPr="00E6642D" w:rsidRDefault="003B646C"/>
        </w:tc>
        <w:tc>
          <w:tcPr>
            <w:tcW w:w="2070" w:type="dxa"/>
          </w:tcPr>
          <w:p w14:paraId="61A29D8C" w14:textId="77777777" w:rsidR="003B646C" w:rsidRPr="00E6642D" w:rsidRDefault="003B646C"/>
        </w:tc>
        <w:tc>
          <w:tcPr>
            <w:tcW w:w="1440" w:type="dxa"/>
          </w:tcPr>
          <w:p w14:paraId="3682EC29" w14:textId="77777777" w:rsidR="003B646C" w:rsidRPr="00E6642D" w:rsidRDefault="003B646C"/>
        </w:tc>
        <w:tc>
          <w:tcPr>
            <w:tcW w:w="1620" w:type="dxa"/>
          </w:tcPr>
          <w:p w14:paraId="57AAB4BD" w14:textId="77777777" w:rsidR="003B646C" w:rsidRPr="00E6642D" w:rsidRDefault="00C76D67">
            <w:pPr>
              <w:rPr>
                <w:lang w:val="en-GB"/>
              </w:rPr>
            </w:pPr>
            <w:r w:rsidRPr="00E6642D">
              <w:rPr>
                <w:lang w:val="de-DE"/>
              </w:rPr>
              <w:t>c.s.c.s.c.s.e.</w:t>
            </w:r>
            <w:r w:rsidR="00D3312D" w:rsidRPr="00E6642D">
              <w:rPr>
                <w:lang w:val="de-DE"/>
              </w:rPr>
              <w:t>o.</w:t>
            </w:r>
            <w:r w:rsidR="00B429F0" w:rsidRPr="00E6642D">
              <w:rPr>
                <w:lang w:val="de-DE"/>
              </w:rPr>
              <w:t>templatedId</w:t>
            </w:r>
          </w:p>
        </w:tc>
        <w:tc>
          <w:tcPr>
            <w:tcW w:w="1620" w:type="dxa"/>
          </w:tcPr>
          <w:p w14:paraId="4AE49A50" w14:textId="77777777" w:rsidR="003B646C" w:rsidRPr="00E6642D" w:rsidRDefault="003B646C">
            <w:pPr>
              <w:rPr>
                <w:lang w:val="en-GB"/>
              </w:rPr>
            </w:pPr>
          </w:p>
        </w:tc>
        <w:tc>
          <w:tcPr>
            <w:tcW w:w="1620" w:type="dxa"/>
          </w:tcPr>
          <w:p w14:paraId="3F00DF3B" w14:textId="77777777" w:rsidR="003B646C" w:rsidRPr="00E6642D" w:rsidRDefault="003B646C">
            <w:pPr>
              <w:rPr>
                <w:lang w:val="en-GB"/>
              </w:rPr>
            </w:pPr>
          </w:p>
        </w:tc>
      </w:tr>
      <w:tr w:rsidR="006431F7" w14:paraId="48EE4B4E" w14:textId="77777777" w:rsidTr="00C14D6F">
        <w:tblPrEx>
          <w:tblCellMar>
            <w:top w:w="0" w:type="dxa"/>
            <w:bottom w:w="0" w:type="dxa"/>
          </w:tblCellMar>
        </w:tblPrEx>
        <w:trPr>
          <w:gridAfter w:val="7"/>
          <w:wAfter w:w="11340" w:type="dxa"/>
        </w:trPr>
        <w:tc>
          <w:tcPr>
            <w:tcW w:w="828" w:type="dxa"/>
            <w:shd w:val="clear" w:color="auto" w:fill="FFFF00"/>
          </w:tcPr>
          <w:p w14:paraId="271518AA" w14:textId="77777777" w:rsidR="006431F7" w:rsidRPr="00876DD3" w:rsidRDefault="006431F7" w:rsidP="00C14D6F">
            <w:pPr>
              <w:rPr>
                <w:b/>
                <w:bCs/>
              </w:rPr>
            </w:pPr>
            <w:r w:rsidRPr="00C31AC5">
              <w:rPr>
                <w:b/>
                <w:bCs/>
                <w:lang w:val="en-GB"/>
              </w:rPr>
              <w:t xml:space="preserve"> </w:t>
            </w:r>
            <w:r>
              <w:rPr>
                <w:b/>
                <w:bCs/>
              </w:rPr>
              <w:t>(145</w:t>
            </w:r>
            <w:r w:rsidRPr="00876DD3">
              <w:rPr>
                <w:b/>
                <w:bCs/>
              </w:rPr>
              <w:t>)</w:t>
            </w:r>
          </w:p>
        </w:tc>
        <w:tc>
          <w:tcPr>
            <w:tcW w:w="1350" w:type="dxa"/>
            <w:shd w:val="clear" w:color="auto" w:fill="FFFF00"/>
          </w:tcPr>
          <w:p w14:paraId="6F5FFC89" w14:textId="77777777" w:rsidR="006431F7" w:rsidRPr="00E6642D" w:rsidRDefault="006431F7" w:rsidP="00C14D6F">
            <w:r w:rsidRPr="00E6642D">
              <w:t>(linkki näyttömuotoon)</w:t>
            </w:r>
          </w:p>
        </w:tc>
        <w:tc>
          <w:tcPr>
            <w:tcW w:w="630" w:type="dxa"/>
            <w:shd w:val="clear" w:color="auto" w:fill="FFFF00"/>
          </w:tcPr>
          <w:p w14:paraId="5067F83F" w14:textId="77777777" w:rsidR="006431F7" w:rsidRPr="00E6642D" w:rsidRDefault="006431F7" w:rsidP="00C14D6F"/>
        </w:tc>
        <w:tc>
          <w:tcPr>
            <w:tcW w:w="630" w:type="dxa"/>
            <w:shd w:val="clear" w:color="auto" w:fill="FFFF00"/>
          </w:tcPr>
          <w:p w14:paraId="3FAB790E" w14:textId="77777777" w:rsidR="006431F7" w:rsidRPr="00E6642D" w:rsidRDefault="006431F7" w:rsidP="00C14D6F">
            <w:pPr>
              <w:rPr>
                <w:lang w:val="de-DE"/>
              </w:rPr>
            </w:pPr>
            <w:r w:rsidRPr="00E6642D">
              <w:rPr>
                <w:lang w:val="de-DE"/>
              </w:rPr>
              <w:t>E</w:t>
            </w:r>
          </w:p>
        </w:tc>
        <w:tc>
          <w:tcPr>
            <w:tcW w:w="2340" w:type="dxa"/>
            <w:shd w:val="clear" w:color="auto" w:fill="FFFF00"/>
          </w:tcPr>
          <w:p w14:paraId="304FE4B4" w14:textId="77777777" w:rsidR="006431F7" w:rsidRPr="00E6642D" w:rsidRDefault="006431F7" w:rsidP="00C14D6F">
            <w:pPr>
              <w:rPr>
                <w:lang w:val="de-DE"/>
              </w:rPr>
            </w:pPr>
            <w:r w:rsidRPr="00E6642D">
              <w:rPr>
                <w:lang w:val="de-DE"/>
              </w:rPr>
              <w:t>\</w:t>
            </w:r>
          </w:p>
        </w:tc>
        <w:tc>
          <w:tcPr>
            <w:tcW w:w="2070" w:type="dxa"/>
            <w:shd w:val="clear" w:color="auto" w:fill="FFFF00"/>
          </w:tcPr>
          <w:p w14:paraId="0405A656" w14:textId="77777777" w:rsidR="006431F7" w:rsidRPr="00E6642D" w:rsidRDefault="006431F7" w:rsidP="00C14D6F">
            <w:pPr>
              <w:rPr>
                <w:lang w:val="de-DE"/>
              </w:rPr>
            </w:pPr>
            <w:r w:rsidRPr="00E6642D">
              <w:rPr>
                <w:lang w:val="de-DE"/>
              </w:rPr>
              <w:t>\</w:t>
            </w:r>
          </w:p>
        </w:tc>
        <w:tc>
          <w:tcPr>
            <w:tcW w:w="1440" w:type="dxa"/>
            <w:shd w:val="clear" w:color="auto" w:fill="FFFF00"/>
          </w:tcPr>
          <w:p w14:paraId="67CAD5A8" w14:textId="77777777" w:rsidR="006431F7" w:rsidRPr="00E6642D" w:rsidRDefault="006431F7" w:rsidP="00C14D6F">
            <w:pPr>
              <w:pStyle w:val="Yltunniste"/>
              <w:tabs>
                <w:tab w:val="clear" w:pos="4320"/>
                <w:tab w:val="clear" w:pos="8640"/>
              </w:tabs>
              <w:rPr>
                <w:lang w:val="de-DE"/>
              </w:rPr>
            </w:pPr>
            <w:r w:rsidRPr="00E6642D">
              <w:rPr>
                <w:lang w:val="de-DE"/>
              </w:rPr>
              <w:t>code</w:t>
            </w:r>
          </w:p>
          <w:p w14:paraId="6B737282" w14:textId="77777777" w:rsidR="006431F7" w:rsidRPr="00E6642D" w:rsidRDefault="006431F7" w:rsidP="00C14D6F">
            <w:pPr>
              <w:pStyle w:val="Yltunniste"/>
              <w:tabs>
                <w:tab w:val="clear" w:pos="4320"/>
                <w:tab w:val="clear" w:pos="8640"/>
              </w:tabs>
              <w:rPr>
                <w:lang w:val="de-DE"/>
              </w:rPr>
            </w:pPr>
            <w:r w:rsidRPr="00E6642D">
              <w:rPr>
                <w:lang w:val="de-DE"/>
              </w:rPr>
              <w:t>xxx</w:t>
            </w:r>
          </w:p>
        </w:tc>
        <w:tc>
          <w:tcPr>
            <w:tcW w:w="1620" w:type="dxa"/>
            <w:shd w:val="clear" w:color="auto" w:fill="FFFF00"/>
          </w:tcPr>
          <w:p w14:paraId="46FCD552" w14:textId="77777777" w:rsidR="006431F7" w:rsidRPr="00E6642D" w:rsidRDefault="006431F7" w:rsidP="00C14D6F">
            <w:pPr>
              <w:rPr>
                <w:lang w:val="de-DE"/>
              </w:rPr>
            </w:pPr>
            <w:r w:rsidRPr="00E6642D">
              <w:rPr>
                <w:lang w:val="de-DE"/>
              </w:rPr>
              <w:t>c.s.c.s.c.s.e.o.c.observation.code</w:t>
            </w:r>
          </w:p>
        </w:tc>
        <w:tc>
          <w:tcPr>
            <w:tcW w:w="1620" w:type="dxa"/>
            <w:shd w:val="clear" w:color="auto" w:fill="FFFF00"/>
          </w:tcPr>
          <w:p w14:paraId="6C907A6F" w14:textId="77777777" w:rsidR="006431F7" w:rsidRPr="00E6642D" w:rsidRDefault="006431F7" w:rsidP="00C14D6F">
            <w:pPr>
              <w:rPr>
                <w:lang w:val="de-DE"/>
              </w:rPr>
            </w:pPr>
          </w:p>
        </w:tc>
        <w:tc>
          <w:tcPr>
            <w:tcW w:w="1620" w:type="dxa"/>
            <w:shd w:val="clear" w:color="auto" w:fill="FFFF00"/>
          </w:tcPr>
          <w:p w14:paraId="7DB5F7BF" w14:textId="77777777" w:rsidR="006431F7" w:rsidRPr="00E6642D" w:rsidRDefault="006431F7" w:rsidP="00C14D6F">
            <w:pPr>
              <w:rPr>
                <w:lang w:val="de-DE"/>
              </w:rPr>
            </w:pPr>
          </w:p>
        </w:tc>
      </w:tr>
      <w:tr w:rsidR="006431F7" w:rsidRPr="006431F7" w14:paraId="5359080E" w14:textId="77777777" w:rsidTr="00C14D6F">
        <w:tblPrEx>
          <w:tblCellMar>
            <w:top w:w="0" w:type="dxa"/>
            <w:bottom w:w="0" w:type="dxa"/>
          </w:tblCellMar>
        </w:tblPrEx>
        <w:trPr>
          <w:gridAfter w:val="7"/>
          <w:wAfter w:w="11340" w:type="dxa"/>
        </w:trPr>
        <w:tc>
          <w:tcPr>
            <w:tcW w:w="828" w:type="dxa"/>
          </w:tcPr>
          <w:p w14:paraId="78CBBEFB" w14:textId="77777777" w:rsidR="006431F7" w:rsidRPr="0066002D" w:rsidRDefault="006431F7" w:rsidP="00C14D6F">
            <w:pPr>
              <w:rPr>
                <w:lang w:val="de-DE"/>
              </w:rPr>
            </w:pPr>
          </w:p>
        </w:tc>
        <w:tc>
          <w:tcPr>
            <w:tcW w:w="1350" w:type="dxa"/>
          </w:tcPr>
          <w:p w14:paraId="3B6AA69C" w14:textId="77777777" w:rsidR="006431F7" w:rsidRPr="00E6642D" w:rsidRDefault="006431F7" w:rsidP="00C14D6F">
            <w:r w:rsidRPr="00E6642D">
              <w:t>linkki näyttömuotoon</w:t>
            </w:r>
          </w:p>
        </w:tc>
        <w:tc>
          <w:tcPr>
            <w:tcW w:w="630" w:type="dxa"/>
          </w:tcPr>
          <w:p w14:paraId="0586793B" w14:textId="77777777" w:rsidR="006431F7" w:rsidRPr="00E6642D" w:rsidRDefault="006431F7" w:rsidP="00C14D6F"/>
        </w:tc>
        <w:tc>
          <w:tcPr>
            <w:tcW w:w="630" w:type="dxa"/>
          </w:tcPr>
          <w:p w14:paraId="12E575A6" w14:textId="77777777" w:rsidR="006431F7" w:rsidRPr="00E6642D" w:rsidRDefault="006431F7" w:rsidP="00C14D6F"/>
        </w:tc>
        <w:tc>
          <w:tcPr>
            <w:tcW w:w="2340" w:type="dxa"/>
          </w:tcPr>
          <w:p w14:paraId="07DF110A" w14:textId="77777777" w:rsidR="006431F7" w:rsidRPr="00E6642D" w:rsidRDefault="006431F7" w:rsidP="00C14D6F"/>
        </w:tc>
        <w:tc>
          <w:tcPr>
            <w:tcW w:w="2070" w:type="dxa"/>
          </w:tcPr>
          <w:p w14:paraId="139D54CC" w14:textId="77777777" w:rsidR="006431F7" w:rsidRPr="00E6642D" w:rsidRDefault="006431F7" w:rsidP="00C14D6F">
            <w:pPr>
              <w:rPr>
                <w:lang w:val="en-GB"/>
              </w:rPr>
            </w:pPr>
            <w:r w:rsidRPr="00E6642D">
              <w:rPr>
                <w:lang w:val="en-GB"/>
              </w:rPr>
              <w:t>II</w:t>
            </w:r>
          </w:p>
        </w:tc>
        <w:tc>
          <w:tcPr>
            <w:tcW w:w="1440" w:type="dxa"/>
          </w:tcPr>
          <w:p w14:paraId="15CAD760" w14:textId="77777777" w:rsidR="006431F7" w:rsidRPr="00E6642D" w:rsidRDefault="006431F7" w:rsidP="00C14D6F">
            <w:pPr>
              <w:pStyle w:val="Yltunniste"/>
              <w:tabs>
                <w:tab w:val="clear" w:pos="4320"/>
                <w:tab w:val="clear" w:pos="8640"/>
              </w:tabs>
            </w:pPr>
          </w:p>
        </w:tc>
        <w:tc>
          <w:tcPr>
            <w:tcW w:w="1620" w:type="dxa"/>
          </w:tcPr>
          <w:p w14:paraId="21B5395F" w14:textId="77777777" w:rsidR="006431F7" w:rsidRPr="00E6642D" w:rsidRDefault="006431F7" w:rsidP="00C14D6F">
            <w:pPr>
              <w:rPr>
                <w:lang w:val="de-DE"/>
              </w:rPr>
            </w:pPr>
            <w:r w:rsidRPr="00E6642D">
              <w:rPr>
                <w:lang w:val="de-DE"/>
              </w:rPr>
              <w:t>c</w:t>
            </w:r>
            <w:r w:rsidR="00781F8B" w:rsidRPr="00E6642D">
              <w:rPr>
                <w:lang w:val="de-DE"/>
              </w:rPr>
              <w:t>.s.c.s.c.s.e.o.c.o</w:t>
            </w:r>
            <w:r w:rsidRPr="00E6642D">
              <w:rPr>
                <w:lang w:val="de-DE"/>
              </w:rPr>
              <w:t>bservation.text.reference</w:t>
            </w:r>
          </w:p>
        </w:tc>
        <w:tc>
          <w:tcPr>
            <w:tcW w:w="1620" w:type="dxa"/>
          </w:tcPr>
          <w:p w14:paraId="4066AD88" w14:textId="77777777" w:rsidR="006431F7" w:rsidRPr="00E6642D" w:rsidRDefault="006431F7" w:rsidP="00C14D6F">
            <w:pPr>
              <w:rPr>
                <w:lang w:val="en-GB"/>
              </w:rPr>
            </w:pPr>
          </w:p>
        </w:tc>
        <w:tc>
          <w:tcPr>
            <w:tcW w:w="1620" w:type="dxa"/>
          </w:tcPr>
          <w:p w14:paraId="3E1C00D7" w14:textId="77777777" w:rsidR="006431F7" w:rsidRPr="00E6642D" w:rsidRDefault="006431F7" w:rsidP="00C14D6F">
            <w:pPr>
              <w:rPr>
                <w:lang w:val="en-GB"/>
              </w:rPr>
            </w:pPr>
          </w:p>
        </w:tc>
      </w:tr>
      <w:tr w:rsidR="00950003" w14:paraId="33D67BC7" w14:textId="77777777" w:rsidTr="00876DD3">
        <w:tblPrEx>
          <w:tblCellMar>
            <w:top w:w="0" w:type="dxa"/>
            <w:bottom w:w="0" w:type="dxa"/>
          </w:tblCellMar>
        </w:tblPrEx>
        <w:trPr>
          <w:gridAfter w:val="7"/>
          <w:wAfter w:w="11340" w:type="dxa"/>
        </w:trPr>
        <w:tc>
          <w:tcPr>
            <w:tcW w:w="828" w:type="dxa"/>
            <w:shd w:val="clear" w:color="auto" w:fill="FFFF00"/>
          </w:tcPr>
          <w:p w14:paraId="1996D3A9" w14:textId="77777777" w:rsidR="00950003" w:rsidRPr="00876DD3" w:rsidRDefault="00140391">
            <w:pPr>
              <w:rPr>
                <w:b/>
                <w:bCs/>
              </w:rPr>
            </w:pPr>
            <w:r w:rsidRPr="006431F7">
              <w:rPr>
                <w:b/>
                <w:bCs/>
                <w:lang w:val="de-DE"/>
              </w:rPr>
              <w:t xml:space="preserve"> </w:t>
            </w:r>
            <w:r w:rsidR="00950003" w:rsidRPr="00876DD3">
              <w:rPr>
                <w:b/>
                <w:bCs/>
              </w:rPr>
              <w:t>(83)</w:t>
            </w:r>
          </w:p>
        </w:tc>
        <w:tc>
          <w:tcPr>
            <w:tcW w:w="1350" w:type="dxa"/>
            <w:shd w:val="clear" w:color="auto" w:fill="FFFF00"/>
          </w:tcPr>
          <w:p w14:paraId="4A42B450" w14:textId="77777777" w:rsidR="00950003" w:rsidRPr="00E6642D" w:rsidRDefault="00950003">
            <w:r w:rsidRPr="00E6642D">
              <w:t>(Lääkevalmisteen ja pakkauksen tiedot)</w:t>
            </w:r>
          </w:p>
        </w:tc>
        <w:tc>
          <w:tcPr>
            <w:tcW w:w="630" w:type="dxa"/>
            <w:shd w:val="clear" w:color="auto" w:fill="FFFF00"/>
          </w:tcPr>
          <w:p w14:paraId="7C0C4A8F" w14:textId="77777777" w:rsidR="00950003" w:rsidRPr="00E6642D" w:rsidRDefault="00950003"/>
        </w:tc>
        <w:tc>
          <w:tcPr>
            <w:tcW w:w="630" w:type="dxa"/>
            <w:shd w:val="clear" w:color="auto" w:fill="FFFF00"/>
          </w:tcPr>
          <w:p w14:paraId="7E95468F" w14:textId="77777777" w:rsidR="00950003" w:rsidRPr="00E6642D" w:rsidRDefault="00950003">
            <w:pPr>
              <w:rPr>
                <w:lang w:val="de-DE"/>
              </w:rPr>
            </w:pPr>
            <w:r w:rsidRPr="00E6642D">
              <w:rPr>
                <w:lang w:val="de-DE"/>
              </w:rPr>
              <w:t>E</w:t>
            </w:r>
          </w:p>
        </w:tc>
        <w:tc>
          <w:tcPr>
            <w:tcW w:w="2340" w:type="dxa"/>
            <w:shd w:val="clear" w:color="auto" w:fill="FFFF00"/>
          </w:tcPr>
          <w:p w14:paraId="3FC0CA78" w14:textId="77777777" w:rsidR="00950003" w:rsidRPr="00E6642D" w:rsidRDefault="00950003">
            <w:pPr>
              <w:rPr>
                <w:lang w:val="de-DE"/>
              </w:rPr>
            </w:pPr>
            <w:r w:rsidRPr="00E6642D">
              <w:rPr>
                <w:lang w:val="de-DE"/>
              </w:rPr>
              <w:t>\</w:t>
            </w:r>
          </w:p>
        </w:tc>
        <w:tc>
          <w:tcPr>
            <w:tcW w:w="2070" w:type="dxa"/>
            <w:shd w:val="clear" w:color="auto" w:fill="FFFF00"/>
          </w:tcPr>
          <w:p w14:paraId="6224346F" w14:textId="77777777" w:rsidR="00950003" w:rsidRPr="00E6642D" w:rsidRDefault="00950003">
            <w:pPr>
              <w:rPr>
                <w:lang w:val="de-DE"/>
              </w:rPr>
            </w:pPr>
            <w:r w:rsidRPr="00E6642D">
              <w:rPr>
                <w:lang w:val="de-DE"/>
              </w:rPr>
              <w:t>\</w:t>
            </w:r>
          </w:p>
        </w:tc>
        <w:tc>
          <w:tcPr>
            <w:tcW w:w="1440" w:type="dxa"/>
            <w:shd w:val="clear" w:color="auto" w:fill="FFFF00"/>
          </w:tcPr>
          <w:p w14:paraId="21FC742C" w14:textId="77777777" w:rsidR="00950003" w:rsidRPr="00E6642D" w:rsidRDefault="00950003">
            <w:pPr>
              <w:pStyle w:val="Yltunniste"/>
              <w:tabs>
                <w:tab w:val="clear" w:pos="4320"/>
                <w:tab w:val="clear" w:pos="8640"/>
              </w:tabs>
              <w:rPr>
                <w:lang w:val="de-DE"/>
              </w:rPr>
            </w:pPr>
            <w:r w:rsidRPr="00E6642D">
              <w:rPr>
                <w:lang w:val="de-DE"/>
              </w:rPr>
              <w:t>Organizer code</w:t>
            </w:r>
          </w:p>
          <w:p w14:paraId="6D017A66" w14:textId="77777777" w:rsidR="00950003" w:rsidRPr="00E6642D" w:rsidRDefault="00950003">
            <w:pPr>
              <w:pStyle w:val="Yltunniste"/>
              <w:tabs>
                <w:tab w:val="clear" w:pos="4320"/>
                <w:tab w:val="clear" w:pos="8640"/>
              </w:tabs>
              <w:rPr>
                <w:lang w:val="de-DE"/>
              </w:rPr>
            </w:pPr>
            <w:r w:rsidRPr="00E6642D">
              <w:rPr>
                <w:lang w:val="de-DE"/>
              </w:rPr>
              <w:t>xxx</w:t>
            </w:r>
          </w:p>
        </w:tc>
        <w:tc>
          <w:tcPr>
            <w:tcW w:w="1620" w:type="dxa"/>
            <w:shd w:val="clear" w:color="auto" w:fill="FFFF00"/>
          </w:tcPr>
          <w:p w14:paraId="6CC180A8" w14:textId="77777777" w:rsidR="00950003" w:rsidRPr="00E6642D" w:rsidRDefault="00C76D67">
            <w:pPr>
              <w:rPr>
                <w:lang w:val="de-DE"/>
              </w:rPr>
            </w:pPr>
            <w:r w:rsidRPr="00E6642D">
              <w:rPr>
                <w:lang w:val="de-DE"/>
              </w:rPr>
              <w:t>c.s.c.s.c.s.e.o.c.o</w:t>
            </w:r>
            <w:r w:rsidR="00950003" w:rsidRPr="00E6642D">
              <w:rPr>
                <w:lang w:val="de-DE"/>
              </w:rPr>
              <w:t>.</w:t>
            </w:r>
            <w:r w:rsidR="00423337" w:rsidRPr="00E6642D">
              <w:rPr>
                <w:lang w:val="de-DE"/>
              </w:rPr>
              <w:t>code</w:t>
            </w:r>
          </w:p>
        </w:tc>
        <w:tc>
          <w:tcPr>
            <w:tcW w:w="1620" w:type="dxa"/>
            <w:shd w:val="clear" w:color="auto" w:fill="FFFF00"/>
          </w:tcPr>
          <w:p w14:paraId="5671928F" w14:textId="77777777" w:rsidR="00950003" w:rsidRPr="00E6642D" w:rsidRDefault="00950003">
            <w:pPr>
              <w:rPr>
                <w:lang w:val="de-DE"/>
              </w:rPr>
            </w:pPr>
          </w:p>
        </w:tc>
        <w:tc>
          <w:tcPr>
            <w:tcW w:w="1620" w:type="dxa"/>
            <w:shd w:val="clear" w:color="auto" w:fill="FFFF00"/>
          </w:tcPr>
          <w:p w14:paraId="5E105695" w14:textId="77777777" w:rsidR="00950003" w:rsidRPr="00E6642D" w:rsidRDefault="00950003">
            <w:pPr>
              <w:rPr>
                <w:lang w:val="de-DE"/>
              </w:rPr>
            </w:pPr>
          </w:p>
        </w:tc>
      </w:tr>
      <w:tr w:rsidR="00BA3BA2" w14:paraId="6DCB1C23" w14:textId="77777777" w:rsidTr="00950003">
        <w:tblPrEx>
          <w:tblCellMar>
            <w:top w:w="0" w:type="dxa"/>
            <w:bottom w:w="0" w:type="dxa"/>
          </w:tblCellMar>
        </w:tblPrEx>
        <w:trPr>
          <w:gridAfter w:val="7"/>
          <w:wAfter w:w="11340" w:type="dxa"/>
        </w:trPr>
        <w:tc>
          <w:tcPr>
            <w:tcW w:w="828" w:type="dxa"/>
          </w:tcPr>
          <w:p w14:paraId="46575F7A" w14:textId="77777777" w:rsidR="00BA3BA2" w:rsidRPr="0066002D" w:rsidRDefault="00BA3BA2" w:rsidP="00FD4552">
            <w:pPr>
              <w:rPr>
                <w:lang w:val="de-DE"/>
              </w:rPr>
            </w:pPr>
          </w:p>
        </w:tc>
        <w:tc>
          <w:tcPr>
            <w:tcW w:w="1350" w:type="dxa"/>
          </w:tcPr>
          <w:p w14:paraId="20F6B186" w14:textId="77777777" w:rsidR="00BA3BA2" w:rsidRPr="00E6642D" w:rsidRDefault="00BA3BA2" w:rsidP="00FD4552">
            <w:r w:rsidRPr="00E6642D">
              <w:t>valmistusohje</w:t>
            </w:r>
          </w:p>
        </w:tc>
        <w:tc>
          <w:tcPr>
            <w:tcW w:w="630" w:type="dxa"/>
          </w:tcPr>
          <w:p w14:paraId="3305323B" w14:textId="77777777" w:rsidR="00BA3BA2" w:rsidRPr="00E6642D" w:rsidRDefault="00BA3BA2" w:rsidP="00FD4552"/>
        </w:tc>
        <w:tc>
          <w:tcPr>
            <w:tcW w:w="630" w:type="dxa"/>
          </w:tcPr>
          <w:p w14:paraId="6964BF06" w14:textId="77777777" w:rsidR="00BA3BA2" w:rsidRPr="00E6642D" w:rsidRDefault="00BA3BA2" w:rsidP="00FD4552"/>
        </w:tc>
        <w:tc>
          <w:tcPr>
            <w:tcW w:w="2340" w:type="dxa"/>
          </w:tcPr>
          <w:p w14:paraId="59012EDB" w14:textId="77777777" w:rsidR="00BA3BA2" w:rsidRPr="00E6642D" w:rsidRDefault="00BA3BA2" w:rsidP="00FD4552"/>
        </w:tc>
        <w:tc>
          <w:tcPr>
            <w:tcW w:w="2070" w:type="dxa"/>
          </w:tcPr>
          <w:p w14:paraId="1D6F740F" w14:textId="77777777" w:rsidR="00BA3BA2" w:rsidRPr="00E6642D" w:rsidRDefault="00185997" w:rsidP="00FD4552">
            <w:pPr>
              <w:rPr>
                <w:lang w:val="en-GB"/>
              </w:rPr>
            </w:pPr>
            <w:r w:rsidRPr="00E6642D">
              <w:rPr>
                <w:lang w:val="en-GB"/>
              </w:rPr>
              <w:t>ST</w:t>
            </w:r>
          </w:p>
        </w:tc>
        <w:tc>
          <w:tcPr>
            <w:tcW w:w="1440" w:type="dxa"/>
          </w:tcPr>
          <w:p w14:paraId="57C41786" w14:textId="77777777" w:rsidR="00BA3BA2" w:rsidRPr="00E6642D" w:rsidRDefault="00BA3BA2" w:rsidP="00FD4552">
            <w:pPr>
              <w:pStyle w:val="Yltunniste"/>
              <w:tabs>
                <w:tab w:val="clear" w:pos="4320"/>
                <w:tab w:val="clear" w:pos="8640"/>
              </w:tabs>
            </w:pPr>
          </w:p>
        </w:tc>
        <w:tc>
          <w:tcPr>
            <w:tcW w:w="1620" w:type="dxa"/>
          </w:tcPr>
          <w:p w14:paraId="18C752BD" w14:textId="77777777" w:rsidR="00BA3BA2" w:rsidRPr="00E6642D" w:rsidRDefault="00C76D67" w:rsidP="00FD4552">
            <w:pPr>
              <w:rPr>
                <w:lang w:val="de-DE"/>
              </w:rPr>
            </w:pPr>
            <w:r w:rsidRPr="00E6642D">
              <w:rPr>
                <w:lang w:val="de-DE"/>
              </w:rPr>
              <w:t>c.s.c.s.c.s.e.o.c.o</w:t>
            </w:r>
            <w:r w:rsidR="00BA3BA2" w:rsidRPr="00E6642D">
              <w:rPr>
                <w:lang w:val="de-DE"/>
              </w:rPr>
              <w:t>. c.subsA.text</w:t>
            </w:r>
          </w:p>
        </w:tc>
        <w:tc>
          <w:tcPr>
            <w:tcW w:w="1620" w:type="dxa"/>
          </w:tcPr>
          <w:p w14:paraId="31BDD515" w14:textId="77777777" w:rsidR="00BA3BA2" w:rsidRPr="00E6642D" w:rsidRDefault="00BA3BA2" w:rsidP="00FD4552"/>
        </w:tc>
        <w:tc>
          <w:tcPr>
            <w:tcW w:w="1620" w:type="dxa"/>
          </w:tcPr>
          <w:p w14:paraId="5AA457DA" w14:textId="77777777" w:rsidR="00BA3BA2" w:rsidRPr="00E6642D" w:rsidRDefault="00BA3BA2" w:rsidP="00FD4552"/>
        </w:tc>
      </w:tr>
      <w:tr w:rsidR="0056590F" w14:paraId="062EA41C" w14:textId="77777777" w:rsidTr="00950003">
        <w:tblPrEx>
          <w:tblCellMar>
            <w:top w:w="0" w:type="dxa"/>
            <w:bottom w:w="0" w:type="dxa"/>
          </w:tblCellMar>
        </w:tblPrEx>
        <w:trPr>
          <w:gridAfter w:val="7"/>
          <w:wAfter w:w="11340" w:type="dxa"/>
        </w:trPr>
        <w:tc>
          <w:tcPr>
            <w:tcW w:w="828" w:type="dxa"/>
          </w:tcPr>
          <w:p w14:paraId="240351AB" w14:textId="77777777" w:rsidR="0056590F" w:rsidRDefault="0056590F" w:rsidP="00FD4552"/>
        </w:tc>
        <w:tc>
          <w:tcPr>
            <w:tcW w:w="1350" w:type="dxa"/>
          </w:tcPr>
          <w:p w14:paraId="2E60D6C7" w14:textId="77777777" w:rsidR="0056590F" w:rsidRPr="00E6642D" w:rsidRDefault="0056590F" w:rsidP="00C834FB">
            <w:r w:rsidRPr="00E6642D">
              <w:t>lääkemääräyksen määräyspäivä</w:t>
            </w:r>
          </w:p>
        </w:tc>
        <w:tc>
          <w:tcPr>
            <w:tcW w:w="630" w:type="dxa"/>
          </w:tcPr>
          <w:p w14:paraId="541C58F9" w14:textId="77777777" w:rsidR="0056590F" w:rsidRPr="00E6642D" w:rsidRDefault="003145A2" w:rsidP="00FD4552">
            <w:r w:rsidRPr="00E6642D">
              <w:t>P</w:t>
            </w:r>
          </w:p>
        </w:tc>
        <w:tc>
          <w:tcPr>
            <w:tcW w:w="630" w:type="dxa"/>
          </w:tcPr>
          <w:p w14:paraId="5E8E29A3" w14:textId="77777777" w:rsidR="0056590F" w:rsidRPr="00E6642D" w:rsidRDefault="0056590F" w:rsidP="00FD4552"/>
        </w:tc>
        <w:tc>
          <w:tcPr>
            <w:tcW w:w="2340" w:type="dxa"/>
          </w:tcPr>
          <w:p w14:paraId="0EE0429C" w14:textId="77777777" w:rsidR="0056590F" w:rsidRPr="00E6642D" w:rsidRDefault="0056590F" w:rsidP="00FD4552"/>
        </w:tc>
        <w:tc>
          <w:tcPr>
            <w:tcW w:w="2070" w:type="dxa"/>
          </w:tcPr>
          <w:p w14:paraId="4C681FD5" w14:textId="77777777" w:rsidR="0056590F" w:rsidRPr="00E6642D" w:rsidRDefault="0056590F" w:rsidP="00FD4552">
            <w:r w:rsidRPr="00E6642D">
              <w:t>TS</w:t>
            </w:r>
          </w:p>
        </w:tc>
        <w:tc>
          <w:tcPr>
            <w:tcW w:w="1440" w:type="dxa"/>
          </w:tcPr>
          <w:p w14:paraId="5199FAF4" w14:textId="77777777" w:rsidR="0056590F" w:rsidRPr="00E6642D" w:rsidRDefault="0056590F" w:rsidP="00FD4552">
            <w:pPr>
              <w:pStyle w:val="Yltunniste"/>
              <w:tabs>
                <w:tab w:val="clear" w:pos="4320"/>
                <w:tab w:val="clear" w:pos="8640"/>
              </w:tabs>
            </w:pPr>
          </w:p>
        </w:tc>
        <w:tc>
          <w:tcPr>
            <w:tcW w:w="1620" w:type="dxa"/>
          </w:tcPr>
          <w:p w14:paraId="1B3D54E9" w14:textId="77777777" w:rsidR="0056590F" w:rsidRPr="00E6642D" w:rsidRDefault="0056590F" w:rsidP="0056590F">
            <w:pPr>
              <w:rPr>
                <w:lang w:val="de-DE"/>
              </w:rPr>
            </w:pPr>
            <w:r w:rsidRPr="00E6642D">
              <w:rPr>
                <w:lang w:val="de-DE"/>
              </w:rPr>
              <w:t>c.s.c.s.c.s.e.o.c.o. c.subsA.effectiveTime</w:t>
            </w:r>
            <w:r w:rsidR="003145A2" w:rsidRPr="00E6642D">
              <w:rPr>
                <w:lang w:val="de-DE"/>
              </w:rPr>
              <w:t xml:space="preserve"> </w:t>
            </w:r>
            <w:r w:rsidRPr="00E6642D">
              <w:rPr>
                <w:b/>
                <w:lang w:val="de-DE"/>
              </w:rPr>
              <w:t>value</w:t>
            </w:r>
          </w:p>
        </w:tc>
        <w:tc>
          <w:tcPr>
            <w:tcW w:w="1620" w:type="dxa"/>
          </w:tcPr>
          <w:p w14:paraId="1AEF2233" w14:textId="77777777" w:rsidR="0056590F" w:rsidRPr="00E6642D" w:rsidRDefault="0056590F" w:rsidP="00FD4552"/>
        </w:tc>
        <w:tc>
          <w:tcPr>
            <w:tcW w:w="1620" w:type="dxa"/>
          </w:tcPr>
          <w:p w14:paraId="62FFB0CD" w14:textId="77777777" w:rsidR="0056590F" w:rsidRPr="00E6642D" w:rsidRDefault="0056590F" w:rsidP="00FD4552"/>
        </w:tc>
      </w:tr>
      <w:tr w:rsidR="0056590F" w:rsidRPr="003145A2" w14:paraId="2F9B0CB6" w14:textId="77777777" w:rsidTr="0056590F">
        <w:tblPrEx>
          <w:tblCellMar>
            <w:top w:w="0" w:type="dxa"/>
            <w:bottom w:w="0" w:type="dxa"/>
          </w:tblCellMar>
        </w:tblPrEx>
        <w:trPr>
          <w:gridAfter w:val="7"/>
          <w:wAfter w:w="11340" w:type="dxa"/>
          <w:trHeight w:val="2211"/>
        </w:trPr>
        <w:tc>
          <w:tcPr>
            <w:tcW w:w="828" w:type="dxa"/>
          </w:tcPr>
          <w:p w14:paraId="465A6E69" w14:textId="77777777" w:rsidR="0056590F" w:rsidRDefault="0056590F" w:rsidP="00FD4552"/>
        </w:tc>
        <w:tc>
          <w:tcPr>
            <w:tcW w:w="1350" w:type="dxa"/>
          </w:tcPr>
          <w:p w14:paraId="164A7A61" w14:textId="77777777" w:rsidR="0056590F" w:rsidRPr="00E6642D" w:rsidRDefault="0056590F" w:rsidP="00FD4552">
            <w:r w:rsidRPr="00E6642D">
              <w:t>lääkemääräyksen  voimassaolo aika</w:t>
            </w:r>
          </w:p>
        </w:tc>
        <w:tc>
          <w:tcPr>
            <w:tcW w:w="630" w:type="dxa"/>
          </w:tcPr>
          <w:p w14:paraId="4245929C" w14:textId="77777777" w:rsidR="0056590F" w:rsidRPr="00E6642D" w:rsidRDefault="00024D1B" w:rsidP="00FD4552">
            <w:r w:rsidRPr="00E6642D">
              <w:t>(P)</w:t>
            </w:r>
          </w:p>
        </w:tc>
        <w:tc>
          <w:tcPr>
            <w:tcW w:w="630" w:type="dxa"/>
          </w:tcPr>
          <w:p w14:paraId="02164D6E" w14:textId="77777777" w:rsidR="0056590F" w:rsidRPr="00E6642D" w:rsidRDefault="0056590F" w:rsidP="00FD4552"/>
        </w:tc>
        <w:tc>
          <w:tcPr>
            <w:tcW w:w="2340" w:type="dxa"/>
          </w:tcPr>
          <w:p w14:paraId="2CA537E0" w14:textId="77777777" w:rsidR="0056590F" w:rsidRPr="00E6642D" w:rsidRDefault="00024D1B" w:rsidP="00FD4552">
            <w:r w:rsidRPr="00E6642D">
              <w:t>vaihtoehto edelliselle</w:t>
            </w:r>
          </w:p>
        </w:tc>
        <w:tc>
          <w:tcPr>
            <w:tcW w:w="2070" w:type="dxa"/>
          </w:tcPr>
          <w:p w14:paraId="595D47B8" w14:textId="77777777" w:rsidR="0056590F" w:rsidRPr="00E6642D" w:rsidRDefault="0056590F" w:rsidP="00FD4552">
            <w:r w:rsidRPr="00E6642D">
              <w:t>IVL_TS</w:t>
            </w:r>
          </w:p>
        </w:tc>
        <w:tc>
          <w:tcPr>
            <w:tcW w:w="1440" w:type="dxa"/>
          </w:tcPr>
          <w:p w14:paraId="6A95494A" w14:textId="77777777" w:rsidR="0056590F" w:rsidRPr="00E6642D" w:rsidRDefault="0056590F" w:rsidP="00FD4552">
            <w:pPr>
              <w:pStyle w:val="Yltunniste"/>
              <w:tabs>
                <w:tab w:val="clear" w:pos="4320"/>
                <w:tab w:val="clear" w:pos="8640"/>
              </w:tabs>
            </w:pPr>
          </w:p>
        </w:tc>
        <w:tc>
          <w:tcPr>
            <w:tcW w:w="1620" w:type="dxa"/>
          </w:tcPr>
          <w:p w14:paraId="7C2987DA" w14:textId="77777777" w:rsidR="003145A2" w:rsidRPr="00E6642D" w:rsidRDefault="003145A2" w:rsidP="00FD4552">
            <w:pPr>
              <w:rPr>
                <w:lang w:val="de-DE"/>
              </w:rPr>
            </w:pPr>
            <w:r w:rsidRPr="00E6642D">
              <w:rPr>
                <w:lang w:val="de-DE"/>
              </w:rPr>
              <w:t xml:space="preserve">c.s.c.s.c.s.e.o.c.o. c.subsA.effectiveTime.low </w:t>
            </w:r>
            <w:r w:rsidRPr="00E6642D">
              <w:rPr>
                <w:b/>
                <w:lang w:val="de-DE"/>
              </w:rPr>
              <w:t xml:space="preserve">value </w:t>
            </w:r>
            <w:r w:rsidRPr="00E6642D">
              <w:rPr>
                <w:lang w:val="de-DE"/>
              </w:rPr>
              <w:t>si:type="IVL_TS</w:t>
            </w:r>
          </w:p>
          <w:p w14:paraId="604DAC95" w14:textId="77777777" w:rsidR="003145A2" w:rsidRPr="00E6642D" w:rsidRDefault="003145A2" w:rsidP="00FD4552">
            <w:pPr>
              <w:rPr>
                <w:lang w:val="de-DE"/>
              </w:rPr>
            </w:pPr>
          </w:p>
          <w:p w14:paraId="1EE2A9AC" w14:textId="77777777" w:rsidR="0056590F" w:rsidRPr="00E6642D" w:rsidRDefault="0056590F" w:rsidP="00FD4552">
            <w:pPr>
              <w:rPr>
                <w:lang w:val="de-DE"/>
              </w:rPr>
            </w:pPr>
            <w:r w:rsidRPr="00E6642D">
              <w:rPr>
                <w:lang w:val="de-DE"/>
              </w:rPr>
              <w:t>c.s.c.s.c.s.e.o.c.o.c.subsA.effectiveTime.</w:t>
            </w:r>
            <w:r w:rsidR="003145A2" w:rsidRPr="00E6642D">
              <w:rPr>
                <w:lang w:val="de-DE"/>
              </w:rPr>
              <w:t>high</w:t>
            </w:r>
            <w:r w:rsidRPr="00E6642D">
              <w:rPr>
                <w:lang w:val="de-DE"/>
              </w:rPr>
              <w:t xml:space="preserve"> </w:t>
            </w:r>
            <w:r w:rsidRPr="00E6642D">
              <w:rPr>
                <w:b/>
                <w:lang w:val="de-DE"/>
              </w:rPr>
              <w:t>value</w:t>
            </w:r>
            <w:r w:rsidRPr="00E6642D">
              <w:rPr>
                <w:lang w:val="de-DE"/>
              </w:rPr>
              <w:t xml:space="preserve"> si:type="IVL_TS</w:t>
            </w:r>
          </w:p>
        </w:tc>
        <w:tc>
          <w:tcPr>
            <w:tcW w:w="1620" w:type="dxa"/>
          </w:tcPr>
          <w:p w14:paraId="7893E148" w14:textId="77777777" w:rsidR="0056590F" w:rsidRPr="00E6642D" w:rsidRDefault="0056590F" w:rsidP="00FD4552">
            <w:pPr>
              <w:rPr>
                <w:lang w:val="de-DE"/>
              </w:rPr>
            </w:pPr>
          </w:p>
        </w:tc>
        <w:tc>
          <w:tcPr>
            <w:tcW w:w="1620" w:type="dxa"/>
          </w:tcPr>
          <w:p w14:paraId="5C367107" w14:textId="77777777" w:rsidR="0056590F" w:rsidRPr="00E6642D" w:rsidRDefault="0056590F" w:rsidP="00FD4552">
            <w:pPr>
              <w:rPr>
                <w:lang w:val="de-DE"/>
              </w:rPr>
            </w:pPr>
          </w:p>
        </w:tc>
      </w:tr>
      <w:tr w:rsidR="0056590F" w14:paraId="7564C4D3" w14:textId="77777777" w:rsidTr="00950003">
        <w:tblPrEx>
          <w:tblCellMar>
            <w:top w:w="0" w:type="dxa"/>
            <w:bottom w:w="0" w:type="dxa"/>
          </w:tblCellMar>
        </w:tblPrEx>
        <w:trPr>
          <w:gridAfter w:val="7"/>
          <w:wAfter w:w="11340" w:type="dxa"/>
        </w:trPr>
        <w:tc>
          <w:tcPr>
            <w:tcW w:w="828" w:type="dxa"/>
          </w:tcPr>
          <w:p w14:paraId="6A435C8F" w14:textId="77777777" w:rsidR="0056590F" w:rsidRDefault="00C263E9" w:rsidP="00FD4552">
            <w:r>
              <w:t>19</w:t>
            </w:r>
          </w:p>
        </w:tc>
        <w:tc>
          <w:tcPr>
            <w:tcW w:w="1350" w:type="dxa"/>
          </w:tcPr>
          <w:p w14:paraId="3542CDDD" w14:textId="77777777" w:rsidR="0056590F" w:rsidRPr="00E6642D" w:rsidRDefault="0056590F" w:rsidP="00FD4552">
            <w:r w:rsidRPr="00E6642D">
              <w:t xml:space="preserve">lääkevalmisteen vahvuus, </w:t>
            </w:r>
          </w:p>
        </w:tc>
        <w:tc>
          <w:tcPr>
            <w:tcW w:w="630" w:type="dxa"/>
          </w:tcPr>
          <w:p w14:paraId="5EE0710C" w14:textId="77777777" w:rsidR="0056590F" w:rsidRPr="00E6642D" w:rsidRDefault="0056590F" w:rsidP="00FD4552"/>
        </w:tc>
        <w:tc>
          <w:tcPr>
            <w:tcW w:w="630" w:type="dxa"/>
          </w:tcPr>
          <w:p w14:paraId="635DCA6D" w14:textId="77777777" w:rsidR="0056590F" w:rsidRPr="00E6642D" w:rsidRDefault="0056590F" w:rsidP="00FD4552">
            <w:r w:rsidRPr="00E6642D">
              <w:t>E</w:t>
            </w:r>
          </w:p>
        </w:tc>
        <w:tc>
          <w:tcPr>
            <w:tcW w:w="2340" w:type="dxa"/>
          </w:tcPr>
          <w:p w14:paraId="202B951C" w14:textId="77777777" w:rsidR="0056590F" w:rsidRPr="00E6642D" w:rsidRDefault="0056590F" w:rsidP="00FD4552">
            <w:r w:rsidRPr="00E6642D">
              <w:t>Reaaliluku, max 10 numeroa.</w:t>
            </w:r>
          </w:p>
          <w:p w14:paraId="43042106" w14:textId="77777777" w:rsidR="0056590F" w:rsidRPr="00E6642D" w:rsidRDefault="0056590F" w:rsidP="00FD4552">
            <w:r w:rsidRPr="00E6642D">
              <w:t>Saadaan taustarekisteristä.</w:t>
            </w:r>
          </w:p>
        </w:tc>
        <w:tc>
          <w:tcPr>
            <w:tcW w:w="2070" w:type="dxa"/>
          </w:tcPr>
          <w:p w14:paraId="1073B275" w14:textId="77777777" w:rsidR="0056590F" w:rsidRPr="00E6642D" w:rsidRDefault="0056590F" w:rsidP="00FD4552">
            <w:pPr>
              <w:rPr>
                <w:lang w:val="en-GB"/>
              </w:rPr>
            </w:pPr>
            <w:r w:rsidRPr="00E6642D">
              <w:rPr>
                <w:lang w:val="en-GB"/>
              </w:rPr>
              <w:t>IVL_PQ/attribuutti value(real)</w:t>
            </w:r>
          </w:p>
        </w:tc>
        <w:tc>
          <w:tcPr>
            <w:tcW w:w="1440" w:type="dxa"/>
          </w:tcPr>
          <w:p w14:paraId="4191ECB9" w14:textId="77777777" w:rsidR="0056590F" w:rsidRPr="00E6642D" w:rsidRDefault="0056590F" w:rsidP="00FD4552">
            <w:pPr>
              <w:pStyle w:val="Yltunniste"/>
              <w:tabs>
                <w:tab w:val="clear" w:pos="4320"/>
                <w:tab w:val="clear" w:pos="8640"/>
              </w:tabs>
            </w:pPr>
            <w:r w:rsidRPr="00E6642D">
              <w:t>\xxx</w:t>
            </w:r>
          </w:p>
        </w:tc>
        <w:tc>
          <w:tcPr>
            <w:tcW w:w="1620" w:type="dxa"/>
          </w:tcPr>
          <w:p w14:paraId="16335438" w14:textId="77777777" w:rsidR="0056590F" w:rsidRPr="00E6642D" w:rsidRDefault="0056590F" w:rsidP="00FD4552">
            <w:r w:rsidRPr="00E6642D">
              <w:t xml:space="preserve">c.s.c.s.c.s.e.o.c.o.c.subsA.doseQuantity.center </w:t>
            </w:r>
            <w:r w:rsidRPr="00E6642D">
              <w:rPr>
                <w:b/>
              </w:rPr>
              <w:t>value</w:t>
            </w:r>
          </w:p>
        </w:tc>
        <w:tc>
          <w:tcPr>
            <w:tcW w:w="1620" w:type="dxa"/>
          </w:tcPr>
          <w:p w14:paraId="4A32A81C" w14:textId="77777777" w:rsidR="0056590F" w:rsidRPr="00E6642D" w:rsidRDefault="0056590F" w:rsidP="00FD4552">
            <w:pPr>
              <w:rPr>
                <w:i/>
                <w:vertAlign w:val="subscript"/>
              </w:rPr>
            </w:pPr>
            <w:r w:rsidRPr="00E6642D">
              <w:t>658</w:t>
            </w:r>
          </w:p>
        </w:tc>
        <w:tc>
          <w:tcPr>
            <w:tcW w:w="1620" w:type="dxa"/>
          </w:tcPr>
          <w:p w14:paraId="146803C1" w14:textId="77777777" w:rsidR="0056590F" w:rsidRPr="00E6642D" w:rsidRDefault="0056590F" w:rsidP="00FD4552">
            <w:r w:rsidRPr="00E6642D">
              <w:t>1,25</w:t>
            </w:r>
          </w:p>
        </w:tc>
      </w:tr>
      <w:tr w:rsidR="0056590F" w14:paraId="73F67688" w14:textId="77777777" w:rsidTr="00950003">
        <w:tblPrEx>
          <w:tblCellMar>
            <w:top w:w="0" w:type="dxa"/>
            <w:bottom w:w="0" w:type="dxa"/>
          </w:tblCellMar>
        </w:tblPrEx>
        <w:trPr>
          <w:gridAfter w:val="7"/>
          <w:wAfter w:w="11340" w:type="dxa"/>
        </w:trPr>
        <w:tc>
          <w:tcPr>
            <w:tcW w:w="828" w:type="dxa"/>
          </w:tcPr>
          <w:p w14:paraId="35DFB7F5" w14:textId="77777777" w:rsidR="0056590F" w:rsidRDefault="00C263E9" w:rsidP="00FD4552">
            <w:r>
              <w:t>20</w:t>
            </w:r>
          </w:p>
          <w:p w14:paraId="62A0FBA8" w14:textId="77777777" w:rsidR="0056590F" w:rsidRDefault="0056590F" w:rsidP="00FD4552"/>
        </w:tc>
        <w:tc>
          <w:tcPr>
            <w:tcW w:w="1350" w:type="dxa"/>
          </w:tcPr>
          <w:p w14:paraId="54E34B13" w14:textId="77777777" w:rsidR="0056590F" w:rsidRPr="00E6642D" w:rsidRDefault="0056590F" w:rsidP="00FD4552">
            <w:r w:rsidRPr="00E6642D">
              <w:t>lääkevalmisteen vahvuuden yksikkö</w:t>
            </w:r>
          </w:p>
        </w:tc>
        <w:tc>
          <w:tcPr>
            <w:tcW w:w="630" w:type="dxa"/>
          </w:tcPr>
          <w:p w14:paraId="2EC3F916" w14:textId="77777777" w:rsidR="0056590F" w:rsidRPr="00E6642D" w:rsidRDefault="0056590F" w:rsidP="00FD4552"/>
        </w:tc>
        <w:tc>
          <w:tcPr>
            <w:tcW w:w="630" w:type="dxa"/>
          </w:tcPr>
          <w:p w14:paraId="2F378B06" w14:textId="77777777" w:rsidR="0056590F" w:rsidRPr="00E6642D" w:rsidRDefault="0056590F" w:rsidP="00FD4552">
            <w:r w:rsidRPr="00E6642D">
              <w:t>E</w:t>
            </w:r>
          </w:p>
        </w:tc>
        <w:tc>
          <w:tcPr>
            <w:tcW w:w="2340" w:type="dxa"/>
          </w:tcPr>
          <w:p w14:paraId="00DD2A58" w14:textId="77777777" w:rsidR="0056590F" w:rsidRPr="00E6642D" w:rsidRDefault="0056590F" w:rsidP="00FD4552">
            <w:r w:rsidRPr="00E6642D">
              <w:t>Merkkijono, max 20 merkkiä.</w:t>
            </w:r>
          </w:p>
          <w:p w14:paraId="3FAE182F" w14:textId="77777777" w:rsidR="0056590F" w:rsidRPr="00E6642D" w:rsidRDefault="0056590F" w:rsidP="00FD4552">
            <w:r w:rsidRPr="00E6642D">
              <w:t>Saadaan taustarekisteristä</w:t>
            </w:r>
          </w:p>
          <w:p w14:paraId="14E28EFB" w14:textId="77777777" w:rsidR="0056590F" w:rsidRPr="00E6642D" w:rsidRDefault="0056590F" w:rsidP="00FD4552">
            <w:r w:rsidRPr="00E6642D">
              <w:t>Käytössä UCUM-yksiköt.</w:t>
            </w:r>
          </w:p>
          <w:p w14:paraId="5293F233" w14:textId="77777777" w:rsidR="00024D1B" w:rsidRPr="00E6642D" w:rsidRDefault="00024D1B" w:rsidP="00FD4552">
            <w:r w:rsidRPr="00E6642D">
              <w:t>Käytetään lääketietokannan mukaista yksikköä</w:t>
            </w:r>
          </w:p>
        </w:tc>
        <w:tc>
          <w:tcPr>
            <w:tcW w:w="2070" w:type="dxa"/>
          </w:tcPr>
          <w:p w14:paraId="10BF5F27" w14:textId="77777777" w:rsidR="0056590F" w:rsidRPr="00E6642D" w:rsidRDefault="0056590F" w:rsidP="00FD4552">
            <w:r w:rsidRPr="00E6642D">
              <w:t>IVL_PQ/attribuutti unit(cs)</w:t>
            </w:r>
          </w:p>
        </w:tc>
        <w:tc>
          <w:tcPr>
            <w:tcW w:w="1440" w:type="dxa"/>
          </w:tcPr>
          <w:p w14:paraId="18B21FBB" w14:textId="77777777" w:rsidR="0056590F" w:rsidRPr="00E6642D" w:rsidRDefault="0056590F" w:rsidP="00FD4552">
            <w:r w:rsidRPr="00E6642D">
              <w:t>\xxx</w:t>
            </w:r>
          </w:p>
        </w:tc>
        <w:tc>
          <w:tcPr>
            <w:tcW w:w="1620" w:type="dxa"/>
          </w:tcPr>
          <w:p w14:paraId="04780422" w14:textId="77777777" w:rsidR="0056590F" w:rsidRPr="00E6642D" w:rsidRDefault="0056590F" w:rsidP="00FD4552">
            <w:r w:rsidRPr="00E6642D">
              <w:t xml:space="preserve">c.s.c.s.c.s.e.o.c.o.c.subsA.doseQuantity.center </w:t>
            </w:r>
            <w:r w:rsidRPr="00E6642D">
              <w:rPr>
                <w:b/>
              </w:rPr>
              <w:t>unit</w:t>
            </w:r>
          </w:p>
        </w:tc>
        <w:tc>
          <w:tcPr>
            <w:tcW w:w="1620" w:type="dxa"/>
          </w:tcPr>
          <w:p w14:paraId="0B432C80" w14:textId="77777777" w:rsidR="0056590F" w:rsidRPr="00E6642D" w:rsidRDefault="0056590F" w:rsidP="00FD4552">
            <w:pPr>
              <w:rPr>
                <w:lang w:val="sv-SE"/>
              </w:rPr>
            </w:pPr>
            <w:r w:rsidRPr="00E6642D">
              <w:rPr>
                <w:lang w:val="sv-SE"/>
              </w:rPr>
              <w:t>mg</w:t>
            </w:r>
          </w:p>
        </w:tc>
        <w:tc>
          <w:tcPr>
            <w:tcW w:w="1620" w:type="dxa"/>
          </w:tcPr>
          <w:p w14:paraId="2B0EDB0E" w14:textId="77777777" w:rsidR="0056590F" w:rsidRPr="00E6642D" w:rsidRDefault="0056590F" w:rsidP="00FD4552">
            <w:pPr>
              <w:rPr>
                <w:lang w:val="sv-SE"/>
              </w:rPr>
            </w:pPr>
            <w:r w:rsidRPr="00E6642D">
              <w:rPr>
                <w:lang w:val="sv-SE"/>
              </w:rPr>
              <w:t>mg/ml</w:t>
            </w:r>
          </w:p>
        </w:tc>
      </w:tr>
      <w:tr w:rsidR="0056590F" w:rsidRPr="007E01E9" w14:paraId="23151C89" w14:textId="77777777" w:rsidTr="00950003">
        <w:tblPrEx>
          <w:tblCellMar>
            <w:top w:w="0" w:type="dxa"/>
            <w:bottom w:w="0" w:type="dxa"/>
          </w:tblCellMar>
        </w:tblPrEx>
        <w:trPr>
          <w:gridAfter w:val="7"/>
          <w:wAfter w:w="11340" w:type="dxa"/>
        </w:trPr>
        <w:tc>
          <w:tcPr>
            <w:tcW w:w="828" w:type="dxa"/>
          </w:tcPr>
          <w:p w14:paraId="512E466D" w14:textId="77777777" w:rsidR="0056590F" w:rsidRPr="007E01E9" w:rsidRDefault="0056590F" w:rsidP="00FD4552"/>
        </w:tc>
        <w:tc>
          <w:tcPr>
            <w:tcW w:w="1350" w:type="dxa"/>
          </w:tcPr>
          <w:p w14:paraId="7750A9B9" w14:textId="77777777" w:rsidR="0056590F" w:rsidRPr="00E6642D" w:rsidRDefault="0056590F" w:rsidP="00FD4552">
            <w:r w:rsidRPr="00E6642D">
              <w:t>lääkevalmisteen vahvuuden ja yksikön näyttömuoto</w:t>
            </w:r>
          </w:p>
        </w:tc>
        <w:tc>
          <w:tcPr>
            <w:tcW w:w="630" w:type="dxa"/>
          </w:tcPr>
          <w:p w14:paraId="6C8C0E26" w14:textId="77777777" w:rsidR="0056590F" w:rsidRPr="00E6642D" w:rsidRDefault="0056590F" w:rsidP="00FD4552"/>
        </w:tc>
        <w:tc>
          <w:tcPr>
            <w:tcW w:w="630" w:type="dxa"/>
          </w:tcPr>
          <w:p w14:paraId="5407B007" w14:textId="77777777" w:rsidR="0056590F" w:rsidRPr="00E6642D" w:rsidRDefault="0056590F" w:rsidP="00FD4552"/>
        </w:tc>
        <w:tc>
          <w:tcPr>
            <w:tcW w:w="2340" w:type="dxa"/>
          </w:tcPr>
          <w:p w14:paraId="45F8EFDC" w14:textId="77777777" w:rsidR="0056590F" w:rsidRPr="00E6642D" w:rsidRDefault="0056590F" w:rsidP="00FD4552"/>
        </w:tc>
        <w:tc>
          <w:tcPr>
            <w:tcW w:w="2070" w:type="dxa"/>
          </w:tcPr>
          <w:p w14:paraId="7A16934D" w14:textId="77777777" w:rsidR="0056590F" w:rsidRPr="00E6642D" w:rsidRDefault="0056590F" w:rsidP="00FD4552"/>
        </w:tc>
        <w:tc>
          <w:tcPr>
            <w:tcW w:w="1440" w:type="dxa"/>
          </w:tcPr>
          <w:p w14:paraId="4F1DDCA5" w14:textId="77777777" w:rsidR="0056590F" w:rsidRPr="00E6642D" w:rsidRDefault="0056590F" w:rsidP="00FD4552">
            <w:pPr>
              <w:pStyle w:val="Yltunniste"/>
              <w:tabs>
                <w:tab w:val="clear" w:pos="4320"/>
                <w:tab w:val="clear" w:pos="8640"/>
              </w:tabs>
            </w:pPr>
          </w:p>
        </w:tc>
        <w:tc>
          <w:tcPr>
            <w:tcW w:w="1620" w:type="dxa"/>
          </w:tcPr>
          <w:p w14:paraId="47A68088" w14:textId="77777777" w:rsidR="0056590F" w:rsidRPr="00E6642D" w:rsidDel="0066002D" w:rsidRDefault="0056590F" w:rsidP="0090579D">
            <w:r w:rsidRPr="00E6642D">
              <w:t>c.s.c.s.c.s.e.o.c.o.c.subsA.doseQuantity.translation.orginalText</w:t>
            </w:r>
          </w:p>
        </w:tc>
        <w:tc>
          <w:tcPr>
            <w:tcW w:w="1620" w:type="dxa"/>
          </w:tcPr>
          <w:p w14:paraId="599DAC09" w14:textId="77777777" w:rsidR="0056590F" w:rsidRPr="00E6642D" w:rsidRDefault="0056590F" w:rsidP="00FD4552"/>
        </w:tc>
        <w:tc>
          <w:tcPr>
            <w:tcW w:w="1620" w:type="dxa"/>
          </w:tcPr>
          <w:p w14:paraId="10DDABD1" w14:textId="77777777" w:rsidR="0056590F" w:rsidRPr="00E6642D" w:rsidRDefault="0056590F" w:rsidP="00FD4552"/>
        </w:tc>
      </w:tr>
      <w:tr w:rsidR="0056590F" w:rsidRPr="007E01E9" w14:paraId="3A4C43F2" w14:textId="77777777" w:rsidTr="00950003">
        <w:tblPrEx>
          <w:tblCellMar>
            <w:top w:w="0" w:type="dxa"/>
            <w:bottom w:w="0" w:type="dxa"/>
          </w:tblCellMar>
        </w:tblPrEx>
        <w:trPr>
          <w:gridAfter w:val="7"/>
          <w:wAfter w:w="11340" w:type="dxa"/>
        </w:trPr>
        <w:tc>
          <w:tcPr>
            <w:tcW w:w="828" w:type="dxa"/>
          </w:tcPr>
          <w:p w14:paraId="7BF482AA" w14:textId="77777777" w:rsidR="00C263E9" w:rsidRDefault="00C263E9" w:rsidP="00FD4552">
            <w:r>
              <w:t>16</w:t>
            </w:r>
          </w:p>
          <w:p w14:paraId="6E45BE39" w14:textId="77777777" w:rsidR="0056590F" w:rsidRPr="007E01E9" w:rsidRDefault="0056590F" w:rsidP="00FD4552">
            <w:r w:rsidRPr="007E01E9">
              <w:t>ATC-koodi,</w:t>
            </w:r>
          </w:p>
          <w:p w14:paraId="049F8453" w14:textId="77777777" w:rsidR="0056590F" w:rsidRPr="007E01E9" w:rsidRDefault="00C263E9" w:rsidP="00FD4552">
            <w:r>
              <w:t>17</w:t>
            </w:r>
            <w:r w:rsidR="0056590F" w:rsidRPr="007E01E9">
              <w:t xml:space="preserve">  nimi</w:t>
            </w:r>
          </w:p>
        </w:tc>
        <w:tc>
          <w:tcPr>
            <w:tcW w:w="1350" w:type="dxa"/>
          </w:tcPr>
          <w:p w14:paraId="76A4221D" w14:textId="77777777" w:rsidR="0056590F" w:rsidRPr="00E6642D" w:rsidRDefault="0056590F" w:rsidP="00FD4552">
            <w:r w:rsidRPr="00E6642D">
              <w:t xml:space="preserve">lääkevalmisteen ATC-koodi ja </w:t>
            </w:r>
            <w:r w:rsidR="001B007F" w:rsidRPr="00E6642D">
              <w:t>ATC-koodin mukainen nimi</w:t>
            </w:r>
          </w:p>
        </w:tc>
        <w:tc>
          <w:tcPr>
            <w:tcW w:w="630" w:type="dxa"/>
          </w:tcPr>
          <w:p w14:paraId="11BDBB0F" w14:textId="77777777" w:rsidR="0056590F" w:rsidRPr="00E6642D" w:rsidRDefault="0056590F" w:rsidP="00FD4552"/>
        </w:tc>
        <w:tc>
          <w:tcPr>
            <w:tcW w:w="630" w:type="dxa"/>
          </w:tcPr>
          <w:p w14:paraId="36BDE021" w14:textId="77777777" w:rsidR="0056590F" w:rsidRPr="00E6642D" w:rsidRDefault="0056590F" w:rsidP="00FD4552">
            <w:r w:rsidRPr="00E6642D">
              <w:t>E</w:t>
            </w:r>
          </w:p>
        </w:tc>
        <w:tc>
          <w:tcPr>
            <w:tcW w:w="2340" w:type="dxa"/>
          </w:tcPr>
          <w:p w14:paraId="2D4C15E0" w14:textId="77777777" w:rsidR="0056590F" w:rsidRPr="00E6642D" w:rsidRDefault="0056590F" w:rsidP="00FD4552">
            <w:pPr>
              <w:rPr>
                <w:lang w:val="en-GB"/>
              </w:rPr>
            </w:pPr>
            <w:r w:rsidRPr="00E6642D">
              <w:rPr>
                <w:lang w:val="en-GB"/>
              </w:rPr>
              <w:t>Koodattu, ATC</w:t>
            </w:r>
          </w:p>
          <w:p w14:paraId="5AEFFB94" w14:textId="77777777" w:rsidR="0056590F" w:rsidRPr="00E6642D" w:rsidRDefault="0056590F" w:rsidP="00FD4552">
            <w:pPr>
              <w:rPr>
                <w:lang w:val="de-DE"/>
              </w:rPr>
            </w:pPr>
            <w:r w:rsidRPr="00E6642D">
              <w:rPr>
                <w:b/>
                <w:lang w:val="de-DE"/>
              </w:rPr>
              <w:t>code</w:t>
            </w:r>
            <w:r w:rsidRPr="00E6642D">
              <w:rPr>
                <w:lang w:val="de-DE"/>
              </w:rPr>
              <w:t>=x</w:t>
            </w:r>
          </w:p>
          <w:p w14:paraId="4393485D" w14:textId="77777777" w:rsidR="0056590F" w:rsidRPr="00E6642D" w:rsidRDefault="0056590F" w:rsidP="00FD4552">
            <w:pPr>
              <w:rPr>
                <w:lang w:val="de-DE"/>
              </w:rPr>
            </w:pPr>
            <w:r w:rsidRPr="00E6642D">
              <w:rPr>
                <w:b/>
                <w:lang w:val="de-DE"/>
              </w:rPr>
              <w:t>codesystem</w:t>
            </w:r>
            <w:r w:rsidRPr="00E6642D">
              <w:rPr>
                <w:lang w:val="de-DE"/>
              </w:rPr>
              <w:t>=”1.2.246.537.6.32”</w:t>
            </w:r>
          </w:p>
          <w:p w14:paraId="044BEB56" w14:textId="77777777" w:rsidR="0056590F" w:rsidRPr="00E6642D" w:rsidRDefault="0056590F" w:rsidP="00FD4552">
            <w:r w:rsidRPr="00E6642D">
              <w:rPr>
                <w:b/>
              </w:rPr>
              <w:t>codesystemName</w:t>
            </w:r>
            <w:r w:rsidRPr="00E6642D">
              <w:t>=”</w:t>
            </w:r>
            <w:r w:rsidR="00C316FC" w:rsidRPr="00E6642D">
              <w:t xml:space="preserve"> Lääkelaitos - ATC Luokitus</w:t>
            </w:r>
            <w:r w:rsidRPr="00E6642D">
              <w:t>”</w:t>
            </w:r>
          </w:p>
          <w:p w14:paraId="6F8FE3A8" w14:textId="77777777" w:rsidR="002477AD" w:rsidRPr="00E6642D" w:rsidRDefault="002477AD" w:rsidP="00FD4552"/>
          <w:p w14:paraId="7E1DA4AE" w14:textId="77777777" w:rsidR="002477AD" w:rsidRPr="00E6642D" w:rsidRDefault="002477AD" w:rsidP="00FD4552">
            <w:r w:rsidRPr="00E6642D">
              <w:rPr>
                <w:b/>
              </w:rPr>
              <w:t>codeSystemVersion</w:t>
            </w:r>
            <w:r w:rsidRPr="00E6642D">
              <w:t xml:space="preserve">=”lääketietokannan versio" </w:t>
            </w:r>
          </w:p>
          <w:p w14:paraId="5243A2C4" w14:textId="77777777" w:rsidR="002477AD" w:rsidRPr="00E6642D" w:rsidRDefault="002477AD" w:rsidP="00FD4552"/>
          <w:p w14:paraId="07C82747" w14:textId="77777777" w:rsidR="0056590F" w:rsidRPr="00E6642D" w:rsidRDefault="0056590F" w:rsidP="00C316FC">
            <w:pPr>
              <w:pStyle w:val="Kommentinteksti"/>
            </w:pPr>
            <w:r w:rsidRPr="00E6642D">
              <w:rPr>
                <w:b/>
              </w:rPr>
              <w:t>displayName=</w:t>
            </w:r>
            <w:r w:rsidRPr="00E6642D">
              <w:t xml:space="preserve">”tähän lääkevalmisteen </w:t>
            </w:r>
            <w:r w:rsidR="00C316FC" w:rsidRPr="00E6642D">
              <w:t xml:space="preserve">ATC-koodin mukainen </w:t>
            </w:r>
            <w:r w:rsidRPr="00E6642D">
              <w:t>nimi”, max</w:t>
            </w:r>
            <w:r w:rsidR="007E01E9" w:rsidRPr="00E6642D">
              <w:t xml:space="preserve"> 200 </w:t>
            </w:r>
            <w:r w:rsidRPr="00E6642D">
              <w:t xml:space="preserve"> merkkiä.</w:t>
            </w:r>
          </w:p>
          <w:p w14:paraId="24977BC0" w14:textId="77777777" w:rsidR="0056590F" w:rsidRPr="00E6642D" w:rsidRDefault="0056590F" w:rsidP="00FD4552"/>
          <w:p w14:paraId="62734DFD" w14:textId="77777777" w:rsidR="007E01E9" w:rsidRPr="00E6642D" w:rsidRDefault="0056590F" w:rsidP="00FD4552">
            <w:r w:rsidRPr="00E6642D">
              <w:t xml:space="preserve">Käyttäjä valitsee valintalistalta lääkevalmisteen kauppanimen perusteella, jolloin samalla saadaan taustarekisteristä </w:t>
            </w:r>
            <w:r w:rsidR="00B56690" w:rsidRPr="00E6642D">
              <w:t xml:space="preserve">(lääketietokanta) </w:t>
            </w:r>
            <w:r w:rsidRPr="00E6642D">
              <w:t>lääkevalmisteen</w:t>
            </w:r>
          </w:p>
          <w:p w14:paraId="7C83C98F" w14:textId="77777777" w:rsidR="007E01E9" w:rsidRPr="00E6642D" w:rsidRDefault="007E01E9" w:rsidP="00FD4552"/>
          <w:p w14:paraId="66D86D4E" w14:textId="77777777" w:rsidR="007E01E9" w:rsidRPr="00E6642D" w:rsidRDefault="0056590F" w:rsidP="007E01E9">
            <w:pPr>
              <w:pStyle w:val="Kommentinteksti"/>
            </w:pPr>
            <w:r w:rsidRPr="00E6642D">
              <w:t xml:space="preserve"> </w:t>
            </w:r>
            <w:r w:rsidR="007E01E9" w:rsidRPr="00E6642D">
              <w:t>ATC-koodi ja nimi, vaikuttava aine, vahvuus, lääkemuoto ja pakkaustiedot.</w:t>
            </w:r>
          </w:p>
          <w:p w14:paraId="17E63B01" w14:textId="77777777" w:rsidR="0056590F" w:rsidRPr="00E6642D" w:rsidRDefault="0056590F" w:rsidP="00FD4552"/>
          <w:p w14:paraId="76725DE4" w14:textId="77777777" w:rsidR="0056590F" w:rsidRPr="00E6642D" w:rsidRDefault="0056590F" w:rsidP="00FD4552">
            <w:r w:rsidRPr="00E6642D">
              <w:t>Jos ATC-koodi ei ole tiedossa, käytetään attribuuttia nullFlavor</w:t>
            </w:r>
          </w:p>
          <w:p w14:paraId="1C88ED70" w14:textId="77777777" w:rsidR="0056590F" w:rsidRPr="00E6642D" w:rsidRDefault="0056590F" w:rsidP="00FD4552">
            <w:r w:rsidRPr="00E6642D">
              <w:t>muodossa</w:t>
            </w:r>
          </w:p>
          <w:p w14:paraId="4C09B409" w14:textId="77777777" w:rsidR="0056590F" w:rsidRPr="00E6642D" w:rsidRDefault="0056590F" w:rsidP="00FD4552">
            <w:r w:rsidRPr="00E6642D">
              <w:t>nullFlavor=”UNK”.</w:t>
            </w:r>
          </w:p>
          <w:p w14:paraId="2B4C88A6" w14:textId="77777777" w:rsidR="0056590F" w:rsidRPr="00E6642D" w:rsidRDefault="0056590F" w:rsidP="00FD4552"/>
          <w:p w14:paraId="322317CE" w14:textId="77777777" w:rsidR="0056590F" w:rsidRPr="00E6642D" w:rsidRDefault="0056590F" w:rsidP="00FD4552"/>
          <w:p w14:paraId="075508F7" w14:textId="77777777" w:rsidR="0056590F" w:rsidRPr="00E6642D" w:rsidRDefault="0056590F" w:rsidP="00FD4552">
            <w:r w:rsidRPr="00E6642D">
              <w:t>Kaikille valmisteille ei ole koodia joten noissa tapauksissa pitää käyttää puuttuvan tiedon koodia: nullFlavor=”NI”</w:t>
            </w:r>
          </w:p>
        </w:tc>
        <w:tc>
          <w:tcPr>
            <w:tcW w:w="2070" w:type="dxa"/>
          </w:tcPr>
          <w:p w14:paraId="64459803" w14:textId="77777777" w:rsidR="0056590F" w:rsidRPr="00E6642D" w:rsidRDefault="0056590F" w:rsidP="00FD4552">
            <w:r w:rsidRPr="00E6642D">
              <w:t>CE attribuutit</w:t>
            </w:r>
          </w:p>
        </w:tc>
        <w:tc>
          <w:tcPr>
            <w:tcW w:w="1440" w:type="dxa"/>
          </w:tcPr>
          <w:p w14:paraId="5CE59257" w14:textId="77777777" w:rsidR="0056590F" w:rsidRPr="00E6642D" w:rsidRDefault="0056590F" w:rsidP="00FD4552">
            <w:pPr>
              <w:pStyle w:val="Yltunniste"/>
              <w:tabs>
                <w:tab w:val="clear" w:pos="4320"/>
                <w:tab w:val="clear" w:pos="8640"/>
              </w:tabs>
            </w:pPr>
            <w:r w:rsidRPr="00E6642D">
              <w:t>\xxx</w:t>
            </w:r>
          </w:p>
        </w:tc>
        <w:tc>
          <w:tcPr>
            <w:tcW w:w="1620" w:type="dxa"/>
          </w:tcPr>
          <w:p w14:paraId="6E2BF8FB" w14:textId="77777777" w:rsidR="0056590F" w:rsidRPr="00E6642D" w:rsidRDefault="0056590F" w:rsidP="00FD4552">
            <w:r w:rsidRPr="00E6642D">
              <w:t>c.s.c.s.c.s.e.o.c.o.c.subsA.consumable.manufacturedProduct.</w:t>
            </w:r>
            <w:r w:rsidR="002477AD" w:rsidRPr="00E6642D">
              <w:t>manufacturedLabeledDrug</w:t>
            </w:r>
            <w:r w:rsidRPr="00E6642D">
              <w:t>.code</w:t>
            </w:r>
          </w:p>
        </w:tc>
        <w:tc>
          <w:tcPr>
            <w:tcW w:w="1620" w:type="dxa"/>
          </w:tcPr>
          <w:p w14:paraId="27FBAC2C" w14:textId="77777777" w:rsidR="002477AD" w:rsidRPr="00E6642D" w:rsidRDefault="001B007F" w:rsidP="002477AD">
            <w:pPr>
              <w:pStyle w:val="Kommentinteksti"/>
            </w:pPr>
            <w:r w:rsidRPr="00E6642D">
              <w:rPr>
                <w:color w:val="000000"/>
                <w:highlight w:val="white"/>
              </w:rPr>
              <w:t>C09BA02</w:t>
            </w:r>
            <w:r w:rsidRPr="00E6642D">
              <w:t xml:space="preserve"> </w:t>
            </w:r>
            <w:r w:rsidR="002477AD" w:rsidRPr="00E6642D">
              <w:t>fenoksimetyylipenisilliini</w:t>
            </w:r>
          </w:p>
          <w:p w14:paraId="7D08D88A" w14:textId="77777777" w:rsidR="0056590F" w:rsidRPr="00E6642D" w:rsidRDefault="0056590F" w:rsidP="00FD4552"/>
        </w:tc>
        <w:tc>
          <w:tcPr>
            <w:tcW w:w="1620" w:type="dxa"/>
          </w:tcPr>
          <w:p w14:paraId="57682E0D" w14:textId="77777777" w:rsidR="0056590F" w:rsidRPr="00E6642D" w:rsidRDefault="0056590F" w:rsidP="00FD4552">
            <w:r w:rsidRPr="00E6642D">
              <w:t>R05DA01</w:t>
            </w:r>
          </w:p>
          <w:p w14:paraId="52BB95BE" w14:textId="77777777" w:rsidR="001B007F" w:rsidRPr="00E6642D" w:rsidRDefault="002477AD" w:rsidP="001B007F">
            <w:pPr>
              <w:pStyle w:val="Kommentinteksti"/>
            </w:pPr>
            <w:r w:rsidRPr="00E6642D">
              <w:t>e</w:t>
            </w:r>
            <w:r w:rsidR="001B007F" w:rsidRPr="00E6642D">
              <w:t>tyylimorfiini</w:t>
            </w:r>
          </w:p>
          <w:p w14:paraId="016C7EE2" w14:textId="77777777" w:rsidR="001B007F" w:rsidRPr="00E6642D" w:rsidRDefault="001B007F" w:rsidP="00FD4552"/>
        </w:tc>
      </w:tr>
      <w:tr w:rsidR="0056590F" w14:paraId="120CBEDC" w14:textId="77777777" w:rsidTr="00950003">
        <w:tblPrEx>
          <w:tblCellMar>
            <w:top w:w="0" w:type="dxa"/>
            <w:bottom w:w="0" w:type="dxa"/>
          </w:tblCellMar>
        </w:tblPrEx>
        <w:trPr>
          <w:gridAfter w:val="7"/>
          <w:wAfter w:w="11340" w:type="dxa"/>
        </w:trPr>
        <w:tc>
          <w:tcPr>
            <w:tcW w:w="828" w:type="dxa"/>
          </w:tcPr>
          <w:p w14:paraId="1AD77C53" w14:textId="77777777" w:rsidR="0056590F" w:rsidRDefault="00C263E9" w:rsidP="00FD4552">
            <w:r>
              <w:t>18</w:t>
            </w:r>
            <w:r w:rsidR="0056590F">
              <w:t xml:space="preserve"> </w:t>
            </w:r>
          </w:p>
        </w:tc>
        <w:tc>
          <w:tcPr>
            <w:tcW w:w="1350" w:type="dxa"/>
          </w:tcPr>
          <w:p w14:paraId="57C94030" w14:textId="77777777" w:rsidR="0056590F" w:rsidRPr="00E6642D" w:rsidRDefault="0056590F" w:rsidP="00FD4552">
            <w:r w:rsidRPr="00E6642D">
              <w:t>lääkevalmisteen koodaamatonnimi</w:t>
            </w:r>
          </w:p>
        </w:tc>
        <w:tc>
          <w:tcPr>
            <w:tcW w:w="630" w:type="dxa"/>
          </w:tcPr>
          <w:p w14:paraId="5EB04894" w14:textId="77777777" w:rsidR="0056590F" w:rsidRPr="00E6642D" w:rsidRDefault="0056590F" w:rsidP="00FD4552"/>
        </w:tc>
        <w:tc>
          <w:tcPr>
            <w:tcW w:w="630" w:type="dxa"/>
          </w:tcPr>
          <w:p w14:paraId="2BDD391F" w14:textId="77777777" w:rsidR="0056590F" w:rsidRPr="00E6642D" w:rsidRDefault="0056590F" w:rsidP="00FD4552">
            <w:r w:rsidRPr="00E6642D">
              <w:t>E</w:t>
            </w:r>
          </w:p>
        </w:tc>
        <w:tc>
          <w:tcPr>
            <w:tcW w:w="2340" w:type="dxa"/>
          </w:tcPr>
          <w:p w14:paraId="60E52E8E" w14:textId="77777777" w:rsidR="0056590F" w:rsidRPr="00E6642D" w:rsidRDefault="0056590F" w:rsidP="00FD4552">
            <w:r w:rsidRPr="00E6642D">
              <w:t xml:space="preserve">merkkijono, esim. ”Apteekin lääkevalmiste x1”, max </w:t>
            </w:r>
            <w:r w:rsidR="00B56690" w:rsidRPr="00E6642D">
              <w:t>80</w:t>
            </w:r>
            <w:r w:rsidRPr="00E6642D">
              <w:t xml:space="preserve"> merkkiä</w:t>
            </w:r>
          </w:p>
        </w:tc>
        <w:tc>
          <w:tcPr>
            <w:tcW w:w="2070" w:type="dxa"/>
          </w:tcPr>
          <w:p w14:paraId="5337E4B0" w14:textId="77777777" w:rsidR="0056590F" w:rsidRPr="00E6642D" w:rsidRDefault="006E2AC9" w:rsidP="00FD4552">
            <w:pPr>
              <w:rPr>
                <w:lang w:val="en-GB"/>
              </w:rPr>
            </w:pPr>
            <w:r w:rsidRPr="00E6642D">
              <w:rPr>
                <w:lang w:val="en-GB"/>
              </w:rPr>
              <w:t>EN</w:t>
            </w:r>
          </w:p>
        </w:tc>
        <w:tc>
          <w:tcPr>
            <w:tcW w:w="1440" w:type="dxa"/>
          </w:tcPr>
          <w:p w14:paraId="224D0B62" w14:textId="77777777" w:rsidR="0056590F" w:rsidRPr="00E6642D" w:rsidRDefault="0056590F" w:rsidP="00FD4552">
            <w:pPr>
              <w:pStyle w:val="Yltunniste"/>
              <w:tabs>
                <w:tab w:val="clear" w:pos="4320"/>
                <w:tab w:val="clear" w:pos="8640"/>
              </w:tabs>
              <w:rPr>
                <w:lang w:val="en-GB"/>
              </w:rPr>
            </w:pPr>
            <w:r w:rsidRPr="00E6642D">
              <w:rPr>
                <w:lang w:val="en-GB"/>
              </w:rPr>
              <w:t>\xxx</w:t>
            </w:r>
          </w:p>
        </w:tc>
        <w:tc>
          <w:tcPr>
            <w:tcW w:w="1620" w:type="dxa"/>
          </w:tcPr>
          <w:p w14:paraId="00BA611C" w14:textId="77777777" w:rsidR="0056590F" w:rsidRPr="00E6642D" w:rsidRDefault="0056590F" w:rsidP="00FD4552">
            <w:pPr>
              <w:rPr>
                <w:lang w:val="en-GB"/>
              </w:rPr>
            </w:pPr>
            <w:r w:rsidRPr="00E6642D">
              <w:rPr>
                <w:lang w:val="en-GB"/>
              </w:rPr>
              <w:t>c.s.c.s.c.s.e.o.c.o.c.subsA.consumable.manufacturedProduct.manufacturedlabeledDrug.code.</w:t>
            </w:r>
          </w:p>
        </w:tc>
        <w:tc>
          <w:tcPr>
            <w:tcW w:w="1620" w:type="dxa"/>
          </w:tcPr>
          <w:p w14:paraId="092C0C9F" w14:textId="77777777" w:rsidR="0056590F" w:rsidRPr="00E6642D" w:rsidRDefault="0056590F" w:rsidP="00FD4552">
            <w:pPr>
              <w:rPr>
                <w:lang w:val="en-GB"/>
              </w:rPr>
            </w:pPr>
          </w:p>
        </w:tc>
        <w:tc>
          <w:tcPr>
            <w:tcW w:w="1620" w:type="dxa"/>
          </w:tcPr>
          <w:p w14:paraId="79ECF1FF" w14:textId="77777777" w:rsidR="0056590F" w:rsidRPr="00E6642D" w:rsidRDefault="0056590F" w:rsidP="00FD4552">
            <w:pPr>
              <w:rPr>
                <w:lang w:val="en-GB"/>
              </w:rPr>
            </w:pPr>
          </w:p>
        </w:tc>
      </w:tr>
      <w:tr w:rsidR="0056590F" w:rsidRPr="00AF75C5" w14:paraId="725B6C55" w14:textId="77777777" w:rsidTr="00950003">
        <w:tblPrEx>
          <w:tblCellMar>
            <w:top w:w="0" w:type="dxa"/>
            <w:bottom w:w="0" w:type="dxa"/>
          </w:tblCellMar>
        </w:tblPrEx>
        <w:trPr>
          <w:gridAfter w:val="7"/>
          <w:wAfter w:w="11340" w:type="dxa"/>
        </w:trPr>
        <w:tc>
          <w:tcPr>
            <w:tcW w:w="828" w:type="dxa"/>
          </w:tcPr>
          <w:p w14:paraId="0E02B97E" w14:textId="77777777" w:rsidR="0056590F" w:rsidRPr="00C76D67" w:rsidRDefault="0056590F" w:rsidP="00FD4552">
            <w:pPr>
              <w:pStyle w:val="Yltunniste"/>
              <w:tabs>
                <w:tab w:val="clear" w:pos="4320"/>
                <w:tab w:val="clear" w:pos="8640"/>
              </w:tabs>
              <w:rPr>
                <w:bCs/>
                <w:lang w:val="en-GB"/>
              </w:rPr>
            </w:pPr>
          </w:p>
        </w:tc>
        <w:tc>
          <w:tcPr>
            <w:tcW w:w="1350" w:type="dxa"/>
          </w:tcPr>
          <w:p w14:paraId="1992D9C3" w14:textId="77777777" w:rsidR="0056590F" w:rsidRPr="00E6642D" w:rsidRDefault="0056590F" w:rsidP="00FD4552">
            <w:r w:rsidRPr="00E6642D">
              <w:t>lääketietokannan ulkopuolinen valmiste</w:t>
            </w:r>
          </w:p>
        </w:tc>
        <w:tc>
          <w:tcPr>
            <w:tcW w:w="630" w:type="dxa"/>
          </w:tcPr>
          <w:p w14:paraId="31B8D027" w14:textId="77777777" w:rsidR="0056590F" w:rsidRPr="00E6642D" w:rsidRDefault="0056590F" w:rsidP="00FD4552"/>
        </w:tc>
        <w:tc>
          <w:tcPr>
            <w:tcW w:w="630" w:type="dxa"/>
          </w:tcPr>
          <w:p w14:paraId="1A16387E" w14:textId="77777777" w:rsidR="0056590F" w:rsidRPr="00E6642D" w:rsidRDefault="0056590F" w:rsidP="00FD4552"/>
        </w:tc>
        <w:tc>
          <w:tcPr>
            <w:tcW w:w="2340" w:type="dxa"/>
          </w:tcPr>
          <w:p w14:paraId="618208D2" w14:textId="77777777" w:rsidR="0056590F" w:rsidRPr="00E6642D" w:rsidRDefault="0056590F" w:rsidP="00FD4552">
            <w:r w:rsidRPr="00E6642D">
              <w:t>maksimipituus 50</w:t>
            </w:r>
          </w:p>
        </w:tc>
        <w:tc>
          <w:tcPr>
            <w:tcW w:w="2070" w:type="dxa"/>
          </w:tcPr>
          <w:p w14:paraId="54995254" w14:textId="77777777" w:rsidR="0056590F" w:rsidRPr="00E6642D" w:rsidRDefault="006E2AC9" w:rsidP="00FD4552">
            <w:pPr>
              <w:rPr>
                <w:lang w:val="en-GB"/>
              </w:rPr>
            </w:pPr>
            <w:r w:rsidRPr="00E6642D">
              <w:rPr>
                <w:lang w:val="en-GB"/>
              </w:rPr>
              <w:t>EN</w:t>
            </w:r>
          </w:p>
        </w:tc>
        <w:tc>
          <w:tcPr>
            <w:tcW w:w="1440" w:type="dxa"/>
          </w:tcPr>
          <w:p w14:paraId="18F84BE4" w14:textId="77777777" w:rsidR="0056590F" w:rsidRPr="00E6642D" w:rsidRDefault="0056590F" w:rsidP="00FD4552">
            <w:pPr>
              <w:pStyle w:val="Yltunniste"/>
              <w:tabs>
                <w:tab w:val="clear" w:pos="4320"/>
                <w:tab w:val="clear" w:pos="8640"/>
              </w:tabs>
              <w:rPr>
                <w:lang w:val="en-GB"/>
              </w:rPr>
            </w:pPr>
          </w:p>
        </w:tc>
        <w:tc>
          <w:tcPr>
            <w:tcW w:w="1620" w:type="dxa"/>
          </w:tcPr>
          <w:p w14:paraId="08842879" w14:textId="77777777" w:rsidR="0056590F" w:rsidRPr="00E6642D" w:rsidDel="004D02C2" w:rsidRDefault="0056590F" w:rsidP="00FD4552">
            <w:pPr>
              <w:rPr>
                <w:lang w:val="en-GB"/>
              </w:rPr>
            </w:pPr>
            <w:r w:rsidRPr="00E6642D">
              <w:rPr>
                <w:lang w:val="en-GB"/>
              </w:rPr>
              <w:t>c.s.c.s.c.s.e.o.c.o.c.subsA.consumable.manufacturedProduct.</w:t>
            </w:r>
            <w:r w:rsidR="004004E4" w:rsidRPr="00E6642D">
              <w:rPr>
                <w:lang w:val="en-GB"/>
              </w:rPr>
              <w:t>manufacturedLabeledDrug</w:t>
            </w:r>
            <w:r w:rsidRPr="00E6642D">
              <w:rPr>
                <w:lang w:val="en-GB"/>
              </w:rPr>
              <w:t>.name</w:t>
            </w:r>
          </w:p>
        </w:tc>
        <w:tc>
          <w:tcPr>
            <w:tcW w:w="1620" w:type="dxa"/>
          </w:tcPr>
          <w:p w14:paraId="511157BD" w14:textId="77777777" w:rsidR="0056590F" w:rsidRPr="00E6642D" w:rsidRDefault="0056590F" w:rsidP="00FD4552">
            <w:pPr>
              <w:rPr>
                <w:lang w:val="en-GB"/>
              </w:rPr>
            </w:pPr>
          </w:p>
        </w:tc>
        <w:tc>
          <w:tcPr>
            <w:tcW w:w="1620" w:type="dxa"/>
          </w:tcPr>
          <w:p w14:paraId="215FC6D4" w14:textId="77777777" w:rsidR="0056590F" w:rsidRPr="00E6642D" w:rsidRDefault="0056590F" w:rsidP="00FD4552">
            <w:pPr>
              <w:rPr>
                <w:lang w:val="en-GB"/>
              </w:rPr>
            </w:pPr>
          </w:p>
        </w:tc>
      </w:tr>
      <w:tr w:rsidR="0056590F" w:rsidRPr="006226D2" w14:paraId="5C02644F" w14:textId="77777777" w:rsidTr="00950003">
        <w:tblPrEx>
          <w:tblCellMar>
            <w:top w:w="0" w:type="dxa"/>
            <w:bottom w:w="0" w:type="dxa"/>
          </w:tblCellMar>
        </w:tblPrEx>
        <w:trPr>
          <w:gridAfter w:val="7"/>
          <w:wAfter w:w="11340" w:type="dxa"/>
        </w:trPr>
        <w:tc>
          <w:tcPr>
            <w:tcW w:w="828" w:type="dxa"/>
          </w:tcPr>
          <w:p w14:paraId="3857F75C" w14:textId="77777777" w:rsidR="0056590F" w:rsidRPr="00C76D67" w:rsidRDefault="0056590F" w:rsidP="00FD4552">
            <w:pPr>
              <w:pStyle w:val="Yltunniste"/>
              <w:tabs>
                <w:tab w:val="clear" w:pos="4320"/>
                <w:tab w:val="clear" w:pos="8640"/>
              </w:tabs>
              <w:rPr>
                <w:bCs/>
                <w:lang w:val="en-GB"/>
              </w:rPr>
            </w:pPr>
          </w:p>
        </w:tc>
        <w:tc>
          <w:tcPr>
            <w:tcW w:w="1350" w:type="dxa"/>
          </w:tcPr>
          <w:p w14:paraId="21B94F47" w14:textId="77777777" w:rsidR="0056590F" w:rsidRPr="00E6642D" w:rsidRDefault="0056590F" w:rsidP="00FD4552">
            <w:r w:rsidRPr="00E6642D">
              <w:t>tyyppi (määrätyn määrän esitystapa)</w:t>
            </w:r>
          </w:p>
        </w:tc>
        <w:tc>
          <w:tcPr>
            <w:tcW w:w="630" w:type="dxa"/>
          </w:tcPr>
          <w:p w14:paraId="5D231BE0" w14:textId="77777777" w:rsidR="0056590F" w:rsidRPr="00E6642D" w:rsidRDefault="00D12313" w:rsidP="00FD4552">
            <w:r w:rsidRPr="00E6642D">
              <w:t>P</w:t>
            </w:r>
          </w:p>
        </w:tc>
        <w:tc>
          <w:tcPr>
            <w:tcW w:w="630" w:type="dxa"/>
          </w:tcPr>
          <w:p w14:paraId="26F14C59" w14:textId="77777777" w:rsidR="0056590F" w:rsidRPr="00E6642D" w:rsidRDefault="0056590F" w:rsidP="00FD4552"/>
        </w:tc>
        <w:tc>
          <w:tcPr>
            <w:tcW w:w="2340" w:type="dxa"/>
          </w:tcPr>
          <w:p w14:paraId="120AC25C" w14:textId="77777777" w:rsidR="0056590F" w:rsidRPr="00E6642D" w:rsidRDefault="0056590F" w:rsidP="00FD4552"/>
        </w:tc>
        <w:tc>
          <w:tcPr>
            <w:tcW w:w="2070" w:type="dxa"/>
          </w:tcPr>
          <w:p w14:paraId="41CEF699" w14:textId="77777777" w:rsidR="0056590F" w:rsidRPr="00E6642D" w:rsidRDefault="0056590F" w:rsidP="00FD4552">
            <w:pPr>
              <w:rPr>
                <w:lang w:val="en-GB"/>
              </w:rPr>
            </w:pPr>
          </w:p>
        </w:tc>
        <w:tc>
          <w:tcPr>
            <w:tcW w:w="1440" w:type="dxa"/>
          </w:tcPr>
          <w:p w14:paraId="3BD727BF" w14:textId="77777777" w:rsidR="0056590F" w:rsidRPr="00E6642D" w:rsidRDefault="0056590F" w:rsidP="00FD4552">
            <w:pPr>
              <w:pStyle w:val="Yltunniste"/>
              <w:tabs>
                <w:tab w:val="clear" w:pos="4320"/>
                <w:tab w:val="clear" w:pos="8640"/>
              </w:tabs>
              <w:rPr>
                <w:lang w:val="en-GB"/>
              </w:rPr>
            </w:pPr>
          </w:p>
        </w:tc>
        <w:tc>
          <w:tcPr>
            <w:tcW w:w="1620" w:type="dxa"/>
          </w:tcPr>
          <w:p w14:paraId="481C8DE6" w14:textId="77777777" w:rsidR="0056590F" w:rsidRPr="00E6642D" w:rsidDel="004D02C2" w:rsidRDefault="0056590F" w:rsidP="00FD4552">
            <w:pPr>
              <w:rPr>
                <w:color w:val="000000"/>
                <w:lang w:val="en-GB"/>
              </w:rPr>
            </w:pPr>
            <w:r w:rsidRPr="00E6642D">
              <w:rPr>
                <w:lang w:val="en-GB"/>
              </w:rPr>
              <w:t>c.s.c.s.c.s.e.o.c.o.c.subsA.eR.supply.code</w:t>
            </w:r>
          </w:p>
        </w:tc>
        <w:tc>
          <w:tcPr>
            <w:tcW w:w="1620" w:type="dxa"/>
          </w:tcPr>
          <w:p w14:paraId="0A7C7D49" w14:textId="77777777" w:rsidR="0056590F" w:rsidRPr="00E6642D" w:rsidRDefault="0056590F" w:rsidP="00FD4552">
            <w:pPr>
              <w:rPr>
                <w:lang w:val="en-GB"/>
              </w:rPr>
            </w:pPr>
          </w:p>
        </w:tc>
        <w:tc>
          <w:tcPr>
            <w:tcW w:w="1620" w:type="dxa"/>
          </w:tcPr>
          <w:p w14:paraId="64DF0CFE" w14:textId="77777777" w:rsidR="0056590F" w:rsidRPr="00E6642D" w:rsidRDefault="0056590F" w:rsidP="00FD4552">
            <w:pPr>
              <w:rPr>
                <w:lang w:val="en-GB"/>
              </w:rPr>
            </w:pPr>
          </w:p>
        </w:tc>
      </w:tr>
      <w:tr w:rsidR="0056590F" w:rsidRPr="007C1A71" w14:paraId="2E26C321" w14:textId="77777777" w:rsidTr="00CD115A">
        <w:tblPrEx>
          <w:tblCellMar>
            <w:top w:w="0" w:type="dxa"/>
            <w:bottom w:w="0" w:type="dxa"/>
          </w:tblCellMar>
        </w:tblPrEx>
        <w:trPr>
          <w:gridAfter w:val="7"/>
          <w:wAfter w:w="11340" w:type="dxa"/>
        </w:trPr>
        <w:tc>
          <w:tcPr>
            <w:tcW w:w="828" w:type="dxa"/>
          </w:tcPr>
          <w:p w14:paraId="62CF0416" w14:textId="77777777" w:rsidR="0056590F" w:rsidRPr="001F1E13" w:rsidRDefault="0056590F" w:rsidP="00CD115A">
            <w:pPr>
              <w:rPr>
                <w:highlight w:val="red"/>
                <w:lang w:val="en-GB"/>
              </w:rPr>
            </w:pPr>
            <w:r w:rsidRPr="0086486E">
              <w:rPr>
                <w:lang w:val="en-GB"/>
              </w:rPr>
              <w:t>26.3</w:t>
            </w:r>
          </w:p>
        </w:tc>
        <w:tc>
          <w:tcPr>
            <w:tcW w:w="1350" w:type="dxa"/>
          </w:tcPr>
          <w:p w14:paraId="3ADCB495" w14:textId="77777777" w:rsidR="0056590F" w:rsidRPr="00E6642D" w:rsidRDefault="0056590F" w:rsidP="00CD115A">
            <w:pPr>
              <w:rPr>
                <w:highlight w:val="red"/>
              </w:rPr>
            </w:pPr>
            <w:r w:rsidRPr="00E6642D">
              <w:t>lääkityksen alkuaika</w:t>
            </w:r>
          </w:p>
        </w:tc>
        <w:tc>
          <w:tcPr>
            <w:tcW w:w="630" w:type="dxa"/>
          </w:tcPr>
          <w:p w14:paraId="400883E2" w14:textId="77777777" w:rsidR="0056590F" w:rsidRPr="00E6642D" w:rsidRDefault="0056590F" w:rsidP="00CD115A"/>
        </w:tc>
        <w:tc>
          <w:tcPr>
            <w:tcW w:w="630" w:type="dxa"/>
          </w:tcPr>
          <w:p w14:paraId="21B84115" w14:textId="77777777" w:rsidR="0056590F" w:rsidRPr="00E6642D" w:rsidRDefault="0056590F" w:rsidP="00CD115A"/>
        </w:tc>
        <w:tc>
          <w:tcPr>
            <w:tcW w:w="2340" w:type="dxa"/>
          </w:tcPr>
          <w:p w14:paraId="34A57D26" w14:textId="77777777" w:rsidR="0056590F" w:rsidRPr="00E6642D" w:rsidRDefault="001D2232" w:rsidP="00CD115A">
            <w:r w:rsidRPr="00E6642D">
              <w:t>kun tyyppi (määrätyn määrän esitystapa) on lääkehoidon kestoaika</w:t>
            </w:r>
          </w:p>
        </w:tc>
        <w:tc>
          <w:tcPr>
            <w:tcW w:w="2070" w:type="dxa"/>
          </w:tcPr>
          <w:p w14:paraId="4BBEEF53" w14:textId="77777777" w:rsidR="0056590F" w:rsidRPr="00E6642D" w:rsidRDefault="0056590F" w:rsidP="00CD115A"/>
        </w:tc>
        <w:tc>
          <w:tcPr>
            <w:tcW w:w="1440" w:type="dxa"/>
          </w:tcPr>
          <w:p w14:paraId="76F018CB" w14:textId="77777777" w:rsidR="0056590F" w:rsidRPr="00E6642D" w:rsidRDefault="0056590F" w:rsidP="00CD115A">
            <w:pPr>
              <w:pStyle w:val="Yltunniste"/>
              <w:tabs>
                <w:tab w:val="clear" w:pos="4320"/>
                <w:tab w:val="clear" w:pos="8640"/>
              </w:tabs>
            </w:pPr>
          </w:p>
        </w:tc>
        <w:tc>
          <w:tcPr>
            <w:tcW w:w="1620" w:type="dxa"/>
          </w:tcPr>
          <w:p w14:paraId="73F4152F" w14:textId="77777777" w:rsidR="0056590F" w:rsidRPr="00E6642D" w:rsidRDefault="0056590F" w:rsidP="00CD115A">
            <w:r w:rsidRPr="00E6642D">
              <w:t>c.s.c.s.c.s.e.o.c.o.c.subsA.eR.supply.</w:t>
            </w:r>
            <w:r w:rsidRPr="00E6642D">
              <w:rPr>
                <w:lang w:val="de-DE"/>
              </w:rPr>
              <w:t>effectiveTime.</w:t>
            </w:r>
            <w:r w:rsidRPr="00E6642D">
              <w:t xml:space="preserve"> </w:t>
            </w:r>
            <w:r w:rsidRPr="00E6642D">
              <w:rPr>
                <w:lang w:val="de-DE"/>
              </w:rPr>
              <w:t xml:space="preserve">low </w:t>
            </w:r>
            <w:r w:rsidRPr="00E6642D">
              <w:rPr>
                <w:b/>
                <w:lang w:val="de-DE"/>
              </w:rPr>
              <w:t xml:space="preserve">value </w:t>
            </w:r>
          </w:p>
        </w:tc>
        <w:tc>
          <w:tcPr>
            <w:tcW w:w="1620" w:type="dxa"/>
          </w:tcPr>
          <w:p w14:paraId="75DDAC93" w14:textId="77777777" w:rsidR="0056590F" w:rsidRPr="00E6642D" w:rsidRDefault="0056590F" w:rsidP="00CD115A"/>
        </w:tc>
        <w:tc>
          <w:tcPr>
            <w:tcW w:w="1620" w:type="dxa"/>
          </w:tcPr>
          <w:p w14:paraId="54327106" w14:textId="77777777" w:rsidR="0056590F" w:rsidRPr="00E6642D" w:rsidRDefault="0056590F" w:rsidP="00CD115A"/>
        </w:tc>
      </w:tr>
      <w:tr w:rsidR="0056590F" w:rsidRPr="007C1A71" w14:paraId="48B8AD32" w14:textId="77777777" w:rsidTr="00950003">
        <w:tblPrEx>
          <w:tblCellMar>
            <w:top w:w="0" w:type="dxa"/>
            <w:bottom w:w="0" w:type="dxa"/>
          </w:tblCellMar>
        </w:tblPrEx>
        <w:trPr>
          <w:gridAfter w:val="7"/>
          <w:wAfter w:w="11340" w:type="dxa"/>
        </w:trPr>
        <w:tc>
          <w:tcPr>
            <w:tcW w:w="828" w:type="dxa"/>
          </w:tcPr>
          <w:p w14:paraId="20189B90" w14:textId="77777777" w:rsidR="0056590F" w:rsidRPr="007C1A71" w:rsidRDefault="0056590F" w:rsidP="00FD4552">
            <w:pPr>
              <w:pStyle w:val="Yltunniste"/>
              <w:tabs>
                <w:tab w:val="clear" w:pos="4320"/>
                <w:tab w:val="clear" w:pos="8640"/>
              </w:tabs>
              <w:rPr>
                <w:bCs/>
              </w:rPr>
            </w:pPr>
          </w:p>
        </w:tc>
        <w:tc>
          <w:tcPr>
            <w:tcW w:w="1350" w:type="dxa"/>
          </w:tcPr>
          <w:p w14:paraId="6B149D3B" w14:textId="77777777" w:rsidR="0056590F" w:rsidRPr="00E6642D" w:rsidRDefault="0056590F" w:rsidP="00FD4552">
            <w:r w:rsidRPr="00E6642D">
              <w:t>lääkityksen kesto</w:t>
            </w:r>
          </w:p>
        </w:tc>
        <w:tc>
          <w:tcPr>
            <w:tcW w:w="630" w:type="dxa"/>
          </w:tcPr>
          <w:p w14:paraId="10E0C9F0" w14:textId="77777777" w:rsidR="0056590F" w:rsidRPr="00E6642D" w:rsidRDefault="0056590F" w:rsidP="00FD4552"/>
        </w:tc>
        <w:tc>
          <w:tcPr>
            <w:tcW w:w="630" w:type="dxa"/>
          </w:tcPr>
          <w:p w14:paraId="1AAFA613" w14:textId="77777777" w:rsidR="0056590F" w:rsidRPr="00E6642D" w:rsidRDefault="0056590F" w:rsidP="00FD4552"/>
        </w:tc>
        <w:tc>
          <w:tcPr>
            <w:tcW w:w="2340" w:type="dxa"/>
          </w:tcPr>
          <w:p w14:paraId="5F82EEFB" w14:textId="77777777" w:rsidR="0056590F" w:rsidRPr="00E6642D" w:rsidRDefault="001D2232" w:rsidP="00FD4552">
            <w:r w:rsidRPr="00E6642D">
              <w:t>kun tyyppi (määrätyn määrän esitystapa) on lääkehoidon kestoaika</w:t>
            </w:r>
          </w:p>
        </w:tc>
        <w:tc>
          <w:tcPr>
            <w:tcW w:w="2070" w:type="dxa"/>
          </w:tcPr>
          <w:p w14:paraId="3D170959" w14:textId="77777777" w:rsidR="0056590F" w:rsidRPr="00E6642D" w:rsidRDefault="0056590F" w:rsidP="00FD4552"/>
        </w:tc>
        <w:tc>
          <w:tcPr>
            <w:tcW w:w="1440" w:type="dxa"/>
          </w:tcPr>
          <w:p w14:paraId="37CE5FF8" w14:textId="77777777" w:rsidR="0056590F" w:rsidRPr="00E6642D" w:rsidRDefault="0056590F" w:rsidP="00FD4552">
            <w:pPr>
              <w:pStyle w:val="Yltunniste"/>
              <w:tabs>
                <w:tab w:val="clear" w:pos="4320"/>
                <w:tab w:val="clear" w:pos="8640"/>
              </w:tabs>
            </w:pPr>
          </w:p>
        </w:tc>
        <w:tc>
          <w:tcPr>
            <w:tcW w:w="1620" w:type="dxa"/>
          </w:tcPr>
          <w:p w14:paraId="03446F42" w14:textId="77777777" w:rsidR="0056590F" w:rsidRPr="00E6642D" w:rsidDel="004D02C2" w:rsidRDefault="0056590F" w:rsidP="00FD4552">
            <w:r w:rsidRPr="00E6642D">
              <w:t>c.s.c.s.c.s.e.o.c.o.c.subsA.eR.supply.</w:t>
            </w:r>
            <w:r w:rsidRPr="00E6642D">
              <w:rPr>
                <w:lang w:val="de-DE"/>
              </w:rPr>
              <w:t>effectiveTime.</w:t>
            </w:r>
            <w:r w:rsidRPr="00E6642D">
              <w:t xml:space="preserve">width </w:t>
            </w:r>
            <w:r w:rsidRPr="00E6642D">
              <w:rPr>
                <w:b/>
              </w:rPr>
              <w:t>unit</w:t>
            </w:r>
            <w:r w:rsidRPr="00E6642D">
              <w:t xml:space="preserve"> ja</w:t>
            </w:r>
            <w:r w:rsidRPr="00E6642D">
              <w:rPr>
                <w:b/>
              </w:rPr>
              <w:t xml:space="preserve"> value</w:t>
            </w:r>
          </w:p>
        </w:tc>
        <w:tc>
          <w:tcPr>
            <w:tcW w:w="1620" w:type="dxa"/>
          </w:tcPr>
          <w:p w14:paraId="736CF95C" w14:textId="77777777" w:rsidR="0056590F" w:rsidRPr="00E6642D" w:rsidRDefault="0056590F" w:rsidP="00FD4552"/>
        </w:tc>
        <w:tc>
          <w:tcPr>
            <w:tcW w:w="1620" w:type="dxa"/>
          </w:tcPr>
          <w:p w14:paraId="36A73C14" w14:textId="77777777" w:rsidR="0056590F" w:rsidRPr="00E6642D" w:rsidRDefault="0056590F" w:rsidP="00FD4552"/>
        </w:tc>
      </w:tr>
      <w:tr w:rsidR="00735D67" w14:paraId="525E82A5" w14:textId="77777777" w:rsidTr="00950003">
        <w:tblPrEx>
          <w:tblCellMar>
            <w:top w:w="0" w:type="dxa"/>
            <w:bottom w:w="0" w:type="dxa"/>
          </w:tblCellMar>
        </w:tblPrEx>
        <w:trPr>
          <w:gridAfter w:val="7"/>
          <w:wAfter w:w="11340" w:type="dxa"/>
        </w:trPr>
        <w:tc>
          <w:tcPr>
            <w:tcW w:w="828" w:type="dxa"/>
          </w:tcPr>
          <w:p w14:paraId="6FD94083" w14:textId="77777777" w:rsidR="00735D67" w:rsidRDefault="00735D67" w:rsidP="00FD4552">
            <w:pPr>
              <w:pStyle w:val="Yltunniste"/>
              <w:tabs>
                <w:tab w:val="clear" w:pos="4320"/>
                <w:tab w:val="clear" w:pos="8640"/>
              </w:tabs>
              <w:rPr>
                <w:bCs/>
              </w:rPr>
            </w:pPr>
          </w:p>
        </w:tc>
        <w:tc>
          <w:tcPr>
            <w:tcW w:w="1350" w:type="dxa"/>
          </w:tcPr>
          <w:p w14:paraId="7C8CCA43" w14:textId="77777777" w:rsidR="00735D67" w:rsidRPr="00E6642D" w:rsidRDefault="00735D67" w:rsidP="00FD4552">
            <w:r w:rsidRPr="00E6642D">
              <w:t xml:space="preserve">lääkityksen </w:t>
            </w:r>
            <w:r>
              <w:t>loppuaika</w:t>
            </w:r>
          </w:p>
        </w:tc>
        <w:tc>
          <w:tcPr>
            <w:tcW w:w="630" w:type="dxa"/>
          </w:tcPr>
          <w:p w14:paraId="4038631A" w14:textId="77777777" w:rsidR="00735D67" w:rsidRPr="00E6642D" w:rsidRDefault="00735D67" w:rsidP="00FD4552"/>
        </w:tc>
        <w:tc>
          <w:tcPr>
            <w:tcW w:w="630" w:type="dxa"/>
          </w:tcPr>
          <w:p w14:paraId="4E3EB28A" w14:textId="77777777" w:rsidR="00735D67" w:rsidRPr="00E6642D" w:rsidRDefault="00735D67" w:rsidP="00FD4552"/>
        </w:tc>
        <w:tc>
          <w:tcPr>
            <w:tcW w:w="2340" w:type="dxa"/>
          </w:tcPr>
          <w:p w14:paraId="565426A8" w14:textId="77777777" w:rsidR="00735D67" w:rsidRPr="00E6642D" w:rsidRDefault="00735D67" w:rsidP="00FD4552">
            <w:r>
              <w:t>käytössä osastohoitopotilaan lääkemääräysmerkinnässä</w:t>
            </w:r>
          </w:p>
        </w:tc>
        <w:tc>
          <w:tcPr>
            <w:tcW w:w="2070" w:type="dxa"/>
          </w:tcPr>
          <w:p w14:paraId="755BE2A7" w14:textId="77777777" w:rsidR="00735D67" w:rsidRPr="00E6642D" w:rsidRDefault="00735D67" w:rsidP="00FD4552">
            <w:pPr>
              <w:rPr>
                <w:lang w:val="en-US"/>
              </w:rPr>
            </w:pPr>
          </w:p>
        </w:tc>
        <w:tc>
          <w:tcPr>
            <w:tcW w:w="1440" w:type="dxa"/>
          </w:tcPr>
          <w:p w14:paraId="611328E3" w14:textId="77777777" w:rsidR="00735D67" w:rsidRPr="00E6642D" w:rsidRDefault="00735D67" w:rsidP="00FD4552">
            <w:pPr>
              <w:pStyle w:val="Yltunniste"/>
              <w:tabs>
                <w:tab w:val="clear" w:pos="4320"/>
                <w:tab w:val="clear" w:pos="8640"/>
              </w:tabs>
            </w:pPr>
          </w:p>
        </w:tc>
        <w:tc>
          <w:tcPr>
            <w:tcW w:w="1620" w:type="dxa"/>
          </w:tcPr>
          <w:p w14:paraId="37146EFF" w14:textId="77777777" w:rsidR="00735D67" w:rsidRPr="00E6642D" w:rsidRDefault="00735D67" w:rsidP="00FD4552">
            <w:r w:rsidRPr="00E6642D">
              <w:t>c.s.c.s.c.s.e.o.c.o.c.subsA.eR.supply.</w:t>
            </w:r>
            <w:r w:rsidRPr="00E6642D">
              <w:rPr>
                <w:lang w:val="de-DE"/>
              </w:rPr>
              <w:t>effectiveTime.</w:t>
            </w:r>
            <w:r w:rsidRPr="00E6642D">
              <w:t xml:space="preserve"> </w:t>
            </w:r>
            <w:r>
              <w:rPr>
                <w:lang w:val="de-DE"/>
              </w:rPr>
              <w:t>h</w:t>
            </w:r>
            <w:r w:rsidR="008265EF">
              <w:rPr>
                <w:lang w:val="de-DE"/>
              </w:rPr>
              <w:t>igh</w:t>
            </w:r>
            <w:r w:rsidRPr="00E6642D">
              <w:rPr>
                <w:lang w:val="de-DE"/>
              </w:rPr>
              <w:t xml:space="preserve"> </w:t>
            </w:r>
            <w:r w:rsidRPr="00E6642D">
              <w:rPr>
                <w:b/>
                <w:lang w:val="de-DE"/>
              </w:rPr>
              <w:t>value</w:t>
            </w:r>
          </w:p>
        </w:tc>
        <w:tc>
          <w:tcPr>
            <w:tcW w:w="1620" w:type="dxa"/>
          </w:tcPr>
          <w:p w14:paraId="25F30102" w14:textId="77777777" w:rsidR="00735D67" w:rsidRPr="00E6642D" w:rsidRDefault="00735D67" w:rsidP="00FD4552"/>
        </w:tc>
        <w:tc>
          <w:tcPr>
            <w:tcW w:w="1620" w:type="dxa"/>
          </w:tcPr>
          <w:p w14:paraId="767A716E" w14:textId="77777777" w:rsidR="00735D67" w:rsidRPr="00E6642D" w:rsidRDefault="00735D67" w:rsidP="00FD4552"/>
        </w:tc>
      </w:tr>
      <w:tr w:rsidR="0056590F" w14:paraId="09F16AED" w14:textId="77777777" w:rsidTr="00950003">
        <w:tblPrEx>
          <w:tblCellMar>
            <w:top w:w="0" w:type="dxa"/>
            <w:bottom w:w="0" w:type="dxa"/>
          </w:tblCellMar>
        </w:tblPrEx>
        <w:trPr>
          <w:gridAfter w:val="7"/>
          <w:wAfter w:w="11340" w:type="dxa"/>
        </w:trPr>
        <w:tc>
          <w:tcPr>
            <w:tcW w:w="828" w:type="dxa"/>
          </w:tcPr>
          <w:p w14:paraId="0EC6CD2F" w14:textId="77777777" w:rsidR="0056590F" w:rsidRDefault="0056590F" w:rsidP="00FD4552">
            <w:pPr>
              <w:pStyle w:val="Yltunniste"/>
              <w:tabs>
                <w:tab w:val="clear" w:pos="4320"/>
                <w:tab w:val="clear" w:pos="8640"/>
              </w:tabs>
              <w:rPr>
                <w:bCs/>
              </w:rPr>
            </w:pPr>
            <w:r>
              <w:rPr>
                <w:bCs/>
              </w:rPr>
              <w:t>26</w:t>
            </w:r>
            <w:r w:rsidR="009250F2">
              <w:rPr>
                <w:bCs/>
              </w:rPr>
              <w:t>.1</w:t>
            </w:r>
            <w:r>
              <w:rPr>
                <w:bCs/>
              </w:rPr>
              <w:t xml:space="preserve"> </w:t>
            </w:r>
          </w:p>
        </w:tc>
        <w:tc>
          <w:tcPr>
            <w:tcW w:w="1350" w:type="dxa"/>
          </w:tcPr>
          <w:p w14:paraId="7BBA445C" w14:textId="77777777" w:rsidR="0056590F" w:rsidRPr="00E6642D" w:rsidRDefault="0056590F" w:rsidP="00FD4552">
            <w:r w:rsidRPr="00E6642D">
              <w:t>pakkauksien lukumäärä</w:t>
            </w:r>
          </w:p>
        </w:tc>
        <w:tc>
          <w:tcPr>
            <w:tcW w:w="630" w:type="dxa"/>
          </w:tcPr>
          <w:p w14:paraId="33DD77C8" w14:textId="77777777" w:rsidR="0056590F" w:rsidRPr="00E6642D" w:rsidRDefault="0056590F" w:rsidP="00FD4552"/>
        </w:tc>
        <w:tc>
          <w:tcPr>
            <w:tcW w:w="630" w:type="dxa"/>
          </w:tcPr>
          <w:p w14:paraId="5248FEF5" w14:textId="77777777" w:rsidR="0056590F" w:rsidRPr="00E6642D" w:rsidRDefault="0056590F" w:rsidP="00FD4552">
            <w:r w:rsidRPr="00E6642D">
              <w:t>E</w:t>
            </w:r>
          </w:p>
        </w:tc>
        <w:tc>
          <w:tcPr>
            <w:tcW w:w="2340" w:type="dxa"/>
          </w:tcPr>
          <w:p w14:paraId="5569EBE6" w14:textId="77777777" w:rsidR="0056590F" w:rsidRPr="00E6642D" w:rsidRDefault="0056590F" w:rsidP="00FD4552">
            <w:r w:rsidRPr="00E6642D">
              <w:t>Kokonaisluku, max 5 numeroa</w:t>
            </w:r>
          </w:p>
          <w:p w14:paraId="5B8BA9CC" w14:textId="77777777" w:rsidR="0056590F" w:rsidRPr="00E6642D" w:rsidRDefault="006919D4" w:rsidP="00FD4552">
            <w:r w:rsidRPr="00E6642D">
              <w:t xml:space="preserve">kun tyyppi (määrätyn määrän esitystapa) </w:t>
            </w:r>
            <w:r w:rsidR="001D2232" w:rsidRPr="00E6642D">
              <w:t xml:space="preserve">on </w:t>
            </w:r>
            <w:r w:rsidRPr="00E6642D">
              <w:t>pakkaus</w:t>
            </w:r>
          </w:p>
        </w:tc>
        <w:tc>
          <w:tcPr>
            <w:tcW w:w="2070" w:type="dxa"/>
          </w:tcPr>
          <w:p w14:paraId="17FDEFBF" w14:textId="77777777" w:rsidR="0056590F" w:rsidRPr="00E6642D" w:rsidRDefault="0056590F" w:rsidP="00FD4552">
            <w:pPr>
              <w:rPr>
                <w:lang w:val="en-US"/>
              </w:rPr>
            </w:pPr>
            <w:r w:rsidRPr="00735D67">
              <w:t>IVL_INT/attrib</w:t>
            </w:r>
            <w:r w:rsidRPr="00E6642D">
              <w:rPr>
                <w:lang w:val="en-US"/>
              </w:rPr>
              <w:t>uutti value(int)</w:t>
            </w:r>
          </w:p>
          <w:p w14:paraId="03E336CD" w14:textId="77777777" w:rsidR="0056590F" w:rsidRPr="00E6642D" w:rsidRDefault="0056590F" w:rsidP="00FD4552">
            <w:r w:rsidRPr="00E6642D">
              <w:t>xxx</w:t>
            </w:r>
          </w:p>
        </w:tc>
        <w:tc>
          <w:tcPr>
            <w:tcW w:w="1440" w:type="dxa"/>
          </w:tcPr>
          <w:p w14:paraId="3EBA03BB" w14:textId="77777777" w:rsidR="0056590F" w:rsidRPr="00E6642D" w:rsidRDefault="0056590F" w:rsidP="00FD4552">
            <w:pPr>
              <w:pStyle w:val="Yltunniste"/>
              <w:tabs>
                <w:tab w:val="clear" w:pos="4320"/>
                <w:tab w:val="clear" w:pos="8640"/>
              </w:tabs>
            </w:pPr>
            <w:r w:rsidRPr="00E6642D">
              <w:t>\xxx</w:t>
            </w:r>
          </w:p>
        </w:tc>
        <w:tc>
          <w:tcPr>
            <w:tcW w:w="1620" w:type="dxa"/>
          </w:tcPr>
          <w:p w14:paraId="012DEBB0" w14:textId="77777777" w:rsidR="0056590F" w:rsidRPr="00E6642D" w:rsidRDefault="0056590F" w:rsidP="00FD4552">
            <w:r w:rsidRPr="00E6642D">
              <w:t>c.s.c.s.c.s.e.o.c.o.c.</w:t>
            </w:r>
            <w:r w:rsidR="00384F8A" w:rsidRPr="00E6642D">
              <w:t>subsA.eR</w:t>
            </w:r>
            <w:r w:rsidRPr="00E6642D">
              <w:t>.</w:t>
            </w:r>
            <w:r w:rsidR="00784BC5" w:rsidRPr="00E6642D">
              <w:t>supply.</w:t>
            </w:r>
            <w:r w:rsidRPr="00E6642D">
              <w:t xml:space="preserve">repeatNumber </w:t>
            </w:r>
            <w:r w:rsidRPr="00E6642D">
              <w:rPr>
                <w:b/>
                <w:bCs/>
              </w:rPr>
              <w:t>value</w:t>
            </w:r>
          </w:p>
        </w:tc>
        <w:tc>
          <w:tcPr>
            <w:tcW w:w="1620" w:type="dxa"/>
          </w:tcPr>
          <w:p w14:paraId="59B76EBE" w14:textId="77777777" w:rsidR="0056590F" w:rsidRPr="00E6642D" w:rsidRDefault="0056590F" w:rsidP="00FD4552">
            <w:r w:rsidRPr="00E6642D">
              <w:t>1</w:t>
            </w:r>
          </w:p>
        </w:tc>
        <w:tc>
          <w:tcPr>
            <w:tcW w:w="1620" w:type="dxa"/>
          </w:tcPr>
          <w:p w14:paraId="6D204484" w14:textId="77777777" w:rsidR="0056590F" w:rsidRPr="00E6642D" w:rsidRDefault="0056590F" w:rsidP="00FD4552">
            <w:r w:rsidRPr="00E6642D">
              <w:t>1</w:t>
            </w:r>
          </w:p>
        </w:tc>
      </w:tr>
      <w:tr w:rsidR="0056590F" w:rsidRPr="007C1A71" w14:paraId="4315575F" w14:textId="77777777" w:rsidTr="00950003">
        <w:tblPrEx>
          <w:tblCellMar>
            <w:top w:w="0" w:type="dxa"/>
            <w:bottom w:w="0" w:type="dxa"/>
          </w:tblCellMar>
        </w:tblPrEx>
        <w:trPr>
          <w:gridAfter w:val="7"/>
          <w:wAfter w:w="11340" w:type="dxa"/>
        </w:trPr>
        <w:tc>
          <w:tcPr>
            <w:tcW w:w="828" w:type="dxa"/>
          </w:tcPr>
          <w:p w14:paraId="0D9FBA07" w14:textId="77777777" w:rsidR="0056590F" w:rsidRDefault="0056590F" w:rsidP="00FD4552">
            <w:pPr>
              <w:pStyle w:val="Yltunniste"/>
              <w:tabs>
                <w:tab w:val="clear" w:pos="4320"/>
                <w:tab w:val="clear" w:pos="8640"/>
              </w:tabs>
              <w:rPr>
                <w:bCs/>
              </w:rPr>
            </w:pPr>
          </w:p>
        </w:tc>
        <w:tc>
          <w:tcPr>
            <w:tcW w:w="1350" w:type="dxa"/>
          </w:tcPr>
          <w:p w14:paraId="43B04D4C" w14:textId="77777777" w:rsidR="0056590F" w:rsidRPr="00E6642D" w:rsidRDefault="0056590F" w:rsidP="00FD4552">
            <w:r w:rsidRPr="00E6642D">
              <w:t>independentInd</w:t>
            </w:r>
          </w:p>
        </w:tc>
        <w:tc>
          <w:tcPr>
            <w:tcW w:w="630" w:type="dxa"/>
          </w:tcPr>
          <w:p w14:paraId="5D9243A2" w14:textId="77777777" w:rsidR="0056590F" w:rsidRPr="00E6642D" w:rsidRDefault="00D90498" w:rsidP="00FD4552">
            <w:r w:rsidRPr="00E6642D">
              <w:t>P</w:t>
            </w:r>
          </w:p>
        </w:tc>
        <w:tc>
          <w:tcPr>
            <w:tcW w:w="630" w:type="dxa"/>
          </w:tcPr>
          <w:p w14:paraId="4F3994B0" w14:textId="77777777" w:rsidR="0056590F" w:rsidRPr="00E6642D" w:rsidRDefault="0056590F" w:rsidP="00FD4552"/>
        </w:tc>
        <w:tc>
          <w:tcPr>
            <w:tcW w:w="2340" w:type="dxa"/>
          </w:tcPr>
          <w:p w14:paraId="6F0A00EC" w14:textId="77777777" w:rsidR="0056590F" w:rsidRPr="00E6642D" w:rsidRDefault="00D90498" w:rsidP="00FD4552">
            <w:r w:rsidRPr="00E6642D">
              <w:t>Pakollinen tieto CDA R2 rakenteessa, joka on vakio ”false”</w:t>
            </w:r>
          </w:p>
        </w:tc>
        <w:tc>
          <w:tcPr>
            <w:tcW w:w="2070" w:type="dxa"/>
          </w:tcPr>
          <w:p w14:paraId="6DD24788" w14:textId="77777777" w:rsidR="0056590F" w:rsidRPr="00E6642D" w:rsidRDefault="0056590F" w:rsidP="00FD4552"/>
        </w:tc>
        <w:tc>
          <w:tcPr>
            <w:tcW w:w="1440" w:type="dxa"/>
          </w:tcPr>
          <w:p w14:paraId="370F1887" w14:textId="77777777" w:rsidR="0056590F" w:rsidRPr="00E6642D" w:rsidRDefault="0056590F" w:rsidP="00FD4552">
            <w:pPr>
              <w:pStyle w:val="Yltunniste"/>
              <w:tabs>
                <w:tab w:val="clear" w:pos="4320"/>
                <w:tab w:val="clear" w:pos="8640"/>
              </w:tabs>
            </w:pPr>
          </w:p>
        </w:tc>
        <w:tc>
          <w:tcPr>
            <w:tcW w:w="1620" w:type="dxa"/>
          </w:tcPr>
          <w:p w14:paraId="592CD114" w14:textId="77777777" w:rsidR="0056590F" w:rsidRPr="00E6642D" w:rsidDel="004D02C2" w:rsidRDefault="0056590F" w:rsidP="00FD4552">
            <w:pPr>
              <w:rPr>
                <w:lang w:val="en-GB"/>
              </w:rPr>
            </w:pPr>
            <w:r w:rsidRPr="00E6642D">
              <w:t>c.s.c.s.c.s.e.o.c.o.c.</w:t>
            </w:r>
            <w:r w:rsidR="00384F8A" w:rsidRPr="00E6642D">
              <w:t>subsA.eR.</w:t>
            </w:r>
            <w:r w:rsidRPr="00E6642D">
              <w:t>Supply.indep</w:t>
            </w:r>
            <w:r w:rsidRPr="00E6642D">
              <w:rPr>
                <w:lang w:val="en-GB"/>
              </w:rPr>
              <w:t xml:space="preserve">endentInd </w:t>
            </w:r>
            <w:r w:rsidRPr="00E6642D">
              <w:rPr>
                <w:b/>
                <w:lang w:val="en-GB"/>
              </w:rPr>
              <w:t>value</w:t>
            </w:r>
          </w:p>
        </w:tc>
        <w:tc>
          <w:tcPr>
            <w:tcW w:w="1620" w:type="dxa"/>
          </w:tcPr>
          <w:p w14:paraId="275DC488" w14:textId="77777777" w:rsidR="0056590F" w:rsidRPr="00E6642D" w:rsidRDefault="0056590F" w:rsidP="00FD4552">
            <w:pPr>
              <w:rPr>
                <w:lang w:val="en-GB"/>
              </w:rPr>
            </w:pPr>
            <w:r w:rsidRPr="00E6642D">
              <w:rPr>
                <w:lang w:val="en-GB"/>
              </w:rPr>
              <w:t>value="false"</w:t>
            </w:r>
          </w:p>
        </w:tc>
        <w:tc>
          <w:tcPr>
            <w:tcW w:w="1620" w:type="dxa"/>
          </w:tcPr>
          <w:p w14:paraId="53496E32" w14:textId="77777777" w:rsidR="0056590F" w:rsidRPr="00E6642D" w:rsidRDefault="0056590F" w:rsidP="00FD4552">
            <w:pPr>
              <w:rPr>
                <w:lang w:val="en-GB"/>
              </w:rPr>
            </w:pPr>
            <w:r w:rsidRPr="00E6642D">
              <w:rPr>
                <w:lang w:val="en-GB"/>
              </w:rPr>
              <w:t>value="false"</w:t>
            </w:r>
          </w:p>
        </w:tc>
      </w:tr>
      <w:tr w:rsidR="0056590F" w14:paraId="388F45B8" w14:textId="77777777" w:rsidTr="00950003">
        <w:tblPrEx>
          <w:tblCellMar>
            <w:top w:w="0" w:type="dxa"/>
            <w:bottom w:w="0" w:type="dxa"/>
          </w:tblCellMar>
        </w:tblPrEx>
        <w:trPr>
          <w:gridAfter w:val="7"/>
          <w:wAfter w:w="11340" w:type="dxa"/>
        </w:trPr>
        <w:tc>
          <w:tcPr>
            <w:tcW w:w="828" w:type="dxa"/>
          </w:tcPr>
          <w:p w14:paraId="24C59DDF" w14:textId="77777777" w:rsidR="0056590F" w:rsidRDefault="00C263E9" w:rsidP="00FD4552">
            <w:pPr>
              <w:pStyle w:val="Yltunniste"/>
              <w:tabs>
                <w:tab w:val="clear" w:pos="4320"/>
                <w:tab w:val="clear" w:pos="8640"/>
              </w:tabs>
              <w:rPr>
                <w:bCs/>
              </w:rPr>
            </w:pPr>
            <w:r>
              <w:rPr>
                <w:bCs/>
              </w:rPr>
              <w:t>25</w:t>
            </w:r>
            <w:r w:rsidR="0056590F">
              <w:rPr>
                <w:bCs/>
              </w:rPr>
              <w:t xml:space="preserve"> </w:t>
            </w:r>
          </w:p>
        </w:tc>
        <w:tc>
          <w:tcPr>
            <w:tcW w:w="1350" w:type="dxa"/>
          </w:tcPr>
          <w:p w14:paraId="4C463CFE" w14:textId="77777777" w:rsidR="0056590F" w:rsidRPr="00E6642D" w:rsidRDefault="0056590F" w:rsidP="00FD4552">
            <w:r w:rsidRPr="00E6642D">
              <w:t>pakkauskoko</w:t>
            </w:r>
          </w:p>
        </w:tc>
        <w:tc>
          <w:tcPr>
            <w:tcW w:w="630" w:type="dxa"/>
          </w:tcPr>
          <w:p w14:paraId="3D9EB2F7" w14:textId="77777777" w:rsidR="0056590F" w:rsidRPr="00E6642D" w:rsidRDefault="0056590F" w:rsidP="00FD4552"/>
        </w:tc>
        <w:tc>
          <w:tcPr>
            <w:tcW w:w="630" w:type="dxa"/>
          </w:tcPr>
          <w:p w14:paraId="0C448DA4" w14:textId="77777777" w:rsidR="0056590F" w:rsidRPr="00E6642D" w:rsidRDefault="0056590F" w:rsidP="00FD4552">
            <w:r w:rsidRPr="00E6642D">
              <w:t>E</w:t>
            </w:r>
          </w:p>
        </w:tc>
        <w:tc>
          <w:tcPr>
            <w:tcW w:w="2340" w:type="dxa"/>
          </w:tcPr>
          <w:p w14:paraId="3CFA933C" w14:textId="77777777" w:rsidR="0056590F" w:rsidRPr="00E6642D" w:rsidRDefault="0056590F" w:rsidP="00FD4552">
            <w:r w:rsidRPr="00E6642D">
              <w:t xml:space="preserve">reaaliluku, max </w:t>
            </w:r>
            <w:r w:rsidR="006919D4" w:rsidRPr="00E6642D">
              <w:t>80</w:t>
            </w:r>
            <w:r w:rsidRPr="00E6642D">
              <w:t xml:space="preserve"> numeroa</w:t>
            </w:r>
          </w:p>
          <w:p w14:paraId="73EF49A6" w14:textId="77777777" w:rsidR="0056590F" w:rsidRPr="00E6642D" w:rsidRDefault="0056590F" w:rsidP="00FD4552"/>
          <w:p w14:paraId="3DE951E0" w14:textId="77777777" w:rsidR="0056590F" w:rsidRPr="00E6642D" w:rsidRDefault="0056590F" w:rsidP="00FD4552">
            <w:r w:rsidRPr="00E6642D">
              <w:t>Saadaan taustarekisteristä.</w:t>
            </w:r>
          </w:p>
          <w:p w14:paraId="3AF6DFDB" w14:textId="77777777" w:rsidR="0056590F" w:rsidRPr="00E6642D" w:rsidRDefault="0056590F" w:rsidP="00FD4552"/>
          <w:p w14:paraId="2BF6BA76" w14:textId="77777777" w:rsidR="001E0F44" w:rsidRPr="00E6642D" w:rsidRDefault="001E0F44" w:rsidP="001E0F44">
            <w:pPr>
              <w:pStyle w:val="Kommentinteksti"/>
            </w:pPr>
            <w:r w:rsidRPr="00E6642D">
              <w:t>Pakkauskoko tekstimuotoisena ja pakkausten lukumäärä tai pakkauskoko, pakkauskoon kerroin ja pakkausten lukumäärä kertovat lääkkeen kokonaismäärän.</w:t>
            </w:r>
          </w:p>
          <w:p w14:paraId="335C1BE8" w14:textId="77777777" w:rsidR="0056590F" w:rsidRPr="00E6642D" w:rsidRDefault="0056590F" w:rsidP="00FD4552"/>
          <w:p w14:paraId="6FA7615B" w14:textId="77777777" w:rsidR="0056590F" w:rsidRPr="00E6642D" w:rsidRDefault="0056590F" w:rsidP="00FD4552">
            <w:r w:rsidRPr="00E6642D">
              <w:t xml:space="preserve">Jos pakkauksien lukumäärää ei ilmoiteta, voidaan kentässä pakkauskoko ilmoittaa lääkkeen kokonaismäärä (jolloin esim. apteekki laskee pakkauksien määrän). Pakkauskoon yksikkö on tällöinkin </w:t>
            </w:r>
            <w:r w:rsidR="00C46FB9" w:rsidRPr="00E6642D">
              <w:t>tarpeen.</w:t>
            </w:r>
          </w:p>
        </w:tc>
        <w:tc>
          <w:tcPr>
            <w:tcW w:w="2070" w:type="dxa"/>
          </w:tcPr>
          <w:p w14:paraId="034EC43E" w14:textId="77777777" w:rsidR="0056590F" w:rsidRPr="00E6642D" w:rsidRDefault="0056590F" w:rsidP="00FD4552">
            <w:pPr>
              <w:rPr>
                <w:lang w:val="en-GB"/>
              </w:rPr>
            </w:pPr>
            <w:r w:rsidRPr="00E6642D">
              <w:rPr>
                <w:lang w:val="en-GB"/>
              </w:rPr>
              <w:t>PQ/attribuutti value (real)</w:t>
            </w:r>
          </w:p>
        </w:tc>
        <w:tc>
          <w:tcPr>
            <w:tcW w:w="1440" w:type="dxa"/>
          </w:tcPr>
          <w:p w14:paraId="7FCB2C73" w14:textId="77777777" w:rsidR="0056590F" w:rsidRPr="00E6642D" w:rsidRDefault="0056590F" w:rsidP="00FD4552">
            <w:pPr>
              <w:pStyle w:val="Yltunniste"/>
              <w:tabs>
                <w:tab w:val="clear" w:pos="4320"/>
                <w:tab w:val="clear" w:pos="8640"/>
              </w:tabs>
              <w:rPr>
                <w:lang w:val="en-GB"/>
              </w:rPr>
            </w:pPr>
            <w:r w:rsidRPr="00E6642D">
              <w:rPr>
                <w:lang w:val="en-GB"/>
              </w:rPr>
              <w:t>\xxx</w:t>
            </w:r>
          </w:p>
        </w:tc>
        <w:tc>
          <w:tcPr>
            <w:tcW w:w="1620" w:type="dxa"/>
          </w:tcPr>
          <w:p w14:paraId="3075453F" w14:textId="77777777" w:rsidR="0056590F" w:rsidRPr="00E6642D" w:rsidRDefault="0056590F" w:rsidP="00FD4552">
            <w:pPr>
              <w:rPr>
                <w:lang w:val="en-GB"/>
              </w:rPr>
            </w:pPr>
            <w:r w:rsidRPr="00E6642D">
              <w:rPr>
                <w:lang w:val="en-GB"/>
              </w:rPr>
              <w:t xml:space="preserve">c.s.c.s.c.s.e.o.c.o.c.subsA.eR.supply.quantity </w:t>
            </w:r>
            <w:r w:rsidRPr="00E6642D">
              <w:rPr>
                <w:b/>
                <w:bCs/>
                <w:lang w:val="en-GB"/>
              </w:rPr>
              <w:t>value</w:t>
            </w:r>
          </w:p>
        </w:tc>
        <w:tc>
          <w:tcPr>
            <w:tcW w:w="1620" w:type="dxa"/>
          </w:tcPr>
          <w:p w14:paraId="1DEE4A0C" w14:textId="77777777" w:rsidR="0056590F" w:rsidRPr="00E6642D" w:rsidRDefault="0056590F" w:rsidP="00FD4552">
            <w:r w:rsidRPr="00E6642D">
              <w:t>20</w:t>
            </w:r>
          </w:p>
        </w:tc>
        <w:tc>
          <w:tcPr>
            <w:tcW w:w="1620" w:type="dxa"/>
          </w:tcPr>
          <w:p w14:paraId="599B5EC3" w14:textId="77777777" w:rsidR="0056590F" w:rsidRPr="00E6642D" w:rsidRDefault="0056590F" w:rsidP="00FD4552">
            <w:r w:rsidRPr="00E6642D">
              <w:t>200</w:t>
            </w:r>
          </w:p>
        </w:tc>
      </w:tr>
      <w:tr w:rsidR="0056590F" w14:paraId="05AA8E30" w14:textId="77777777" w:rsidTr="00950003">
        <w:tblPrEx>
          <w:tblCellMar>
            <w:top w:w="0" w:type="dxa"/>
            <w:bottom w:w="0" w:type="dxa"/>
          </w:tblCellMar>
        </w:tblPrEx>
        <w:trPr>
          <w:gridAfter w:val="7"/>
          <w:wAfter w:w="11340" w:type="dxa"/>
        </w:trPr>
        <w:tc>
          <w:tcPr>
            <w:tcW w:w="828" w:type="dxa"/>
          </w:tcPr>
          <w:p w14:paraId="6B726661" w14:textId="77777777" w:rsidR="0056590F" w:rsidRDefault="00C263E9" w:rsidP="00FD4552">
            <w:pPr>
              <w:pStyle w:val="Yltunniste"/>
              <w:tabs>
                <w:tab w:val="clear" w:pos="4320"/>
                <w:tab w:val="clear" w:pos="8640"/>
              </w:tabs>
              <w:rPr>
                <w:bCs/>
              </w:rPr>
            </w:pPr>
            <w:r>
              <w:rPr>
                <w:bCs/>
              </w:rPr>
              <w:t>76</w:t>
            </w:r>
          </w:p>
        </w:tc>
        <w:tc>
          <w:tcPr>
            <w:tcW w:w="1350" w:type="dxa"/>
          </w:tcPr>
          <w:p w14:paraId="1ECE7C78" w14:textId="77777777" w:rsidR="0056590F" w:rsidRPr="00E6642D" w:rsidRDefault="0056590F" w:rsidP="00FD4552">
            <w:r w:rsidRPr="00E6642D">
              <w:t>pakkauskoon yksikkö</w:t>
            </w:r>
          </w:p>
        </w:tc>
        <w:tc>
          <w:tcPr>
            <w:tcW w:w="630" w:type="dxa"/>
          </w:tcPr>
          <w:p w14:paraId="7289CA5A" w14:textId="77777777" w:rsidR="0056590F" w:rsidRPr="00E6642D" w:rsidRDefault="0056590F" w:rsidP="00FD4552"/>
        </w:tc>
        <w:tc>
          <w:tcPr>
            <w:tcW w:w="630" w:type="dxa"/>
          </w:tcPr>
          <w:p w14:paraId="2B24D8D4" w14:textId="77777777" w:rsidR="0056590F" w:rsidRPr="00E6642D" w:rsidRDefault="0056590F" w:rsidP="00FD4552">
            <w:r w:rsidRPr="00E6642D">
              <w:t>E</w:t>
            </w:r>
          </w:p>
        </w:tc>
        <w:tc>
          <w:tcPr>
            <w:tcW w:w="2340" w:type="dxa"/>
          </w:tcPr>
          <w:p w14:paraId="3F9F19DA" w14:textId="77777777" w:rsidR="0056590F" w:rsidRPr="00E6642D" w:rsidRDefault="0056590F" w:rsidP="00FD4552">
            <w:r w:rsidRPr="00E6642D">
              <w:t>merkkijono, max 20 merkkiä</w:t>
            </w:r>
          </w:p>
          <w:p w14:paraId="55AF9C0E" w14:textId="77777777" w:rsidR="0056590F" w:rsidRPr="00E6642D" w:rsidRDefault="0056590F" w:rsidP="00FD4552"/>
          <w:p w14:paraId="4D02B973" w14:textId="77777777" w:rsidR="0056590F" w:rsidRPr="00E6642D" w:rsidRDefault="0056590F" w:rsidP="00FD4552">
            <w:r w:rsidRPr="00E6642D">
              <w:t>Saadaan taustarekisteristä.</w:t>
            </w:r>
          </w:p>
          <w:p w14:paraId="7C914DFC" w14:textId="77777777" w:rsidR="0056590F" w:rsidRPr="00E6642D" w:rsidRDefault="0056590F" w:rsidP="00FD4552"/>
          <w:p w14:paraId="6D69BB40" w14:textId="77777777" w:rsidR="0056590F" w:rsidRPr="00E6642D" w:rsidRDefault="0056590F" w:rsidP="00FD4552">
            <w:r w:rsidRPr="00E6642D">
              <w:t>Yksiköt tulevat periaatteessa UCUM-määrityksestä, mutta normaalitapauksessakin joudumme käyttämään epästandardeja yksiköitä</w:t>
            </w:r>
          </w:p>
        </w:tc>
        <w:tc>
          <w:tcPr>
            <w:tcW w:w="2070" w:type="dxa"/>
          </w:tcPr>
          <w:p w14:paraId="0C416616" w14:textId="77777777" w:rsidR="0056590F" w:rsidRPr="00E6642D" w:rsidRDefault="0056590F" w:rsidP="00FD4552">
            <w:r w:rsidRPr="00E6642D">
              <w:t xml:space="preserve">PQ/attribuutti unit(cs) </w:t>
            </w:r>
          </w:p>
        </w:tc>
        <w:tc>
          <w:tcPr>
            <w:tcW w:w="1440" w:type="dxa"/>
          </w:tcPr>
          <w:p w14:paraId="43F619C2" w14:textId="77777777" w:rsidR="0056590F" w:rsidRPr="00E6642D" w:rsidRDefault="0056590F" w:rsidP="00FD4552">
            <w:pPr>
              <w:pStyle w:val="Yltunniste"/>
              <w:tabs>
                <w:tab w:val="clear" w:pos="4320"/>
                <w:tab w:val="clear" w:pos="8640"/>
              </w:tabs>
            </w:pPr>
            <w:r w:rsidRPr="00E6642D">
              <w:t>\xxx</w:t>
            </w:r>
          </w:p>
        </w:tc>
        <w:tc>
          <w:tcPr>
            <w:tcW w:w="1620" w:type="dxa"/>
          </w:tcPr>
          <w:p w14:paraId="5346F10E" w14:textId="77777777" w:rsidR="0056590F" w:rsidRPr="00E6642D" w:rsidRDefault="0056590F" w:rsidP="00FD4552">
            <w:r w:rsidRPr="00E6642D">
              <w:t xml:space="preserve">c.s.c.s.c.s.e.o.c.o.c.subsA.eR.supply.quantity </w:t>
            </w:r>
            <w:r w:rsidRPr="00E6642D">
              <w:rPr>
                <w:b/>
                <w:bCs/>
              </w:rPr>
              <w:t>unit</w:t>
            </w:r>
          </w:p>
        </w:tc>
        <w:tc>
          <w:tcPr>
            <w:tcW w:w="1620" w:type="dxa"/>
          </w:tcPr>
          <w:p w14:paraId="639A8E29" w14:textId="77777777" w:rsidR="0056590F" w:rsidRPr="00E6642D" w:rsidRDefault="00C46FB9" w:rsidP="00FD4552">
            <w:r w:rsidRPr="00E6642D">
              <w:t>fol</w:t>
            </w:r>
          </w:p>
        </w:tc>
        <w:tc>
          <w:tcPr>
            <w:tcW w:w="1620" w:type="dxa"/>
          </w:tcPr>
          <w:p w14:paraId="3B4CA033" w14:textId="77777777" w:rsidR="0056590F" w:rsidRPr="00E6642D" w:rsidRDefault="0056590F" w:rsidP="00FD4552">
            <w:r w:rsidRPr="00E6642D">
              <w:t>ml</w:t>
            </w:r>
          </w:p>
        </w:tc>
      </w:tr>
      <w:tr w:rsidR="0056590F" w:rsidRPr="005F1BE1" w14:paraId="1FC51A5B" w14:textId="77777777" w:rsidTr="00950003">
        <w:tblPrEx>
          <w:tblCellMar>
            <w:top w:w="0" w:type="dxa"/>
            <w:bottom w:w="0" w:type="dxa"/>
          </w:tblCellMar>
        </w:tblPrEx>
        <w:trPr>
          <w:gridAfter w:val="7"/>
          <w:wAfter w:w="11340" w:type="dxa"/>
        </w:trPr>
        <w:tc>
          <w:tcPr>
            <w:tcW w:w="828" w:type="dxa"/>
          </w:tcPr>
          <w:p w14:paraId="7B1D69C0" w14:textId="77777777" w:rsidR="0056590F" w:rsidRPr="00702C96" w:rsidRDefault="00C263E9">
            <w:pPr>
              <w:rPr>
                <w:lang w:val="en-GB"/>
              </w:rPr>
            </w:pPr>
            <w:r>
              <w:rPr>
                <w:lang w:val="en-GB"/>
              </w:rPr>
              <w:t>26.2</w:t>
            </w:r>
          </w:p>
        </w:tc>
        <w:tc>
          <w:tcPr>
            <w:tcW w:w="1350" w:type="dxa"/>
          </w:tcPr>
          <w:p w14:paraId="326EF24C" w14:textId="77777777" w:rsidR="0056590F" w:rsidRPr="00E6642D" w:rsidRDefault="0056590F">
            <w:r w:rsidRPr="00E6642D">
              <w:t xml:space="preserve">lääkkeen kokonaismäärä </w:t>
            </w:r>
            <w:r w:rsidR="005F1BE1" w:rsidRPr="00E6642D">
              <w:t>(sama tietokenttä kuin 25</w:t>
            </w:r>
            <w:r w:rsidR="006D197D" w:rsidRPr="00E6642D">
              <w:t>)</w:t>
            </w:r>
          </w:p>
        </w:tc>
        <w:tc>
          <w:tcPr>
            <w:tcW w:w="630" w:type="dxa"/>
          </w:tcPr>
          <w:p w14:paraId="655217B6" w14:textId="77777777" w:rsidR="0056590F" w:rsidRPr="00E6642D" w:rsidRDefault="0056590F"/>
        </w:tc>
        <w:tc>
          <w:tcPr>
            <w:tcW w:w="630" w:type="dxa"/>
          </w:tcPr>
          <w:p w14:paraId="1964939C" w14:textId="77777777" w:rsidR="0056590F" w:rsidRPr="00E6642D" w:rsidRDefault="0056590F"/>
        </w:tc>
        <w:tc>
          <w:tcPr>
            <w:tcW w:w="2340" w:type="dxa"/>
          </w:tcPr>
          <w:p w14:paraId="427F9021" w14:textId="77777777" w:rsidR="0056590F" w:rsidRPr="00E6642D" w:rsidRDefault="006D197D">
            <w:r w:rsidRPr="00E6642D">
              <w:t xml:space="preserve">kun tyyppi (määrätyn määrän esitystapa) </w:t>
            </w:r>
            <w:r w:rsidR="001D2232" w:rsidRPr="00E6642D">
              <w:t xml:space="preserve">on </w:t>
            </w:r>
            <w:r w:rsidRPr="00E6642D">
              <w:t>kokonaismäärä</w:t>
            </w:r>
          </w:p>
        </w:tc>
        <w:tc>
          <w:tcPr>
            <w:tcW w:w="2070" w:type="dxa"/>
          </w:tcPr>
          <w:p w14:paraId="32C90E44" w14:textId="77777777" w:rsidR="0056590F" w:rsidRPr="00E6642D" w:rsidRDefault="0056590F"/>
        </w:tc>
        <w:tc>
          <w:tcPr>
            <w:tcW w:w="1440" w:type="dxa"/>
          </w:tcPr>
          <w:p w14:paraId="66351D18" w14:textId="77777777" w:rsidR="0056590F" w:rsidRPr="00E6642D" w:rsidRDefault="0056590F">
            <w:pPr>
              <w:pStyle w:val="Yltunniste"/>
              <w:tabs>
                <w:tab w:val="clear" w:pos="4320"/>
                <w:tab w:val="clear" w:pos="8640"/>
              </w:tabs>
            </w:pPr>
          </w:p>
        </w:tc>
        <w:tc>
          <w:tcPr>
            <w:tcW w:w="1620" w:type="dxa"/>
          </w:tcPr>
          <w:p w14:paraId="1EAA0C1F" w14:textId="77777777" w:rsidR="0056590F" w:rsidRPr="00E6642D" w:rsidRDefault="005F1BE1">
            <w:r w:rsidRPr="00E6642D">
              <w:t xml:space="preserve">c.s.c.s.c.s.e.o.c.o.c.subsA.eR.supply.quantity </w:t>
            </w:r>
            <w:r w:rsidRPr="00E6642D">
              <w:rPr>
                <w:b/>
                <w:bCs/>
              </w:rPr>
              <w:t>value</w:t>
            </w:r>
          </w:p>
        </w:tc>
        <w:tc>
          <w:tcPr>
            <w:tcW w:w="1620" w:type="dxa"/>
          </w:tcPr>
          <w:p w14:paraId="7C9FB209" w14:textId="77777777" w:rsidR="0056590F" w:rsidRPr="00E6642D" w:rsidRDefault="0056590F"/>
        </w:tc>
        <w:tc>
          <w:tcPr>
            <w:tcW w:w="1620" w:type="dxa"/>
          </w:tcPr>
          <w:p w14:paraId="157E0CFE" w14:textId="77777777" w:rsidR="0056590F" w:rsidRPr="00E6642D" w:rsidRDefault="0056590F"/>
        </w:tc>
      </w:tr>
      <w:tr w:rsidR="0056590F" w:rsidRPr="00E26E21" w14:paraId="500AF982" w14:textId="77777777" w:rsidTr="00950003">
        <w:tblPrEx>
          <w:tblCellMar>
            <w:top w:w="0" w:type="dxa"/>
            <w:bottom w:w="0" w:type="dxa"/>
          </w:tblCellMar>
        </w:tblPrEx>
        <w:trPr>
          <w:gridAfter w:val="7"/>
          <w:wAfter w:w="11340" w:type="dxa"/>
        </w:trPr>
        <w:tc>
          <w:tcPr>
            <w:tcW w:w="828" w:type="dxa"/>
          </w:tcPr>
          <w:p w14:paraId="6790E3BB" w14:textId="77777777" w:rsidR="0056590F" w:rsidRPr="005F1BE1" w:rsidRDefault="0056590F"/>
        </w:tc>
        <w:tc>
          <w:tcPr>
            <w:tcW w:w="1350" w:type="dxa"/>
          </w:tcPr>
          <w:p w14:paraId="3C7D727F" w14:textId="77777777" w:rsidR="0056590F" w:rsidRPr="00E6642D" w:rsidRDefault="0056590F">
            <w:r w:rsidRPr="00E6642D">
              <w:t>potilaan henkilötunnus</w:t>
            </w:r>
          </w:p>
        </w:tc>
        <w:tc>
          <w:tcPr>
            <w:tcW w:w="630" w:type="dxa"/>
          </w:tcPr>
          <w:p w14:paraId="339E4BC1" w14:textId="77777777" w:rsidR="0056590F" w:rsidRPr="00E6642D" w:rsidRDefault="0056590F">
            <w:r w:rsidRPr="00E6642D">
              <w:t>P</w:t>
            </w:r>
          </w:p>
        </w:tc>
        <w:tc>
          <w:tcPr>
            <w:tcW w:w="630" w:type="dxa"/>
          </w:tcPr>
          <w:p w14:paraId="5ACCE7E1" w14:textId="77777777" w:rsidR="0056590F" w:rsidRPr="00E6642D" w:rsidRDefault="00C834FB">
            <w:r w:rsidRPr="00E6642D">
              <w:t>E</w:t>
            </w:r>
          </w:p>
        </w:tc>
        <w:tc>
          <w:tcPr>
            <w:tcW w:w="2340" w:type="dxa"/>
          </w:tcPr>
          <w:p w14:paraId="01E8887F" w14:textId="77777777" w:rsidR="0056590F" w:rsidRPr="00E6642D" w:rsidRDefault="0056590F">
            <w:pPr>
              <w:rPr>
                <w:lang w:val="en-GB"/>
              </w:rPr>
            </w:pPr>
          </w:p>
        </w:tc>
        <w:tc>
          <w:tcPr>
            <w:tcW w:w="2070" w:type="dxa"/>
          </w:tcPr>
          <w:p w14:paraId="50C916E0" w14:textId="77777777" w:rsidR="0056590F" w:rsidRPr="00E6642D" w:rsidRDefault="0056590F"/>
        </w:tc>
        <w:tc>
          <w:tcPr>
            <w:tcW w:w="1440" w:type="dxa"/>
          </w:tcPr>
          <w:p w14:paraId="4D7F65B2" w14:textId="77777777" w:rsidR="0056590F" w:rsidRPr="00E6642D" w:rsidRDefault="0056590F">
            <w:pPr>
              <w:pStyle w:val="Yltunniste"/>
              <w:tabs>
                <w:tab w:val="clear" w:pos="4320"/>
                <w:tab w:val="clear" w:pos="8640"/>
              </w:tabs>
            </w:pPr>
          </w:p>
        </w:tc>
        <w:tc>
          <w:tcPr>
            <w:tcW w:w="1620" w:type="dxa"/>
          </w:tcPr>
          <w:p w14:paraId="2B6D31BC" w14:textId="77777777" w:rsidR="0056590F" w:rsidRPr="00E6642D" w:rsidRDefault="0056590F" w:rsidP="00CD115A">
            <w:r w:rsidRPr="00E6642D">
              <w:t>c.s.c.s.c.s.e.o.c.o.c.subsA.eR.supply.subject</w:t>
            </w:r>
            <w:r w:rsidR="00C834FB" w:rsidRPr="00E6642D">
              <w:t>.relat</w:t>
            </w:r>
            <w:r w:rsidRPr="00E6642D">
              <w:t>edSubject.code</w:t>
            </w:r>
          </w:p>
        </w:tc>
        <w:tc>
          <w:tcPr>
            <w:tcW w:w="1620" w:type="dxa"/>
          </w:tcPr>
          <w:p w14:paraId="1719CB7F" w14:textId="77777777" w:rsidR="0056590F" w:rsidRPr="00E6642D" w:rsidRDefault="0056590F">
            <w:pPr>
              <w:rPr>
                <w:i/>
              </w:rPr>
            </w:pPr>
          </w:p>
        </w:tc>
        <w:tc>
          <w:tcPr>
            <w:tcW w:w="1620" w:type="dxa"/>
          </w:tcPr>
          <w:p w14:paraId="53A08494" w14:textId="77777777" w:rsidR="0056590F" w:rsidRPr="00E6642D" w:rsidRDefault="0056590F"/>
        </w:tc>
      </w:tr>
      <w:tr w:rsidR="0056590F" w:rsidRPr="00E26E21" w14:paraId="54FE59EC" w14:textId="77777777" w:rsidTr="00CD115A">
        <w:tblPrEx>
          <w:tblCellMar>
            <w:top w:w="0" w:type="dxa"/>
            <w:bottom w:w="0" w:type="dxa"/>
          </w:tblCellMar>
        </w:tblPrEx>
        <w:trPr>
          <w:gridAfter w:val="7"/>
          <w:wAfter w:w="11340" w:type="dxa"/>
        </w:trPr>
        <w:tc>
          <w:tcPr>
            <w:tcW w:w="828" w:type="dxa"/>
          </w:tcPr>
          <w:p w14:paraId="5012BE9A" w14:textId="77777777" w:rsidR="0056590F" w:rsidRPr="00E26E21" w:rsidRDefault="0056590F" w:rsidP="00CD115A"/>
        </w:tc>
        <w:tc>
          <w:tcPr>
            <w:tcW w:w="1350" w:type="dxa"/>
          </w:tcPr>
          <w:p w14:paraId="7A26F3A2" w14:textId="77777777" w:rsidR="0056590F" w:rsidRPr="00E6642D" w:rsidRDefault="0056590F" w:rsidP="00CD115A">
            <w:r w:rsidRPr="00E6642D">
              <w:t>potilaan nimi</w:t>
            </w:r>
          </w:p>
        </w:tc>
        <w:tc>
          <w:tcPr>
            <w:tcW w:w="630" w:type="dxa"/>
          </w:tcPr>
          <w:p w14:paraId="435D77F3" w14:textId="77777777" w:rsidR="0056590F" w:rsidRPr="00E6642D" w:rsidRDefault="0056590F" w:rsidP="00CD115A">
            <w:r w:rsidRPr="00E6642D">
              <w:t>P</w:t>
            </w:r>
          </w:p>
        </w:tc>
        <w:tc>
          <w:tcPr>
            <w:tcW w:w="630" w:type="dxa"/>
          </w:tcPr>
          <w:p w14:paraId="73CF86E8" w14:textId="77777777" w:rsidR="0056590F" w:rsidRPr="00E6642D" w:rsidRDefault="0056590F" w:rsidP="00CD115A">
            <w:r w:rsidRPr="00E6642D">
              <w:t>E</w:t>
            </w:r>
          </w:p>
        </w:tc>
        <w:tc>
          <w:tcPr>
            <w:tcW w:w="2340" w:type="dxa"/>
          </w:tcPr>
          <w:p w14:paraId="7B77661E" w14:textId="77777777" w:rsidR="0056590F" w:rsidRPr="00E6642D" w:rsidRDefault="0056590F" w:rsidP="00CD115A">
            <w:pPr>
              <w:rPr>
                <w:lang w:val="en-GB"/>
              </w:rPr>
            </w:pPr>
          </w:p>
        </w:tc>
        <w:tc>
          <w:tcPr>
            <w:tcW w:w="2070" w:type="dxa"/>
          </w:tcPr>
          <w:p w14:paraId="2E958635" w14:textId="77777777" w:rsidR="0056590F" w:rsidRPr="00E6642D" w:rsidRDefault="008265EF" w:rsidP="00CD115A">
            <w:r>
              <w:t>PN</w:t>
            </w:r>
          </w:p>
        </w:tc>
        <w:tc>
          <w:tcPr>
            <w:tcW w:w="1440" w:type="dxa"/>
          </w:tcPr>
          <w:p w14:paraId="394A7C17" w14:textId="77777777" w:rsidR="0056590F" w:rsidRPr="00E6642D" w:rsidRDefault="0056590F" w:rsidP="00CD115A">
            <w:pPr>
              <w:pStyle w:val="Yltunniste"/>
              <w:tabs>
                <w:tab w:val="clear" w:pos="4320"/>
                <w:tab w:val="clear" w:pos="8640"/>
              </w:tabs>
            </w:pPr>
          </w:p>
        </w:tc>
        <w:tc>
          <w:tcPr>
            <w:tcW w:w="1620" w:type="dxa"/>
          </w:tcPr>
          <w:p w14:paraId="79875A37" w14:textId="77777777" w:rsidR="0056590F" w:rsidRPr="00E6642D" w:rsidRDefault="0056590F" w:rsidP="00CD115A">
            <w:r w:rsidRPr="00E6642D">
              <w:t>c.s.c.s.c.s.e.o.c.o.c.subsA.eR.supply.subject.</w:t>
            </w:r>
            <w:r w:rsidR="00C834FB" w:rsidRPr="00E6642D">
              <w:t>relat</w:t>
            </w:r>
            <w:r w:rsidRPr="00E6642D">
              <w:t>edSubject.subject.name</w:t>
            </w:r>
          </w:p>
        </w:tc>
        <w:tc>
          <w:tcPr>
            <w:tcW w:w="1620" w:type="dxa"/>
          </w:tcPr>
          <w:p w14:paraId="589CE458" w14:textId="77777777" w:rsidR="0056590F" w:rsidRPr="00E6642D" w:rsidRDefault="0056590F" w:rsidP="00CD115A">
            <w:pPr>
              <w:rPr>
                <w:i/>
              </w:rPr>
            </w:pPr>
          </w:p>
        </w:tc>
        <w:tc>
          <w:tcPr>
            <w:tcW w:w="1620" w:type="dxa"/>
          </w:tcPr>
          <w:p w14:paraId="15F0E142" w14:textId="77777777" w:rsidR="0056590F" w:rsidRPr="00E6642D" w:rsidRDefault="0056590F" w:rsidP="00CD115A"/>
        </w:tc>
      </w:tr>
      <w:tr w:rsidR="0056590F" w:rsidRPr="00E26E21" w14:paraId="2F10D447" w14:textId="77777777" w:rsidTr="00950003">
        <w:tblPrEx>
          <w:tblCellMar>
            <w:top w:w="0" w:type="dxa"/>
            <w:bottom w:w="0" w:type="dxa"/>
          </w:tblCellMar>
        </w:tblPrEx>
        <w:trPr>
          <w:gridAfter w:val="7"/>
          <w:wAfter w:w="11340" w:type="dxa"/>
        </w:trPr>
        <w:tc>
          <w:tcPr>
            <w:tcW w:w="828" w:type="dxa"/>
          </w:tcPr>
          <w:p w14:paraId="3CCC8E5F" w14:textId="77777777" w:rsidR="0056590F" w:rsidRDefault="0056590F"/>
        </w:tc>
        <w:tc>
          <w:tcPr>
            <w:tcW w:w="1350" w:type="dxa"/>
          </w:tcPr>
          <w:p w14:paraId="0E7EB1F9" w14:textId="77777777" w:rsidR="0056590F" w:rsidRPr="00E6642D" w:rsidRDefault="0056590F">
            <w:r w:rsidRPr="00E6642D">
              <w:t>potilaan syntymäaika</w:t>
            </w:r>
          </w:p>
        </w:tc>
        <w:tc>
          <w:tcPr>
            <w:tcW w:w="630" w:type="dxa"/>
          </w:tcPr>
          <w:p w14:paraId="2D7E60AB" w14:textId="77777777" w:rsidR="0056590F" w:rsidRPr="00E6642D" w:rsidRDefault="0056590F">
            <w:r w:rsidRPr="00E6642D">
              <w:t>P</w:t>
            </w:r>
          </w:p>
        </w:tc>
        <w:tc>
          <w:tcPr>
            <w:tcW w:w="630" w:type="dxa"/>
          </w:tcPr>
          <w:p w14:paraId="644F5756" w14:textId="77777777" w:rsidR="0056590F" w:rsidRPr="00E6642D" w:rsidRDefault="0056590F">
            <w:r w:rsidRPr="00E6642D">
              <w:t>E</w:t>
            </w:r>
          </w:p>
        </w:tc>
        <w:tc>
          <w:tcPr>
            <w:tcW w:w="2340" w:type="dxa"/>
          </w:tcPr>
          <w:p w14:paraId="52D66891" w14:textId="77777777" w:rsidR="0056590F" w:rsidRPr="00E6642D" w:rsidRDefault="0056590F">
            <w:pPr>
              <w:rPr>
                <w:lang w:val="en-GB"/>
              </w:rPr>
            </w:pPr>
          </w:p>
        </w:tc>
        <w:tc>
          <w:tcPr>
            <w:tcW w:w="2070" w:type="dxa"/>
          </w:tcPr>
          <w:p w14:paraId="067652DA" w14:textId="77777777" w:rsidR="0056590F" w:rsidRPr="00E6642D" w:rsidRDefault="008265EF">
            <w:r>
              <w:t>TS</w:t>
            </w:r>
          </w:p>
        </w:tc>
        <w:tc>
          <w:tcPr>
            <w:tcW w:w="1440" w:type="dxa"/>
          </w:tcPr>
          <w:p w14:paraId="04553650" w14:textId="77777777" w:rsidR="0056590F" w:rsidRPr="00E6642D" w:rsidRDefault="0056590F">
            <w:pPr>
              <w:pStyle w:val="Yltunniste"/>
              <w:tabs>
                <w:tab w:val="clear" w:pos="4320"/>
                <w:tab w:val="clear" w:pos="8640"/>
              </w:tabs>
            </w:pPr>
          </w:p>
        </w:tc>
        <w:tc>
          <w:tcPr>
            <w:tcW w:w="1620" w:type="dxa"/>
          </w:tcPr>
          <w:p w14:paraId="5411489E" w14:textId="77777777" w:rsidR="0056590F" w:rsidRPr="00E6642D" w:rsidRDefault="0056590F">
            <w:r w:rsidRPr="00E6642D">
              <w:t>c.s.c.s.c.s.e.o.c.o.c.subsA.eR.supply.</w:t>
            </w:r>
            <w:r w:rsidR="00C834FB" w:rsidRPr="00E6642D">
              <w:t>subject.relat</w:t>
            </w:r>
            <w:r w:rsidRPr="00E6642D">
              <w:t>edSubject</w:t>
            </w:r>
            <w:r w:rsidR="00A577D3" w:rsidRPr="00E6642D">
              <w:t>.subject</w:t>
            </w:r>
            <w:r w:rsidRPr="00E6642D">
              <w:t>.birthTime</w:t>
            </w:r>
          </w:p>
        </w:tc>
        <w:tc>
          <w:tcPr>
            <w:tcW w:w="1620" w:type="dxa"/>
          </w:tcPr>
          <w:p w14:paraId="361BC006" w14:textId="77777777" w:rsidR="0056590F" w:rsidRPr="00E6642D" w:rsidRDefault="0056590F">
            <w:pPr>
              <w:rPr>
                <w:i/>
              </w:rPr>
            </w:pPr>
          </w:p>
        </w:tc>
        <w:tc>
          <w:tcPr>
            <w:tcW w:w="1620" w:type="dxa"/>
          </w:tcPr>
          <w:p w14:paraId="61A26BDC" w14:textId="77777777" w:rsidR="0056590F" w:rsidRPr="00E6642D" w:rsidRDefault="0056590F"/>
        </w:tc>
      </w:tr>
      <w:tr w:rsidR="0056590F" w:rsidRPr="003D7175" w14:paraId="00373604" w14:textId="77777777" w:rsidTr="00950003">
        <w:tblPrEx>
          <w:tblCellMar>
            <w:top w:w="0" w:type="dxa"/>
            <w:bottom w:w="0" w:type="dxa"/>
          </w:tblCellMar>
        </w:tblPrEx>
        <w:trPr>
          <w:gridAfter w:val="7"/>
          <w:wAfter w:w="11340" w:type="dxa"/>
        </w:trPr>
        <w:tc>
          <w:tcPr>
            <w:tcW w:w="828" w:type="dxa"/>
          </w:tcPr>
          <w:p w14:paraId="33AC7D36" w14:textId="77777777" w:rsidR="0056590F" w:rsidRDefault="00C263E9">
            <w:r>
              <w:t>21</w:t>
            </w:r>
            <w:r w:rsidR="0056590F">
              <w:t xml:space="preserve"> VNR-koodi,</w:t>
            </w:r>
          </w:p>
          <w:p w14:paraId="7B4C5D26" w14:textId="77777777" w:rsidR="0056590F" w:rsidRDefault="00C263E9">
            <w:r>
              <w:t>22</w:t>
            </w:r>
            <w:r w:rsidR="0056590F">
              <w:t xml:space="preserve"> kauppanimi</w:t>
            </w:r>
          </w:p>
          <w:p w14:paraId="3B9E8785" w14:textId="77777777" w:rsidR="0056590F" w:rsidRDefault="0056590F"/>
        </w:tc>
        <w:tc>
          <w:tcPr>
            <w:tcW w:w="1350" w:type="dxa"/>
          </w:tcPr>
          <w:p w14:paraId="4BC1D7F3" w14:textId="77777777" w:rsidR="0056590F" w:rsidRPr="00E6642D" w:rsidRDefault="0056590F">
            <w:r w:rsidRPr="00E6642D">
              <w:t>lääkevalmisteen VNR-koodi ja kauppanimi</w:t>
            </w:r>
          </w:p>
        </w:tc>
        <w:tc>
          <w:tcPr>
            <w:tcW w:w="630" w:type="dxa"/>
          </w:tcPr>
          <w:p w14:paraId="66866EED" w14:textId="77777777" w:rsidR="0056590F" w:rsidRPr="00E6642D" w:rsidRDefault="0056590F"/>
        </w:tc>
        <w:tc>
          <w:tcPr>
            <w:tcW w:w="630" w:type="dxa"/>
          </w:tcPr>
          <w:p w14:paraId="4E5A5848" w14:textId="77777777" w:rsidR="0056590F" w:rsidRPr="00E6642D" w:rsidRDefault="0056590F">
            <w:r w:rsidRPr="00E6642D">
              <w:t>E</w:t>
            </w:r>
          </w:p>
        </w:tc>
        <w:tc>
          <w:tcPr>
            <w:tcW w:w="2340" w:type="dxa"/>
          </w:tcPr>
          <w:p w14:paraId="7AF9A85B" w14:textId="77777777" w:rsidR="0056590F" w:rsidRPr="00E6642D" w:rsidRDefault="0056590F">
            <w:r w:rsidRPr="00E6642D">
              <w:t>Koodattu, VNR</w:t>
            </w:r>
          </w:p>
          <w:p w14:paraId="56BCA1F8" w14:textId="77777777" w:rsidR="0056590F" w:rsidRPr="00E6642D" w:rsidRDefault="0056590F">
            <w:pPr>
              <w:rPr>
                <w:lang w:val="de-DE"/>
              </w:rPr>
            </w:pPr>
            <w:r w:rsidRPr="00E6642D">
              <w:rPr>
                <w:b/>
                <w:lang w:val="de-DE"/>
              </w:rPr>
              <w:t>code</w:t>
            </w:r>
            <w:r w:rsidRPr="00E6642D">
              <w:rPr>
                <w:lang w:val="de-DE"/>
              </w:rPr>
              <w:t>=x</w:t>
            </w:r>
          </w:p>
          <w:p w14:paraId="1D9E8B20" w14:textId="77777777" w:rsidR="0056590F" w:rsidRPr="00E6642D" w:rsidRDefault="0056590F">
            <w:pPr>
              <w:rPr>
                <w:lang w:val="de-DE"/>
              </w:rPr>
            </w:pPr>
            <w:r w:rsidRPr="00E6642D">
              <w:rPr>
                <w:b/>
                <w:lang w:val="de-DE"/>
              </w:rPr>
              <w:t>codesystem</w:t>
            </w:r>
            <w:r w:rsidRPr="00E6642D">
              <w:rPr>
                <w:lang w:val="de-DE"/>
              </w:rPr>
              <w:t>=”1.2.246.537.6.55.2004”</w:t>
            </w:r>
          </w:p>
          <w:p w14:paraId="664C10E8" w14:textId="77777777" w:rsidR="0056590F" w:rsidRPr="00E6642D" w:rsidRDefault="0056590F">
            <w:pPr>
              <w:rPr>
                <w:lang w:val="en-GB"/>
              </w:rPr>
            </w:pPr>
            <w:r w:rsidRPr="00E6642D">
              <w:rPr>
                <w:b/>
                <w:lang w:val="en-GB"/>
              </w:rPr>
              <w:t>codesystemName</w:t>
            </w:r>
            <w:r w:rsidRPr="00E6642D">
              <w:rPr>
                <w:lang w:val="en-GB"/>
              </w:rPr>
              <w:t>=”VNR”</w:t>
            </w:r>
          </w:p>
          <w:p w14:paraId="0F317CA9" w14:textId="77777777" w:rsidR="0056590F" w:rsidRPr="00E6642D" w:rsidRDefault="0056590F">
            <w:r w:rsidRPr="00E6642D">
              <w:rPr>
                <w:b/>
              </w:rPr>
              <w:t>displayName=</w:t>
            </w:r>
            <w:r w:rsidRPr="00E6642D">
              <w:t>”tähän lääkkeen kauppanimi”, max</w:t>
            </w:r>
            <w:r w:rsidR="007E41F9" w:rsidRPr="00E6642D">
              <w:t xml:space="preserve"> 8</w:t>
            </w:r>
            <w:r w:rsidRPr="00E6642D">
              <w:t>0.</w:t>
            </w:r>
          </w:p>
          <w:p w14:paraId="788813D7" w14:textId="77777777" w:rsidR="0056590F" w:rsidRPr="00E6642D" w:rsidRDefault="0056590F">
            <w:r w:rsidRPr="00E6642D">
              <w:t>Käyttäjä valitsee lääkkeen valintalistalta kauppanimen perusteella lääkitystä määrättäessä.</w:t>
            </w:r>
          </w:p>
          <w:p w14:paraId="176E2501" w14:textId="77777777" w:rsidR="0056590F" w:rsidRPr="00E6642D" w:rsidRDefault="0056590F">
            <w:r w:rsidRPr="00E6642D">
              <w:t>Sairaalalääkityksessä VNR-koodi ei ole pakollinen.</w:t>
            </w:r>
          </w:p>
        </w:tc>
        <w:tc>
          <w:tcPr>
            <w:tcW w:w="2070" w:type="dxa"/>
          </w:tcPr>
          <w:p w14:paraId="778E619D" w14:textId="77777777" w:rsidR="0056590F" w:rsidRPr="00E6642D" w:rsidRDefault="0056590F">
            <w:r w:rsidRPr="00E6642D">
              <w:t>CE attribuutit</w:t>
            </w:r>
          </w:p>
        </w:tc>
        <w:tc>
          <w:tcPr>
            <w:tcW w:w="1440" w:type="dxa"/>
          </w:tcPr>
          <w:p w14:paraId="2C43C477" w14:textId="77777777" w:rsidR="0056590F" w:rsidRPr="00E6642D" w:rsidRDefault="0056590F">
            <w:pPr>
              <w:pStyle w:val="Yltunniste"/>
              <w:tabs>
                <w:tab w:val="clear" w:pos="4320"/>
                <w:tab w:val="clear" w:pos="8640"/>
              </w:tabs>
            </w:pPr>
            <w:r w:rsidRPr="00E6642D">
              <w:t>\xxx</w:t>
            </w:r>
          </w:p>
        </w:tc>
        <w:tc>
          <w:tcPr>
            <w:tcW w:w="1620" w:type="dxa"/>
          </w:tcPr>
          <w:p w14:paraId="3ED4C998" w14:textId="77777777" w:rsidR="0056590F" w:rsidRPr="00E6642D" w:rsidRDefault="0056590F" w:rsidP="007E41F9">
            <w:pPr>
              <w:pStyle w:val="Kommentinteksti"/>
            </w:pPr>
            <w:r w:rsidRPr="00E6642D">
              <w:t>c.s.c.s.c.s.e.o.c.o.c.subsA.eR.sup</w:t>
            </w:r>
            <w:r w:rsidR="007E41F9" w:rsidRPr="00E6642D">
              <w:t>ply.product.manufacturedProduct.manufacturedLabeledDrug</w:t>
            </w:r>
            <w:r w:rsidRPr="00E6642D">
              <w:t>.code</w:t>
            </w:r>
          </w:p>
        </w:tc>
        <w:tc>
          <w:tcPr>
            <w:tcW w:w="1620" w:type="dxa"/>
          </w:tcPr>
          <w:p w14:paraId="0446A730" w14:textId="77777777" w:rsidR="0056590F" w:rsidRPr="00E6642D" w:rsidRDefault="0056590F">
            <w:pPr>
              <w:rPr>
                <w:i/>
              </w:rPr>
            </w:pPr>
          </w:p>
        </w:tc>
        <w:tc>
          <w:tcPr>
            <w:tcW w:w="1620" w:type="dxa"/>
          </w:tcPr>
          <w:p w14:paraId="25887D2F" w14:textId="77777777" w:rsidR="0056590F" w:rsidRPr="00E6642D" w:rsidRDefault="0056590F"/>
        </w:tc>
      </w:tr>
      <w:tr w:rsidR="0056590F" w14:paraId="6C115C0D" w14:textId="77777777" w:rsidTr="00950003">
        <w:tblPrEx>
          <w:tblCellMar>
            <w:top w:w="0" w:type="dxa"/>
            <w:bottom w:w="0" w:type="dxa"/>
          </w:tblCellMar>
        </w:tblPrEx>
        <w:trPr>
          <w:gridAfter w:val="7"/>
          <w:wAfter w:w="11340" w:type="dxa"/>
        </w:trPr>
        <w:tc>
          <w:tcPr>
            <w:tcW w:w="828" w:type="dxa"/>
          </w:tcPr>
          <w:p w14:paraId="611FE4EF" w14:textId="77777777" w:rsidR="0056590F" w:rsidRDefault="00C263E9">
            <w:r>
              <w:t>23</w:t>
            </w:r>
            <w:r w:rsidR="0056590F">
              <w:t xml:space="preserve"> </w:t>
            </w:r>
          </w:p>
        </w:tc>
        <w:tc>
          <w:tcPr>
            <w:tcW w:w="1350" w:type="dxa"/>
          </w:tcPr>
          <w:p w14:paraId="1F9E887C" w14:textId="77777777" w:rsidR="0056590F" w:rsidRPr="00E6642D" w:rsidRDefault="0056590F">
            <w:r w:rsidRPr="00E6642D">
              <w:t>lääkevalmisteen koodaamaton kauppanimi</w:t>
            </w:r>
          </w:p>
        </w:tc>
        <w:tc>
          <w:tcPr>
            <w:tcW w:w="630" w:type="dxa"/>
          </w:tcPr>
          <w:p w14:paraId="1FE6AEE0" w14:textId="77777777" w:rsidR="0056590F" w:rsidRPr="00E6642D" w:rsidRDefault="0056590F"/>
        </w:tc>
        <w:tc>
          <w:tcPr>
            <w:tcW w:w="630" w:type="dxa"/>
          </w:tcPr>
          <w:p w14:paraId="6FCF9932" w14:textId="77777777" w:rsidR="0056590F" w:rsidRPr="00E6642D" w:rsidRDefault="0056590F">
            <w:r w:rsidRPr="00E6642D">
              <w:t>E</w:t>
            </w:r>
          </w:p>
        </w:tc>
        <w:tc>
          <w:tcPr>
            <w:tcW w:w="2340" w:type="dxa"/>
          </w:tcPr>
          <w:p w14:paraId="0A34FA7E" w14:textId="77777777" w:rsidR="0056590F" w:rsidRPr="00E6642D" w:rsidRDefault="0056590F">
            <w:r w:rsidRPr="00E6642D">
              <w:t xml:space="preserve">Merkkijono, max </w:t>
            </w:r>
            <w:r w:rsidR="007E41F9" w:rsidRPr="00E6642D">
              <w:t>8</w:t>
            </w:r>
            <w:r w:rsidRPr="00E6642D">
              <w:t>0 merkkiä. Käytetään, jos VNR-koodia ei ole tiedossa.</w:t>
            </w:r>
          </w:p>
        </w:tc>
        <w:tc>
          <w:tcPr>
            <w:tcW w:w="2070" w:type="dxa"/>
          </w:tcPr>
          <w:p w14:paraId="2D7A79D5" w14:textId="77777777" w:rsidR="0056590F" w:rsidRPr="00E6642D" w:rsidRDefault="00DC42C2">
            <w:pPr>
              <w:rPr>
                <w:lang w:val="en-GB"/>
              </w:rPr>
            </w:pPr>
            <w:r w:rsidRPr="00E6642D">
              <w:rPr>
                <w:lang w:val="en-GB"/>
              </w:rPr>
              <w:t>EN</w:t>
            </w:r>
          </w:p>
        </w:tc>
        <w:tc>
          <w:tcPr>
            <w:tcW w:w="1440" w:type="dxa"/>
          </w:tcPr>
          <w:p w14:paraId="4EA0B3D9" w14:textId="77777777" w:rsidR="0056590F" w:rsidRPr="00E6642D" w:rsidRDefault="0056590F">
            <w:pPr>
              <w:pStyle w:val="Yltunniste"/>
              <w:tabs>
                <w:tab w:val="clear" w:pos="4320"/>
                <w:tab w:val="clear" w:pos="8640"/>
              </w:tabs>
              <w:rPr>
                <w:lang w:val="en-GB"/>
              </w:rPr>
            </w:pPr>
            <w:r w:rsidRPr="00E6642D">
              <w:rPr>
                <w:lang w:val="en-GB"/>
              </w:rPr>
              <w:t>\xxx</w:t>
            </w:r>
          </w:p>
        </w:tc>
        <w:tc>
          <w:tcPr>
            <w:tcW w:w="1620" w:type="dxa"/>
          </w:tcPr>
          <w:p w14:paraId="06207303" w14:textId="77777777" w:rsidR="0056590F" w:rsidRPr="00E6642D" w:rsidRDefault="0056590F">
            <w:pPr>
              <w:rPr>
                <w:lang w:val="en-GB"/>
              </w:rPr>
            </w:pPr>
            <w:r w:rsidRPr="00E6642D">
              <w:rPr>
                <w:lang w:val="en-GB"/>
              </w:rPr>
              <w:t>c.s.c.s.c.s.e.o.c.o.c.subsA.eR.supply.produc.manufacturedProduct.manufacturedlabeledDrug.</w:t>
            </w:r>
            <w:r w:rsidR="00DC42C2" w:rsidRPr="00E6642D">
              <w:rPr>
                <w:lang w:val="en-GB"/>
              </w:rPr>
              <w:t>name</w:t>
            </w:r>
          </w:p>
        </w:tc>
        <w:tc>
          <w:tcPr>
            <w:tcW w:w="1620" w:type="dxa"/>
          </w:tcPr>
          <w:p w14:paraId="25E8F223" w14:textId="77777777" w:rsidR="0056590F" w:rsidRPr="00E6642D" w:rsidRDefault="00DC42C2">
            <w:r w:rsidRPr="00E6642D">
              <w:t>Petnidan</w:t>
            </w:r>
          </w:p>
        </w:tc>
        <w:tc>
          <w:tcPr>
            <w:tcW w:w="1620" w:type="dxa"/>
          </w:tcPr>
          <w:p w14:paraId="749DFD75" w14:textId="77777777" w:rsidR="0056590F" w:rsidRPr="00E6642D" w:rsidRDefault="0056590F">
            <w:r w:rsidRPr="00E6642D">
              <w:t>Cocillana 1,25 mg/ml oraalineste</w:t>
            </w:r>
          </w:p>
        </w:tc>
      </w:tr>
      <w:tr w:rsidR="0056590F" w:rsidRPr="00506130" w14:paraId="7AD5060D" w14:textId="77777777" w:rsidTr="00950003">
        <w:tblPrEx>
          <w:tblCellMar>
            <w:top w:w="0" w:type="dxa"/>
            <w:bottom w:w="0" w:type="dxa"/>
          </w:tblCellMar>
        </w:tblPrEx>
        <w:trPr>
          <w:gridAfter w:val="7"/>
          <w:wAfter w:w="11340" w:type="dxa"/>
        </w:trPr>
        <w:tc>
          <w:tcPr>
            <w:tcW w:w="828" w:type="dxa"/>
          </w:tcPr>
          <w:p w14:paraId="710543F3" w14:textId="77777777" w:rsidR="0056590F" w:rsidRPr="001F1E13" w:rsidRDefault="0056590F"/>
        </w:tc>
        <w:tc>
          <w:tcPr>
            <w:tcW w:w="1350" w:type="dxa"/>
          </w:tcPr>
          <w:p w14:paraId="720CAA66" w14:textId="77777777" w:rsidR="0056590F" w:rsidRPr="00E6642D" w:rsidRDefault="0056590F">
            <w:r w:rsidRPr="00E6642D">
              <w:t>lääkärin kirjautumisaika</w:t>
            </w:r>
          </w:p>
        </w:tc>
        <w:tc>
          <w:tcPr>
            <w:tcW w:w="630" w:type="dxa"/>
          </w:tcPr>
          <w:p w14:paraId="6AF20543" w14:textId="77777777" w:rsidR="0056590F" w:rsidRPr="00E6642D" w:rsidRDefault="0056590F"/>
        </w:tc>
        <w:tc>
          <w:tcPr>
            <w:tcW w:w="630" w:type="dxa"/>
          </w:tcPr>
          <w:p w14:paraId="61C0BF11" w14:textId="77777777" w:rsidR="0056590F" w:rsidRPr="00E6642D" w:rsidRDefault="0056590F"/>
        </w:tc>
        <w:tc>
          <w:tcPr>
            <w:tcW w:w="2340" w:type="dxa"/>
          </w:tcPr>
          <w:p w14:paraId="3A6EE663" w14:textId="77777777" w:rsidR="0056590F" w:rsidRPr="00E6642D" w:rsidRDefault="0056590F" w:rsidP="00506130"/>
        </w:tc>
        <w:tc>
          <w:tcPr>
            <w:tcW w:w="2070" w:type="dxa"/>
          </w:tcPr>
          <w:p w14:paraId="4B893D6E" w14:textId="77777777" w:rsidR="0056590F" w:rsidRPr="00E6642D" w:rsidRDefault="0056590F"/>
        </w:tc>
        <w:tc>
          <w:tcPr>
            <w:tcW w:w="1440" w:type="dxa"/>
          </w:tcPr>
          <w:p w14:paraId="6B067A27" w14:textId="77777777" w:rsidR="0056590F" w:rsidRPr="00E6642D" w:rsidRDefault="0056590F">
            <w:pPr>
              <w:pStyle w:val="Yltunniste"/>
              <w:tabs>
                <w:tab w:val="clear" w:pos="4320"/>
                <w:tab w:val="clear" w:pos="8640"/>
              </w:tabs>
              <w:rPr>
                <w:lang w:val="en-GB"/>
              </w:rPr>
            </w:pPr>
          </w:p>
        </w:tc>
        <w:tc>
          <w:tcPr>
            <w:tcW w:w="1620" w:type="dxa"/>
          </w:tcPr>
          <w:p w14:paraId="72891829" w14:textId="77777777" w:rsidR="0056590F" w:rsidRPr="00E6642D" w:rsidDel="004D02C2" w:rsidRDefault="0056590F">
            <w:pPr>
              <w:rPr>
                <w:b/>
                <w:lang w:val="en-GB"/>
              </w:rPr>
            </w:pPr>
            <w:r w:rsidRPr="00E6642D">
              <w:rPr>
                <w:lang w:val="en-GB"/>
              </w:rPr>
              <w:t xml:space="preserve">c.s.c.s.c.s.e.o.c.o.c.subsA.eR.supply.author.time </w:t>
            </w:r>
            <w:r w:rsidRPr="00E6642D">
              <w:rPr>
                <w:b/>
                <w:lang w:val="en-GB"/>
              </w:rPr>
              <w:t>value</w:t>
            </w:r>
          </w:p>
        </w:tc>
        <w:tc>
          <w:tcPr>
            <w:tcW w:w="1620" w:type="dxa"/>
          </w:tcPr>
          <w:p w14:paraId="1070CF9D" w14:textId="77777777" w:rsidR="0056590F" w:rsidRPr="00E6642D" w:rsidRDefault="0056590F">
            <w:pPr>
              <w:rPr>
                <w:lang w:val="en-GB"/>
              </w:rPr>
            </w:pPr>
          </w:p>
        </w:tc>
        <w:tc>
          <w:tcPr>
            <w:tcW w:w="1620" w:type="dxa"/>
          </w:tcPr>
          <w:p w14:paraId="52D9711B" w14:textId="77777777" w:rsidR="0056590F" w:rsidRPr="00E6642D" w:rsidRDefault="0056590F">
            <w:pPr>
              <w:rPr>
                <w:lang w:val="en-GB"/>
              </w:rPr>
            </w:pPr>
          </w:p>
        </w:tc>
      </w:tr>
      <w:tr w:rsidR="0056590F" w:rsidRPr="00506130" w14:paraId="43582ECE" w14:textId="77777777" w:rsidTr="00950003">
        <w:tblPrEx>
          <w:tblCellMar>
            <w:top w:w="0" w:type="dxa"/>
            <w:bottom w:w="0" w:type="dxa"/>
          </w:tblCellMar>
        </w:tblPrEx>
        <w:trPr>
          <w:gridAfter w:val="7"/>
          <w:wAfter w:w="11340" w:type="dxa"/>
        </w:trPr>
        <w:tc>
          <w:tcPr>
            <w:tcW w:w="828" w:type="dxa"/>
          </w:tcPr>
          <w:p w14:paraId="59561A7B" w14:textId="77777777" w:rsidR="0056590F" w:rsidRPr="00506130" w:rsidRDefault="0056590F">
            <w:pPr>
              <w:rPr>
                <w:lang w:val="en-GB"/>
              </w:rPr>
            </w:pPr>
          </w:p>
        </w:tc>
        <w:tc>
          <w:tcPr>
            <w:tcW w:w="1350" w:type="dxa"/>
          </w:tcPr>
          <w:p w14:paraId="5742C0F7" w14:textId="77777777" w:rsidR="0056590F" w:rsidRPr="00E6642D" w:rsidRDefault="0056590F">
            <w:r w:rsidRPr="00E6642D">
              <w:t>lääkärin SV-numero</w:t>
            </w:r>
          </w:p>
        </w:tc>
        <w:tc>
          <w:tcPr>
            <w:tcW w:w="630" w:type="dxa"/>
          </w:tcPr>
          <w:p w14:paraId="36F1AD3B" w14:textId="77777777" w:rsidR="0056590F" w:rsidRPr="00E6642D" w:rsidRDefault="002650FF">
            <w:r w:rsidRPr="00E6642D">
              <w:t>P</w:t>
            </w:r>
          </w:p>
        </w:tc>
        <w:tc>
          <w:tcPr>
            <w:tcW w:w="630" w:type="dxa"/>
          </w:tcPr>
          <w:p w14:paraId="708F80AE" w14:textId="77777777" w:rsidR="0056590F" w:rsidRPr="00E6642D" w:rsidRDefault="0056590F"/>
        </w:tc>
        <w:tc>
          <w:tcPr>
            <w:tcW w:w="2340" w:type="dxa"/>
          </w:tcPr>
          <w:p w14:paraId="4C4881A8" w14:textId="77777777" w:rsidR="0056590F" w:rsidRPr="00E6642D" w:rsidRDefault="002650FF">
            <w:r w:rsidRPr="00E6642D">
              <w:t>Merkkijono, pituus 8 merkkiä.</w:t>
            </w:r>
          </w:p>
        </w:tc>
        <w:tc>
          <w:tcPr>
            <w:tcW w:w="2070" w:type="dxa"/>
          </w:tcPr>
          <w:p w14:paraId="14A2D9FC" w14:textId="77777777" w:rsidR="0056590F" w:rsidRPr="00E6642D" w:rsidRDefault="0056590F"/>
        </w:tc>
        <w:tc>
          <w:tcPr>
            <w:tcW w:w="1440" w:type="dxa"/>
          </w:tcPr>
          <w:p w14:paraId="469144C1" w14:textId="77777777" w:rsidR="0056590F" w:rsidRPr="00E6642D" w:rsidRDefault="0056590F">
            <w:pPr>
              <w:pStyle w:val="Yltunniste"/>
              <w:tabs>
                <w:tab w:val="clear" w:pos="4320"/>
                <w:tab w:val="clear" w:pos="8640"/>
              </w:tabs>
              <w:rPr>
                <w:lang w:val="en-GB"/>
              </w:rPr>
            </w:pPr>
          </w:p>
        </w:tc>
        <w:tc>
          <w:tcPr>
            <w:tcW w:w="1620" w:type="dxa"/>
          </w:tcPr>
          <w:p w14:paraId="4E078065" w14:textId="77777777" w:rsidR="0056590F" w:rsidRPr="00E6642D" w:rsidDel="004D02C2" w:rsidRDefault="0056590F">
            <w:pPr>
              <w:rPr>
                <w:b/>
                <w:lang w:val="en-GB"/>
              </w:rPr>
            </w:pPr>
            <w:r w:rsidRPr="00E6642D">
              <w:rPr>
                <w:lang w:val="en-GB"/>
              </w:rPr>
              <w:t xml:space="preserve">c.s.c.s.c.s.e.o.c.o.c.subsA.eR.supply.author.assignedAuthor.id </w:t>
            </w:r>
            <w:r w:rsidRPr="00E6642D">
              <w:rPr>
                <w:b/>
                <w:lang w:val="en-GB"/>
              </w:rPr>
              <w:t xml:space="preserve">root </w:t>
            </w:r>
            <w:r w:rsidRPr="00E6642D">
              <w:rPr>
                <w:lang w:val="en-GB"/>
              </w:rPr>
              <w:t xml:space="preserve">ja </w:t>
            </w:r>
            <w:r w:rsidRPr="00E6642D">
              <w:rPr>
                <w:b/>
                <w:lang w:val="en-GB"/>
              </w:rPr>
              <w:t>extension</w:t>
            </w:r>
          </w:p>
        </w:tc>
        <w:tc>
          <w:tcPr>
            <w:tcW w:w="1620" w:type="dxa"/>
          </w:tcPr>
          <w:p w14:paraId="10D58C32" w14:textId="77777777" w:rsidR="0056590F" w:rsidRPr="00E6642D" w:rsidRDefault="0056590F">
            <w:pPr>
              <w:rPr>
                <w:lang w:val="en-GB"/>
              </w:rPr>
            </w:pPr>
          </w:p>
        </w:tc>
        <w:tc>
          <w:tcPr>
            <w:tcW w:w="1620" w:type="dxa"/>
          </w:tcPr>
          <w:p w14:paraId="6B70040C" w14:textId="77777777" w:rsidR="0056590F" w:rsidRPr="00E6642D" w:rsidRDefault="0056590F">
            <w:pPr>
              <w:rPr>
                <w:lang w:val="en-GB"/>
              </w:rPr>
            </w:pPr>
          </w:p>
        </w:tc>
      </w:tr>
      <w:tr w:rsidR="0056590F" w:rsidRPr="00506130" w14:paraId="47338481" w14:textId="77777777" w:rsidTr="00950003">
        <w:tblPrEx>
          <w:tblCellMar>
            <w:top w:w="0" w:type="dxa"/>
            <w:bottom w:w="0" w:type="dxa"/>
          </w:tblCellMar>
        </w:tblPrEx>
        <w:trPr>
          <w:gridAfter w:val="7"/>
          <w:wAfter w:w="11340" w:type="dxa"/>
        </w:trPr>
        <w:tc>
          <w:tcPr>
            <w:tcW w:w="828" w:type="dxa"/>
          </w:tcPr>
          <w:p w14:paraId="290864C9" w14:textId="77777777" w:rsidR="0056590F" w:rsidRPr="00506130" w:rsidRDefault="0056590F">
            <w:pPr>
              <w:rPr>
                <w:lang w:val="en-GB"/>
              </w:rPr>
            </w:pPr>
          </w:p>
        </w:tc>
        <w:tc>
          <w:tcPr>
            <w:tcW w:w="1350" w:type="dxa"/>
          </w:tcPr>
          <w:p w14:paraId="420F4597" w14:textId="77777777" w:rsidR="0056590F" w:rsidRPr="00E6642D" w:rsidRDefault="0056590F">
            <w:r w:rsidRPr="00E6642D">
              <w:t>lääkärin erikoisala</w:t>
            </w:r>
          </w:p>
        </w:tc>
        <w:tc>
          <w:tcPr>
            <w:tcW w:w="630" w:type="dxa"/>
          </w:tcPr>
          <w:p w14:paraId="5EED9223" w14:textId="77777777" w:rsidR="0056590F" w:rsidRPr="00E6642D" w:rsidRDefault="006F1D47">
            <w:r>
              <w:t>P</w:t>
            </w:r>
          </w:p>
        </w:tc>
        <w:tc>
          <w:tcPr>
            <w:tcW w:w="630" w:type="dxa"/>
          </w:tcPr>
          <w:p w14:paraId="5B0C3236" w14:textId="77777777" w:rsidR="0056590F" w:rsidRPr="00E6642D" w:rsidRDefault="0056590F"/>
        </w:tc>
        <w:tc>
          <w:tcPr>
            <w:tcW w:w="2340" w:type="dxa"/>
          </w:tcPr>
          <w:p w14:paraId="7DEF383A" w14:textId="77777777" w:rsidR="0056590F" w:rsidRPr="00E6642D" w:rsidRDefault="002650FF">
            <w:r w:rsidRPr="00E6642D">
              <w:t>Merkkijono,</w:t>
            </w:r>
            <w:r w:rsidR="00570856" w:rsidRPr="00E6642D">
              <w:t xml:space="preserve"> max </w:t>
            </w:r>
            <w:r w:rsidRPr="00E6642D">
              <w:t xml:space="preserve"> </w:t>
            </w:r>
            <w:r w:rsidR="00570856" w:rsidRPr="00E6642D">
              <w:t>5</w:t>
            </w:r>
            <w:r w:rsidRPr="00E6642D">
              <w:t xml:space="preserve"> merkkiä.</w:t>
            </w:r>
          </w:p>
        </w:tc>
        <w:tc>
          <w:tcPr>
            <w:tcW w:w="2070" w:type="dxa"/>
          </w:tcPr>
          <w:p w14:paraId="5D4CF783" w14:textId="77777777" w:rsidR="0056590F" w:rsidRPr="00E6642D" w:rsidRDefault="0056590F"/>
        </w:tc>
        <w:tc>
          <w:tcPr>
            <w:tcW w:w="1440" w:type="dxa"/>
          </w:tcPr>
          <w:p w14:paraId="6CC052E6" w14:textId="77777777" w:rsidR="0056590F" w:rsidRPr="00E6642D" w:rsidRDefault="0056590F">
            <w:pPr>
              <w:pStyle w:val="Yltunniste"/>
              <w:tabs>
                <w:tab w:val="clear" w:pos="4320"/>
                <w:tab w:val="clear" w:pos="8640"/>
              </w:tabs>
              <w:rPr>
                <w:lang w:val="en-GB"/>
              </w:rPr>
            </w:pPr>
          </w:p>
        </w:tc>
        <w:tc>
          <w:tcPr>
            <w:tcW w:w="1620" w:type="dxa"/>
          </w:tcPr>
          <w:p w14:paraId="29393A7E" w14:textId="77777777" w:rsidR="0056590F" w:rsidRPr="00E6642D" w:rsidDel="004D02C2" w:rsidRDefault="0056590F">
            <w:pPr>
              <w:rPr>
                <w:lang w:val="en-GB"/>
              </w:rPr>
            </w:pPr>
            <w:r w:rsidRPr="00E6642D">
              <w:rPr>
                <w:lang w:val="en-GB"/>
              </w:rPr>
              <w:t>c.s.c.s.c.s.e.o.c.o.c.subsA.eR.supply.author.assignedAuthor.code</w:t>
            </w:r>
          </w:p>
        </w:tc>
        <w:tc>
          <w:tcPr>
            <w:tcW w:w="1620" w:type="dxa"/>
          </w:tcPr>
          <w:p w14:paraId="1385ADD9" w14:textId="77777777" w:rsidR="0056590F" w:rsidRPr="00E6642D" w:rsidRDefault="0056590F">
            <w:pPr>
              <w:rPr>
                <w:lang w:val="en-GB"/>
              </w:rPr>
            </w:pPr>
          </w:p>
        </w:tc>
        <w:tc>
          <w:tcPr>
            <w:tcW w:w="1620" w:type="dxa"/>
          </w:tcPr>
          <w:p w14:paraId="0A6B088B" w14:textId="77777777" w:rsidR="0056590F" w:rsidRPr="00E6642D" w:rsidRDefault="0056590F">
            <w:pPr>
              <w:rPr>
                <w:lang w:val="en-GB"/>
              </w:rPr>
            </w:pPr>
          </w:p>
        </w:tc>
      </w:tr>
      <w:tr w:rsidR="0056590F" w:rsidRPr="00506130" w14:paraId="5A817645" w14:textId="77777777" w:rsidTr="00950003">
        <w:tblPrEx>
          <w:tblCellMar>
            <w:top w:w="0" w:type="dxa"/>
            <w:bottom w:w="0" w:type="dxa"/>
          </w:tblCellMar>
        </w:tblPrEx>
        <w:trPr>
          <w:gridAfter w:val="7"/>
          <w:wAfter w:w="11340" w:type="dxa"/>
        </w:trPr>
        <w:tc>
          <w:tcPr>
            <w:tcW w:w="828" w:type="dxa"/>
          </w:tcPr>
          <w:p w14:paraId="1E6F11B2" w14:textId="77777777" w:rsidR="0056590F" w:rsidRPr="00506130" w:rsidRDefault="0056590F">
            <w:pPr>
              <w:rPr>
                <w:lang w:val="en-GB"/>
              </w:rPr>
            </w:pPr>
          </w:p>
        </w:tc>
        <w:tc>
          <w:tcPr>
            <w:tcW w:w="1350" w:type="dxa"/>
          </w:tcPr>
          <w:p w14:paraId="2606A26C" w14:textId="77777777" w:rsidR="0056590F" w:rsidRPr="00E6642D" w:rsidRDefault="0056590F">
            <w:r w:rsidRPr="00E6642D">
              <w:t>lääkärin virkanimike</w:t>
            </w:r>
          </w:p>
        </w:tc>
        <w:tc>
          <w:tcPr>
            <w:tcW w:w="630" w:type="dxa"/>
          </w:tcPr>
          <w:p w14:paraId="6791CB05" w14:textId="77777777" w:rsidR="0056590F" w:rsidRPr="00E6642D" w:rsidRDefault="006F1D47">
            <w:r>
              <w:t>P</w:t>
            </w:r>
          </w:p>
        </w:tc>
        <w:tc>
          <w:tcPr>
            <w:tcW w:w="630" w:type="dxa"/>
          </w:tcPr>
          <w:p w14:paraId="5F266B16" w14:textId="77777777" w:rsidR="0056590F" w:rsidRPr="00E6642D" w:rsidRDefault="0056590F"/>
        </w:tc>
        <w:tc>
          <w:tcPr>
            <w:tcW w:w="2340" w:type="dxa"/>
          </w:tcPr>
          <w:p w14:paraId="5FE716E3" w14:textId="77777777" w:rsidR="0056590F" w:rsidRPr="00E6642D" w:rsidRDefault="00570856">
            <w:r w:rsidRPr="00E6642D">
              <w:t xml:space="preserve"> Merkkijono, max 70 merkkiä. code=1.2</w:t>
            </w:r>
            <w:r w:rsidR="00E6642D" w:rsidRPr="00E6642D">
              <w:t xml:space="preserve"> </w:t>
            </w:r>
            <w:r w:rsidR="00E6642D" w:rsidRPr="00E6642D">
              <w:rPr>
                <w:color w:val="000000"/>
              </w:rPr>
              <w:t>codeSystem="1.2.246.537.6.12.999.2003"</w:t>
            </w:r>
          </w:p>
        </w:tc>
        <w:tc>
          <w:tcPr>
            <w:tcW w:w="2070" w:type="dxa"/>
          </w:tcPr>
          <w:p w14:paraId="3F65F1E2" w14:textId="77777777" w:rsidR="0056590F" w:rsidRPr="00E6642D" w:rsidRDefault="0056590F"/>
        </w:tc>
        <w:tc>
          <w:tcPr>
            <w:tcW w:w="1440" w:type="dxa"/>
          </w:tcPr>
          <w:p w14:paraId="44FD48C3" w14:textId="77777777" w:rsidR="0056590F" w:rsidRPr="00E6642D" w:rsidRDefault="0056590F">
            <w:pPr>
              <w:pStyle w:val="Yltunniste"/>
              <w:tabs>
                <w:tab w:val="clear" w:pos="4320"/>
                <w:tab w:val="clear" w:pos="8640"/>
              </w:tabs>
            </w:pPr>
            <w:r w:rsidRPr="00E6642D">
              <w:t xml:space="preserve">c.s.c.s.c.s.e.o.c.o.c.subsA.eR.supply.author.assignedAuthor.code.translation.qualifier.name </w:t>
            </w:r>
            <w:r w:rsidRPr="00E6642D">
              <w:rPr>
                <w:b/>
              </w:rPr>
              <w:t>code</w:t>
            </w:r>
          </w:p>
        </w:tc>
        <w:tc>
          <w:tcPr>
            <w:tcW w:w="1620" w:type="dxa"/>
          </w:tcPr>
          <w:p w14:paraId="43DD3CA1" w14:textId="77777777" w:rsidR="0056590F" w:rsidRPr="00E6642D" w:rsidDel="004D02C2" w:rsidRDefault="0056590F">
            <w:r w:rsidRPr="00E6642D">
              <w:t>c.s.c.s.c.s.e.o.c.o.c.subsA.eR.supply.author.assignedAuthor.code.translation.qualifier.value.orginalText</w:t>
            </w:r>
          </w:p>
        </w:tc>
        <w:tc>
          <w:tcPr>
            <w:tcW w:w="1620" w:type="dxa"/>
          </w:tcPr>
          <w:p w14:paraId="196BB386" w14:textId="77777777" w:rsidR="0056590F" w:rsidRPr="00E6642D" w:rsidRDefault="0056590F"/>
        </w:tc>
        <w:tc>
          <w:tcPr>
            <w:tcW w:w="1620" w:type="dxa"/>
          </w:tcPr>
          <w:p w14:paraId="53D2D6A6" w14:textId="77777777" w:rsidR="0056590F" w:rsidRPr="00E6642D" w:rsidRDefault="0056590F"/>
        </w:tc>
      </w:tr>
      <w:tr w:rsidR="0056590F" w14:paraId="4FDCA2BF" w14:textId="77777777" w:rsidTr="00950003">
        <w:tblPrEx>
          <w:tblCellMar>
            <w:top w:w="0" w:type="dxa"/>
            <w:bottom w:w="0" w:type="dxa"/>
          </w:tblCellMar>
        </w:tblPrEx>
        <w:trPr>
          <w:gridAfter w:val="7"/>
          <w:wAfter w:w="11340" w:type="dxa"/>
        </w:trPr>
        <w:tc>
          <w:tcPr>
            <w:tcW w:w="828" w:type="dxa"/>
          </w:tcPr>
          <w:p w14:paraId="33A31859" w14:textId="77777777" w:rsidR="0056590F" w:rsidRPr="00506130" w:rsidRDefault="0056590F"/>
        </w:tc>
        <w:tc>
          <w:tcPr>
            <w:tcW w:w="1350" w:type="dxa"/>
          </w:tcPr>
          <w:p w14:paraId="12E9DBA9" w14:textId="77777777" w:rsidR="0056590F" w:rsidRPr="00E6642D" w:rsidRDefault="0056590F">
            <w:r w:rsidRPr="00E6642D">
              <w:t>lääkärin oppiarvo</w:t>
            </w:r>
          </w:p>
        </w:tc>
        <w:tc>
          <w:tcPr>
            <w:tcW w:w="630" w:type="dxa"/>
          </w:tcPr>
          <w:p w14:paraId="309CA741" w14:textId="77777777" w:rsidR="0056590F" w:rsidRPr="00E6642D" w:rsidRDefault="006F1D47">
            <w:r>
              <w:t>P</w:t>
            </w:r>
          </w:p>
        </w:tc>
        <w:tc>
          <w:tcPr>
            <w:tcW w:w="630" w:type="dxa"/>
          </w:tcPr>
          <w:p w14:paraId="04C93FAF" w14:textId="77777777" w:rsidR="0056590F" w:rsidRPr="00E6642D" w:rsidRDefault="0056590F"/>
        </w:tc>
        <w:tc>
          <w:tcPr>
            <w:tcW w:w="2340" w:type="dxa"/>
          </w:tcPr>
          <w:p w14:paraId="379CD299" w14:textId="77777777" w:rsidR="0056590F" w:rsidRPr="00E6642D" w:rsidRDefault="00570856">
            <w:r w:rsidRPr="00E6642D">
              <w:t>Merkkijono, max 70 merkkiä. code=1.3</w:t>
            </w:r>
            <w:r w:rsidR="00E6642D" w:rsidRPr="00E6642D">
              <w:t>,</w:t>
            </w:r>
          </w:p>
          <w:p w14:paraId="16481000" w14:textId="77777777" w:rsidR="00E6642D" w:rsidRPr="00E6642D" w:rsidRDefault="00E6642D">
            <w:bookmarkStart w:id="91" w:name="OLE_LINK6"/>
            <w:bookmarkStart w:id="92" w:name="OLE_LINK7"/>
            <w:r w:rsidRPr="00E6642D">
              <w:rPr>
                <w:color w:val="000000"/>
              </w:rPr>
              <w:t>codeSystem="1.2.246.537.6.12.999.2003"</w:t>
            </w:r>
            <w:bookmarkEnd w:id="91"/>
            <w:bookmarkEnd w:id="92"/>
          </w:p>
        </w:tc>
        <w:tc>
          <w:tcPr>
            <w:tcW w:w="2070" w:type="dxa"/>
          </w:tcPr>
          <w:p w14:paraId="659A905D" w14:textId="77777777" w:rsidR="0056590F" w:rsidRPr="00E6642D" w:rsidRDefault="0056590F"/>
        </w:tc>
        <w:tc>
          <w:tcPr>
            <w:tcW w:w="1440" w:type="dxa"/>
          </w:tcPr>
          <w:p w14:paraId="75A11ABF" w14:textId="77777777" w:rsidR="0056590F" w:rsidRPr="00E6642D" w:rsidRDefault="0056590F">
            <w:pPr>
              <w:pStyle w:val="Yltunniste"/>
              <w:tabs>
                <w:tab w:val="clear" w:pos="4320"/>
                <w:tab w:val="clear" w:pos="8640"/>
              </w:tabs>
            </w:pPr>
            <w:r w:rsidRPr="00E6642D">
              <w:t xml:space="preserve">c.s.c.s.c.s.e.o.c.o.c.subsA.eR.supply.author.assignedAuthor.code.translation.qualifier.name </w:t>
            </w:r>
            <w:r w:rsidRPr="00E6642D">
              <w:rPr>
                <w:b/>
              </w:rPr>
              <w:t>code</w:t>
            </w:r>
          </w:p>
        </w:tc>
        <w:tc>
          <w:tcPr>
            <w:tcW w:w="1620" w:type="dxa"/>
          </w:tcPr>
          <w:p w14:paraId="408BFEDB" w14:textId="77777777" w:rsidR="0056590F" w:rsidRPr="00E6642D" w:rsidDel="004D02C2" w:rsidRDefault="0056590F">
            <w:r w:rsidRPr="00E6642D">
              <w:t>c.s.c.s.c.s.e.o.c.o.c.subsA.eR.supply.author.assignedAuthor.code.translation.qualifier.value.orginalText</w:t>
            </w:r>
          </w:p>
        </w:tc>
        <w:tc>
          <w:tcPr>
            <w:tcW w:w="1620" w:type="dxa"/>
          </w:tcPr>
          <w:p w14:paraId="55BCFFEF" w14:textId="77777777" w:rsidR="0056590F" w:rsidRPr="00E6642D" w:rsidRDefault="0056590F"/>
        </w:tc>
        <w:tc>
          <w:tcPr>
            <w:tcW w:w="1620" w:type="dxa"/>
          </w:tcPr>
          <w:p w14:paraId="4EB34EA3" w14:textId="77777777" w:rsidR="0056590F" w:rsidRPr="00E6642D" w:rsidRDefault="0056590F"/>
        </w:tc>
      </w:tr>
      <w:tr w:rsidR="00127CD7" w:rsidRPr="00B47238" w14:paraId="2A5EEFBC" w14:textId="77777777" w:rsidTr="00950003">
        <w:tblPrEx>
          <w:tblCellMar>
            <w:top w:w="0" w:type="dxa"/>
            <w:bottom w:w="0" w:type="dxa"/>
          </w:tblCellMar>
        </w:tblPrEx>
        <w:trPr>
          <w:gridAfter w:val="7"/>
          <w:wAfter w:w="11340" w:type="dxa"/>
        </w:trPr>
        <w:tc>
          <w:tcPr>
            <w:tcW w:w="828" w:type="dxa"/>
          </w:tcPr>
          <w:p w14:paraId="5E5C69ED" w14:textId="77777777" w:rsidR="00127CD7" w:rsidRPr="001F1E13" w:rsidRDefault="00127CD7"/>
        </w:tc>
        <w:tc>
          <w:tcPr>
            <w:tcW w:w="1350" w:type="dxa"/>
          </w:tcPr>
          <w:p w14:paraId="1A58A28F" w14:textId="77777777" w:rsidR="00127CD7" w:rsidRPr="00E6642D" w:rsidRDefault="00127CD7">
            <w:r>
              <w:t>suorittajan rooli</w:t>
            </w:r>
          </w:p>
        </w:tc>
        <w:tc>
          <w:tcPr>
            <w:tcW w:w="630" w:type="dxa"/>
          </w:tcPr>
          <w:p w14:paraId="55610C48" w14:textId="77777777" w:rsidR="00127CD7" w:rsidRPr="00E6642D" w:rsidRDefault="006F1D47">
            <w:r>
              <w:t>P</w:t>
            </w:r>
          </w:p>
        </w:tc>
        <w:tc>
          <w:tcPr>
            <w:tcW w:w="630" w:type="dxa"/>
          </w:tcPr>
          <w:p w14:paraId="0721192D" w14:textId="77777777" w:rsidR="00127CD7" w:rsidRPr="00E6642D" w:rsidRDefault="00127CD7"/>
        </w:tc>
        <w:tc>
          <w:tcPr>
            <w:tcW w:w="2340" w:type="dxa"/>
          </w:tcPr>
          <w:p w14:paraId="1BCF7FDC" w14:textId="77777777" w:rsidR="00127CD7" w:rsidRPr="00E6642D" w:rsidRDefault="00127CD7">
            <w:r>
              <w:t>(max 2 + max 70 mkiä)</w:t>
            </w:r>
          </w:p>
        </w:tc>
        <w:tc>
          <w:tcPr>
            <w:tcW w:w="2070" w:type="dxa"/>
          </w:tcPr>
          <w:p w14:paraId="0268CA5B" w14:textId="77777777" w:rsidR="00127CD7" w:rsidRDefault="00127CD7"/>
        </w:tc>
        <w:tc>
          <w:tcPr>
            <w:tcW w:w="1440" w:type="dxa"/>
          </w:tcPr>
          <w:p w14:paraId="0927B7B7" w14:textId="77777777" w:rsidR="00127CD7" w:rsidRPr="00B47238" w:rsidRDefault="00B47238">
            <w:pPr>
              <w:pStyle w:val="Yltunniste"/>
              <w:tabs>
                <w:tab w:val="clear" w:pos="4320"/>
                <w:tab w:val="clear" w:pos="8640"/>
              </w:tabs>
            </w:pPr>
            <w:r w:rsidRPr="00B47238">
              <w:t xml:space="preserve">c.s.c.s.c.s.e.o.c.o.c.subsA.eR.supply.author.assignedAuthor.code.translation.qualifier.value </w:t>
            </w:r>
            <w:r w:rsidRPr="00B47238">
              <w:rPr>
                <w:b/>
              </w:rPr>
              <w:t>code</w:t>
            </w:r>
          </w:p>
        </w:tc>
        <w:tc>
          <w:tcPr>
            <w:tcW w:w="1620" w:type="dxa"/>
          </w:tcPr>
          <w:p w14:paraId="53BF92DE" w14:textId="77777777" w:rsidR="00127CD7" w:rsidRPr="00B47238" w:rsidRDefault="009E09A8">
            <w:r w:rsidRPr="00B47238">
              <w:t>c.s.c.s.c.s.e.o.c.o.c.subsA.eR.supply.author.assignedAuthor.c</w:t>
            </w:r>
            <w:r w:rsidR="00B47238" w:rsidRPr="00B47238">
              <w:t>ode.translation.qualifier.value.</w:t>
            </w:r>
            <w:r w:rsidR="00B47238" w:rsidRPr="00E6642D">
              <w:t>orginalText</w:t>
            </w:r>
          </w:p>
        </w:tc>
        <w:tc>
          <w:tcPr>
            <w:tcW w:w="1620" w:type="dxa"/>
          </w:tcPr>
          <w:p w14:paraId="77721FA2" w14:textId="77777777" w:rsidR="00127CD7" w:rsidRPr="00B47238" w:rsidRDefault="00127CD7"/>
        </w:tc>
        <w:tc>
          <w:tcPr>
            <w:tcW w:w="1620" w:type="dxa"/>
          </w:tcPr>
          <w:p w14:paraId="70348854" w14:textId="77777777" w:rsidR="00127CD7" w:rsidRPr="00B47238" w:rsidRDefault="00127CD7"/>
        </w:tc>
      </w:tr>
      <w:tr w:rsidR="00127CD7" w:rsidRPr="00506130" w14:paraId="423B9D7F" w14:textId="77777777" w:rsidTr="00950003">
        <w:tblPrEx>
          <w:tblCellMar>
            <w:top w:w="0" w:type="dxa"/>
            <w:bottom w:w="0" w:type="dxa"/>
          </w:tblCellMar>
        </w:tblPrEx>
        <w:trPr>
          <w:gridAfter w:val="7"/>
          <w:wAfter w:w="11340" w:type="dxa"/>
        </w:trPr>
        <w:tc>
          <w:tcPr>
            <w:tcW w:w="828" w:type="dxa"/>
          </w:tcPr>
          <w:p w14:paraId="171FC475" w14:textId="77777777" w:rsidR="00127CD7" w:rsidRPr="00B47238" w:rsidRDefault="00127CD7"/>
        </w:tc>
        <w:tc>
          <w:tcPr>
            <w:tcW w:w="1350" w:type="dxa"/>
          </w:tcPr>
          <w:p w14:paraId="38C08915" w14:textId="77777777" w:rsidR="00127CD7" w:rsidRPr="00E6642D" w:rsidRDefault="00127CD7">
            <w:r w:rsidRPr="00E6642D">
              <w:t>lääkärin nimi</w:t>
            </w:r>
          </w:p>
        </w:tc>
        <w:tc>
          <w:tcPr>
            <w:tcW w:w="630" w:type="dxa"/>
          </w:tcPr>
          <w:p w14:paraId="4D57B688" w14:textId="77777777" w:rsidR="00127CD7" w:rsidRPr="00E6642D" w:rsidRDefault="00127CD7">
            <w:r w:rsidRPr="00E6642D">
              <w:t>P</w:t>
            </w:r>
          </w:p>
        </w:tc>
        <w:tc>
          <w:tcPr>
            <w:tcW w:w="630" w:type="dxa"/>
          </w:tcPr>
          <w:p w14:paraId="39025952" w14:textId="77777777" w:rsidR="00127CD7" w:rsidRPr="00E6642D" w:rsidRDefault="00127CD7"/>
        </w:tc>
        <w:tc>
          <w:tcPr>
            <w:tcW w:w="2340" w:type="dxa"/>
          </w:tcPr>
          <w:p w14:paraId="2A29776E" w14:textId="77777777" w:rsidR="00127CD7" w:rsidRPr="00E6642D" w:rsidRDefault="00127CD7">
            <w:r w:rsidRPr="00E6642D">
              <w:t>Merkkijono, max 100+100 merkkiä.</w:t>
            </w:r>
          </w:p>
        </w:tc>
        <w:tc>
          <w:tcPr>
            <w:tcW w:w="2070" w:type="dxa"/>
          </w:tcPr>
          <w:p w14:paraId="13D78C3B" w14:textId="77777777" w:rsidR="00127CD7" w:rsidRPr="00E6642D" w:rsidRDefault="00127CD7">
            <w:r>
              <w:t>PN</w:t>
            </w:r>
          </w:p>
        </w:tc>
        <w:tc>
          <w:tcPr>
            <w:tcW w:w="1440" w:type="dxa"/>
          </w:tcPr>
          <w:p w14:paraId="4F2B8208" w14:textId="77777777" w:rsidR="00127CD7" w:rsidRPr="00E6642D" w:rsidRDefault="00127CD7">
            <w:pPr>
              <w:pStyle w:val="Yltunniste"/>
              <w:tabs>
                <w:tab w:val="clear" w:pos="4320"/>
                <w:tab w:val="clear" w:pos="8640"/>
              </w:tabs>
              <w:rPr>
                <w:lang w:val="en-GB"/>
              </w:rPr>
            </w:pPr>
          </w:p>
        </w:tc>
        <w:tc>
          <w:tcPr>
            <w:tcW w:w="1620" w:type="dxa"/>
          </w:tcPr>
          <w:p w14:paraId="53285B80" w14:textId="77777777" w:rsidR="00127CD7" w:rsidRPr="00E6642D" w:rsidDel="004D02C2" w:rsidRDefault="00127CD7">
            <w:pPr>
              <w:rPr>
                <w:lang w:val="en-GB"/>
              </w:rPr>
            </w:pPr>
            <w:r w:rsidRPr="00E6642D">
              <w:rPr>
                <w:lang w:val="en-GB"/>
              </w:rPr>
              <w:t>c.s.c.s.c.s.e.o.c.o.c.subsA.eR.supply.author.assignedAuthor.assignedPerson.name</w:t>
            </w:r>
          </w:p>
        </w:tc>
        <w:tc>
          <w:tcPr>
            <w:tcW w:w="1620" w:type="dxa"/>
          </w:tcPr>
          <w:p w14:paraId="4E4B1B3C" w14:textId="77777777" w:rsidR="00127CD7" w:rsidRPr="00E6642D" w:rsidRDefault="00127CD7">
            <w:pPr>
              <w:rPr>
                <w:lang w:val="en-GB"/>
              </w:rPr>
            </w:pPr>
          </w:p>
        </w:tc>
        <w:tc>
          <w:tcPr>
            <w:tcW w:w="1620" w:type="dxa"/>
          </w:tcPr>
          <w:p w14:paraId="3260AF8E" w14:textId="77777777" w:rsidR="00127CD7" w:rsidRPr="00E6642D" w:rsidRDefault="00127CD7">
            <w:pPr>
              <w:rPr>
                <w:lang w:val="en-GB"/>
              </w:rPr>
            </w:pPr>
          </w:p>
        </w:tc>
      </w:tr>
      <w:tr w:rsidR="006F51B0" w:rsidRPr="006F51B0" w14:paraId="262B7B19" w14:textId="77777777" w:rsidTr="00950003">
        <w:tblPrEx>
          <w:tblCellMar>
            <w:top w:w="0" w:type="dxa"/>
            <w:bottom w:w="0" w:type="dxa"/>
          </w:tblCellMar>
        </w:tblPrEx>
        <w:trPr>
          <w:gridAfter w:val="7"/>
          <w:wAfter w:w="11340" w:type="dxa"/>
        </w:trPr>
        <w:tc>
          <w:tcPr>
            <w:tcW w:w="828" w:type="dxa"/>
          </w:tcPr>
          <w:p w14:paraId="0415F2D9" w14:textId="77777777" w:rsidR="006F51B0" w:rsidRPr="00C76D67" w:rsidRDefault="00B9473F">
            <w:pPr>
              <w:rPr>
                <w:lang w:val="en-GB"/>
              </w:rPr>
            </w:pPr>
            <w:r>
              <w:rPr>
                <w:lang w:val="en-GB"/>
              </w:rPr>
              <w:t>108</w:t>
            </w:r>
          </w:p>
        </w:tc>
        <w:tc>
          <w:tcPr>
            <w:tcW w:w="1350" w:type="dxa"/>
          </w:tcPr>
          <w:p w14:paraId="59121CE9" w14:textId="77777777" w:rsidR="006F51B0" w:rsidRPr="00E6642D" w:rsidRDefault="006F51B0">
            <w:r>
              <w:t>kandin virka, tehtävä tai toimi</w:t>
            </w:r>
          </w:p>
        </w:tc>
        <w:tc>
          <w:tcPr>
            <w:tcW w:w="630" w:type="dxa"/>
          </w:tcPr>
          <w:p w14:paraId="26EC0BAF" w14:textId="77777777" w:rsidR="006F51B0" w:rsidRPr="00E6642D" w:rsidRDefault="00B9473F">
            <w:r>
              <w:t>(P)</w:t>
            </w:r>
          </w:p>
        </w:tc>
        <w:tc>
          <w:tcPr>
            <w:tcW w:w="630" w:type="dxa"/>
          </w:tcPr>
          <w:p w14:paraId="488907C6" w14:textId="77777777" w:rsidR="006F51B0" w:rsidRPr="00E6642D" w:rsidRDefault="006F51B0"/>
        </w:tc>
        <w:tc>
          <w:tcPr>
            <w:tcW w:w="2340" w:type="dxa"/>
          </w:tcPr>
          <w:p w14:paraId="4BFC108B" w14:textId="77777777" w:rsidR="006F51B0" w:rsidRPr="00E6642D" w:rsidRDefault="00B9473F">
            <w:r>
              <w:t>(max 70 mkiä)</w:t>
            </w:r>
          </w:p>
        </w:tc>
        <w:tc>
          <w:tcPr>
            <w:tcW w:w="2070" w:type="dxa"/>
          </w:tcPr>
          <w:p w14:paraId="201387A1" w14:textId="77777777" w:rsidR="006F51B0" w:rsidRPr="00E6642D" w:rsidRDefault="006F51B0"/>
        </w:tc>
        <w:tc>
          <w:tcPr>
            <w:tcW w:w="1440" w:type="dxa"/>
          </w:tcPr>
          <w:p w14:paraId="2846EAE1" w14:textId="77777777" w:rsidR="006F51B0" w:rsidRPr="006F51B0" w:rsidRDefault="006F51B0">
            <w:pPr>
              <w:pStyle w:val="Yltunniste"/>
              <w:tabs>
                <w:tab w:val="clear" w:pos="4320"/>
                <w:tab w:val="clear" w:pos="8640"/>
              </w:tabs>
            </w:pPr>
          </w:p>
        </w:tc>
        <w:tc>
          <w:tcPr>
            <w:tcW w:w="1620" w:type="dxa"/>
          </w:tcPr>
          <w:p w14:paraId="43AD86D7" w14:textId="77777777" w:rsidR="006F51B0" w:rsidRPr="006F51B0" w:rsidRDefault="005B5B8F">
            <w:r w:rsidRPr="00E6642D">
              <w:t>c.s.c.s.c.s.e.o.c.o.c.subsA.eR.supply.author.assignedAuthor.code.translation.qualifier.value.orginalText</w:t>
            </w:r>
          </w:p>
        </w:tc>
        <w:tc>
          <w:tcPr>
            <w:tcW w:w="1620" w:type="dxa"/>
          </w:tcPr>
          <w:p w14:paraId="731ABC6C" w14:textId="77777777" w:rsidR="006F51B0" w:rsidRPr="006F51B0" w:rsidRDefault="006F51B0"/>
        </w:tc>
        <w:tc>
          <w:tcPr>
            <w:tcW w:w="1620" w:type="dxa"/>
          </w:tcPr>
          <w:p w14:paraId="63BB5EAA" w14:textId="77777777" w:rsidR="006F51B0" w:rsidRPr="006F51B0" w:rsidRDefault="006F51B0"/>
        </w:tc>
      </w:tr>
      <w:tr w:rsidR="006F51B0" w:rsidRPr="006F51B0" w14:paraId="658AC1CF" w14:textId="77777777" w:rsidTr="00950003">
        <w:tblPrEx>
          <w:tblCellMar>
            <w:top w:w="0" w:type="dxa"/>
            <w:bottom w:w="0" w:type="dxa"/>
          </w:tblCellMar>
        </w:tblPrEx>
        <w:trPr>
          <w:gridAfter w:val="7"/>
          <w:wAfter w:w="11340" w:type="dxa"/>
        </w:trPr>
        <w:tc>
          <w:tcPr>
            <w:tcW w:w="828" w:type="dxa"/>
          </w:tcPr>
          <w:p w14:paraId="6D1E31AA" w14:textId="77777777" w:rsidR="006F51B0" w:rsidRPr="006F51B0" w:rsidRDefault="00B9473F">
            <w:r>
              <w:t>107</w:t>
            </w:r>
          </w:p>
        </w:tc>
        <w:tc>
          <w:tcPr>
            <w:tcW w:w="1350" w:type="dxa"/>
          </w:tcPr>
          <w:p w14:paraId="3A6440D1" w14:textId="77777777" w:rsidR="006F51B0" w:rsidRPr="00E6642D" w:rsidRDefault="006F51B0">
            <w:r>
              <w:t>kandin nimi</w:t>
            </w:r>
          </w:p>
        </w:tc>
        <w:tc>
          <w:tcPr>
            <w:tcW w:w="630" w:type="dxa"/>
          </w:tcPr>
          <w:p w14:paraId="331767B8" w14:textId="77777777" w:rsidR="006F51B0" w:rsidRPr="00E6642D" w:rsidRDefault="00B9473F">
            <w:r>
              <w:t>(P)</w:t>
            </w:r>
          </w:p>
        </w:tc>
        <w:tc>
          <w:tcPr>
            <w:tcW w:w="630" w:type="dxa"/>
          </w:tcPr>
          <w:p w14:paraId="23F2D6DC" w14:textId="77777777" w:rsidR="006F51B0" w:rsidRPr="00E6642D" w:rsidRDefault="006F51B0"/>
        </w:tc>
        <w:tc>
          <w:tcPr>
            <w:tcW w:w="2340" w:type="dxa"/>
          </w:tcPr>
          <w:p w14:paraId="362987AB" w14:textId="77777777" w:rsidR="006F51B0" w:rsidRPr="00E6642D" w:rsidRDefault="00B9473F">
            <w:r>
              <w:t>(max 100 + 100 mkiä)</w:t>
            </w:r>
          </w:p>
        </w:tc>
        <w:tc>
          <w:tcPr>
            <w:tcW w:w="2070" w:type="dxa"/>
          </w:tcPr>
          <w:p w14:paraId="72468B7A" w14:textId="77777777" w:rsidR="006F51B0" w:rsidRPr="00E6642D" w:rsidRDefault="006F51B0"/>
        </w:tc>
        <w:tc>
          <w:tcPr>
            <w:tcW w:w="1440" w:type="dxa"/>
          </w:tcPr>
          <w:p w14:paraId="1761B7CA" w14:textId="77777777" w:rsidR="006F51B0" w:rsidRPr="006F51B0" w:rsidRDefault="006F51B0">
            <w:pPr>
              <w:pStyle w:val="Yltunniste"/>
              <w:tabs>
                <w:tab w:val="clear" w:pos="4320"/>
                <w:tab w:val="clear" w:pos="8640"/>
              </w:tabs>
            </w:pPr>
          </w:p>
        </w:tc>
        <w:tc>
          <w:tcPr>
            <w:tcW w:w="1620" w:type="dxa"/>
          </w:tcPr>
          <w:p w14:paraId="1AD48C96" w14:textId="77777777" w:rsidR="006F51B0" w:rsidRPr="006F51B0" w:rsidRDefault="006F51B0"/>
        </w:tc>
        <w:tc>
          <w:tcPr>
            <w:tcW w:w="1620" w:type="dxa"/>
          </w:tcPr>
          <w:p w14:paraId="672225EA" w14:textId="77777777" w:rsidR="006F51B0" w:rsidRPr="006F51B0" w:rsidRDefault="006F51B0"/>
        </w:tc>
        <w:tc>
          <w:tcPr>
            <w:tcW w:w="1620" w:type="dxa"/>
          </w:tcPr>
          <w:p w14:paraId="24157087" w14:textId="77777777" w:rsidR="006F51B0" w:rsidRPr="006F51B0" w:rsidRDefault="006F51B0"/>
        </w:tc>
      </w:tr>
      <w:tr w:rsidR="00127CD7" w:rsidRPr="00CD115A" w14:paraId="7DB99628" w14:textId="77777777" w:rsidTr="00950003">
        <w:tblPrEx>
          <w:tblCellMar>
            <w:top w:w="0" w:type="dxa"/>
            <w:bottom w:w="0" w:type="dxa"/>
          </w:tblCellMar>
        </w:tblPrEx>
        <w:trPr>
          <w:gridAfter w:val="7"/>
          <w:wAfter w:w="11340" w:type="dxa"/>
        </w:trPr>
        <w:tc>
          <w:tcPr>
            <w:tcW w:w="828" w:type="dxa"/>
          </w:tcPr>
          <w:p w14:paraId="173A0914" w14:textId="77777777" w:rsidR="00127CD7" w:rsidRPr="006F51B0" w:rsidRDefault="00127CD7"/>
        </w:tc>
        <w:tc>
          <w:tcPr>
            <w:tcW w:w="1350" w:type="dxa"/>
          </w:tcPr>
          <w:p w14:paraId="287B06CE" w14:textId="77777777" w:rsidR="00127CD7" w:rsidRPr="00E6642D" w:rsidRDefault="00127CD7">
            <w:r w:rsidRPr="00E6642D">
              <w:t>palveluyksikön tunnus</w:t>
            </w:r>
          </w:p>
        </w:tc>
        <w:tc>
          <w:tcPr>
            <w:tcW w:w="630" w:type="dxa"/>
          </w:tcPr>
          <w:p w14:paraId="12C0CBB4" w14:textId="77777777" w:rsidR="00127CD7" w:rsidRPr="00E6642D" w:rsidRDefault="00127CD7"/>
        </w:tc>
        <w:tc>
          <w:tcPr>
            <w:tcW w:w="630" w:type="dxa"/>
          </w:tcPr>
          <w:p w14:paraId="09537B15" w14:textId="77777777" w:rsidR="00127CD7" w:rsidRPr="00E6642D" w:rsidRDefault="00127CD7"/>
        </w:tc>
        <w:tc>
          <w:tcPr>
            <w:tcW w:w="2340" w:type="dxa"/>
          </w:tcPr>
          <w:p w14:paraId="62A57B11" w14:textId="77777777" w:rsidR="00127CD7" w:rsidRPr="00E6642D" w:rsidRDefault="00127CD7">
            <w:r w:rsidRPr="00E6642D">
              <w:t>Merkkijono, max 60 merkkiä.</w:t>
            </w:r>
          </w:p>
        </w:tc>
        <w:tc>
          <w:tcPr>
            <w:tcW w:w="2070" w:type="dxa"/>
          </w:tcPr>
          <w:p w14:paraId="016F1BFD" w14:textId="77777777" w:rsidR="00127CD7" w:rsidRPr="00E6642D" w:rsidRDefault="00127CD7"/>
        </w:tc>
        <w:tc>
          <w:tcPr>
            <w:tcW w:w="1440" w:type="dxa"/>
          </w:tcPr>
          <w:p w14:paraId="1E91601A" w14:textId="77777777" w:rsidR="00127CD7" w:rsidRPr="00E6642D" w:rsidRDefault="00127CD7">
            <w:pPr>
              <w:pStyle w:val="Yltunniste"/>
              <w:tabs>
                <w:tab w:val="clear" w:pos="4320"/>
                <w:tab w:val="clear" w:pos="8640"/>
              </w:tabs>
              <w:rPr>
                <w:lang w:val="en-GB"/>
              </w:rPr>
            </w:pPr>
          </w:p>
        </w:tc>
        <w:tc>
          <w:tcPr>
            <w:tcW w:w="1620" w:type="dxa"/>
          </w:tcPr>
          <w:p w14:paraId="4A2078D9" w14:textId="77777777" w:rsidR="00127CD7" w:rsidRPr="00E6642D" w:rsidDel="004D02C2" w:rsidRDefault="00127CD7">
            <w:pPr>
              <w:rPr>
                <w:lang w:val="en-GB"/>
              </w:rPr>
            </w:pPr>
            <w:r w:rsidRPr="00E6642D">
              <w:rPr>
                <w:lang w:val="en-GB"/>
              </w:rPr>
              <w:t>c.s.c.s.c.s.e.o.c.o.c.subsA.eR.supply.author.assignedAuthor.representedOrganization.id</w:t>
            </w:r>
          </w:p>
        </w:tc>
        <w:tc>
          <w:tcPr>
            <w:tcW w:w="1620" w:type="dxa"/>
          </w:tcPr>
          <w:p w14:paraId="5AC8F309" w14:textId="77777777" w:rsidR="00127CD7" w:rsidRPr="00E6642D" w:rsidRDefault="00127CD7">
            <w:pPr>
              <w:rPr>
                <w:lang w:val="en-GB"/>
              </w:rPr>
            </w:pPr>
          </w:p>
        </w:tc>
        <w:tc>
          <w:tcPr>
            <w:tcW w:w="1620" w:type="dxa"/>
          </w:tcPr>
          <w:p w14:paraId="6A208C77" w14:textId="77777777" w:rsidR="00127CD7" w:rsidRPr="00E6642D" w:rsidRDefault="00127CD7">
            <w:pPr>
              <w:rPr>
                <w:lang w:val="en-GB"/>
              </w:rPr>
            </w:pPr>
          </w:p>
        </w:tc>
      </w:tr>
      <w:tr w:rsidR="00127CD7" w:rsidRPr="00CD115A" w14:paraId="1CF6DF80" w14:textId="77777777" w:rsidTr="00950003">
        <w:tblPrEx>
          <w:tblCellMar>
            <w:top w:w="0" w:type="dxa"/>
            <w:bottom w:w="0" w:type="dxa"/>
          </w:tblCellMar>
        </w:tblPrEx>
        <w:trPr>
          <w:gridAfter w:val="7"/>
          <w:wAfter w:w="11340" w:type="dxa"/>
        </w:trPr>
        <w:tc>
          <w:tcPr>
            <w:tcW w:w="828" w:type="dxa"/>
          </w:tcPr>
          <w:p w14:paraId="53C27012" w14:textId="77777777" w:rsidR="00127CD7" w:rsidRPr="00CD115A" w:rsidRDefault="00127CD7">
            <w:pPr>
              <w:rPr>
                <w:lang w:val="en-GB"/>
              </w:rPr>
            </w:pPr>
          </w:p>
        </w:tc>
        <w:tc>
          <w:tcPr>
            <w:tcW w:w="1350" w:type="dxa"/>
          </w:tcPr>
          <w:p w14:paraId="65523FF9" w14:textId="77777777" w:rsidR="00127CD7" w:rsidRPr="00E6642D" w:rsidRDefault="00127CD7">
            <w:r w:rsidRPr="00E6642D">
              <w:t>palveluyksikön nimi</w:t>
            </w:r>
          </w:p>
        </w:tc>
        <w:tc>
          <w:tcPr>
            <w:tcW w:w="630" w:type="dxa"/>
          </w:tcPr>
          <w:p w14:paraId="1F6D20B4" w14:textId="77777777" w:rsidR="00127CD7" w:rsidRPr="00E6642D" w:rsidRDefault="00127CD7">
            <w:r w:rsidRPr="00E6642D">
              <w:t>P</w:t>
            </w:r>
          </w:p>
        </w:tc>
        <w:tc>
          <w:tcPr>
            <w:tcW w:w="630" w:type="dxa"/>
          </w:tcPr>
          <w:p w14:paraId="388C6CC9" w14:textId="77777777" w:rsidR="00127CD7" w:rsidRPr="00E6642D" w:rsidRDefault="00127CD7"/>
        </w:tc>
        <w:tc>
          <w:tcPr>
            <w:tcW w:w="2340" w:type="dxa"/>
          </w:tcPr>
          <w:p w14:paraId="7E363B39" w14:textId="77777777" w:rsidR="00127CD7" w:rsidRPr="00E6642D" w:rsidRDefault="00127CD7">
            <w:r w:rsidRPr="00E6642D">
              <w:t>Merkkijono, max 100 merkkiä.</w:t>
            </w:r>
          </w:p>
        </w:tc>
        <w:tc>
          <w:tcPr>
            <w:tcW w:w="2070" w:type="dxa"/>
          </w:tcPr>
          <w:p w14:paraId="018B029B" w14:textId="77777777" w:rsidR="00127CD7" w:rsidRPr="00E6642D" w:rsidRDefault="00127CD7"/>
        </w:tc>
        <w:tc>
          <w:tcPr>
            <w:tcW w:w="1440" w:type="dxa"/>
          </w:tcPr>
          <w:p w14:paraId="4CEFA264" w14:textId="77777777" w:rsidR="00127CD7" w:rsidRPr="00E6642D" w:rsidRDefault="00127CD7">
            <w:pPr>
              <w:pStyle w:val="Yltunniste"/>
              <w:tabs>
                <w:tab w:val="clear" w:pos="4320"/>
                <w:tab w:val="clear" w:pos="8640"/>
              </w:tabs>
              <w:rPr>
                <w:lang w:val="en-GB"/>
              </w:rPr>
            </w:pPr>
          </w:p>
        </w:tc>
        <w:tc>
          <w:tcPr>
            <w:tcW w:w="1620" w:type="dxa"/>
          </w:tcPr>
          <w:p w14:paraId="2035A502" w14:textId="77777777" w:rsidR="00127CD7" w:rsidRPr="00E6642D" w:rsidDel="004D02C2" w:rsidRDefault="00127CD7">
            <w:pPr>
              <w:rPr>
                <w:lang w:val="en-GB"/>
              </w:rPr>
            </w:pPr>
            <w:r w:rsidRPr="00E6642D">
              <w:rPr>
                <w:lang w:val="en-GB"/>
              </w:rPr>
              <w:t>c.s.c.s.c.s.e.o.c.o.c.subsA.eR.supply.author.assignedAuthor.representedOrganization.name</w:t>
            </w:r>
          </w:p>
        </w:tc>
        <w:tc>
          <w:tcPr>
            <w:tcW w:w="1620" w:type="dxa"/>
          </w:tcPr>
          <w:p w14:paraId="4507F207" w14:textId="77777777" w:rsidR="00127CD7" w:rsidRPr="00E6642D" w:rsidRDefault="00127CD7">
            <w:pPr>
              <w:rPr>
                <w:lang w:val="en-GB"/>
              </w:rPr>
            </w:pPr>
          </w:p>
        </w:tc>
        <w:tc>
          <w:tcPr>
            <w:tcW w:w="1620" w:type="dxa"/>
          </w:tcPr>
          <w:p w14:paraId="5CDCC823" w14:textId="77777777" w:rsidR="00127CD7" w:rsidRPr="00E6642D" w:rsidRDefault="00127CD7">
            <w:pPr>
              <w:rPr>
                <w:lang w:val="en-GB"/>
              </w:rPr>
            </w:pPr>
          </w:p>
        </w:tc>
      </w:tr>
      <w:tr w:rsidR="00127CD7" w:rsidRPr="00CD115A" w14:paraId="5B95C20E" w14:textId="77777777" w:rsidTr="00950003">
        <w:tblPrEx>
          <w:tblCellMar>
            <w:top w:w="0" w:type="dxa"/>
            <w:bottom w:w="0" w:type="dxa"/>
          </w:tblCellMar>
        </w:tblPrEx>
        <w:trPr>
          <w:gridAfter w:val="7"/>
          <w:wAfter w:w="11340" w:type="dxa"/>
        </w:trPr>
        <w:tc>
          <w:tcPr>
            <w:tcW w:w="828" w:type="dxa"/>
          </w:tcPr>
          <w:p w14:paraId="45E903D9" w14:textId="77777777" w:rsidR="00127CD7" w:rsidRPr="00CD115A" w:rsidRDefault="00127CD7">
            <w:pPr>
              <w:rPr>
                <w:lang w:val="en-GB"/>
              </w:rPr>
            </w:pPr>
          </w:p>
        </w:tc>
        <w:tc>
          <w:tcPr>
            <w:tcW w:w="1350" w:type="dxa"/>
          </w:tcPr>
          <w:p w14:paraId="17456736" w14:textId="77777777" w:rsidR="00127CD7" w:rsidRPr="00E6642D" w:rsidRDefault="00127CD7">
            <w:r w:rsidRPr="00E6642D">
              <w:t>palveluyksikön puhelinnumero</w:t>
            </w:r>
          </w:p>
        </w:tc>
        <w:tc>
          <w:tcPr>
            <w:tcW w:w="630" w:type="dxa"/>
          </w:tcPr>
          <w:p w14:paraId="5C95521D" w14:textId="77777777" w:rsidR="00127CD7" w:rsidRPr="00E6642D" w:rsidRDefault="00127CD7">
            <w:r w:rsidRPr="00E6642D">
              <w:t>P</w:t>
            </w:r>
          </w:p>
        </w:tc>
        <w:tc>
          <w:tcPr>
            <w:tcW w:w="630" w:type="dxa"/>
          </w:tcPr>
          <w:p w14:paraId="677C1805" w14:textId="77777777" w:rsidR="00127CD7" w:rsidRPr="00E6642D" w:rsidRDefault="00127CD7"/>
        </w:tc>
        <w:tc>
          <w:tcPr>
            <w:tcW w:w="2340" w:type="dxa"/>
          </w:tcPr>
          <w:p w14:paraId="1EB270D4" w14:textId="77777777" w:rsidR="00127CD7" w:rsidRPr="00E6642D" w:rsidRDefault="00127CD7">
            <w:r w:rsidRPr="00E6642D">
              <w:t>Merkkijono, max 30 merkkiä.</w:t>
            </w:r>
          </w:p>
        </w:tc>
        <w:tc>
          <w:tcPr>
            <w:tcW w:w="2070" w:type="dxa"/>
          </w:tcPr>
          <w:p w14:paraId="3E9F35E7" w14:textId="77777777" w:rsidR="00127CD7" w:rsidRPr="00E6642D" w:rsidRDefault="00127CD7"/>
        </w:tc>
        <w:tc>
          <w:tcPr>
            <w:tcW w:w="1440" w:type="dxa"/>
          </w:tcPr>
          <w:p w14:paraId="7CE3C44B" w14:textId="77777777" w:rsidR="00127CD7" w:rsidRPr="00E6642D" w:rsidRDefault="00127CD7">
            <w:pPr>
              <w:pStyle w:val="Yltunniste"/>
              <w:tabs>
                <w:tab w:val="clear" w:pos="4320"/>
                <w:tab w:val="clear" w:pos="8640"/>
              </w:tabs>
              <w:rPr>
                <w:lang w:val="en-GB"/>
              </w:rPr>
            </w:pPr>
          </w:p>
        </w:tc>
        <w:tc>
          <w:tcPr>
            <w:tcW w:w="1620" w:type="dxa"/>
          </w:tcPr>
          <w:p w14:paraId="48EE683B" w14:textId="77777777" w:rsidR="00127CD7" w:rsidRPr="00E6642D" w:rsidDel="004D02C2" w:rsidRDefault="00127CD7">
            <w:pPr>
              <w:rPr>
                <w:b/>
                <w:lang w:val="en-GB"/>
              </w:rPr>
            </w:pPr>
            <w:r w:rsidRPr="00E6642D">
              <w:rPr>
                <w:lang w:val="en-GB"/>
              </w:rPr>
              <w:t xml:space="preserve">c.s.c.s.c.s.e.o.c.o.c.subsA.eR.supply.author.assignedAuthor.representedOrganization.telecom </w:t>
            </w:r>
            <w:r w:rsidRPr="00E6642D">
              <w:rPr>
                <w:b/>
                <w:lang w:val="en-GB"/>
              </w:rPr>
              <w:t>value</w:t>
            </w:r>
          </w:p>
        </w:tc>
        <w:tc>
          <w:tcPr>
            <w:tcW w:w="1620" w:type="dxa"/>
          </w:tcPr>
          <w:p w14:paraId="7D218A5A" w14:textId="77777777" w:rsidR="00127CD7" w:rsidRPr="00E6642D" w:rsidRDefault="00127CD7">
            <w:pPr>
              <w:rPr>
                <w:lang w:val="en-GB"/>
              </w:rPr>
            </w:pPr>
          </w:p>
        </w:tc>
        <w:tc>
          <w:tcPr>
            <w:tcW w:w="1620" w:type="dxa"/>
          </w:tcPr>
          <w:p w14:paraId="0AC5A69E" w14:textId="77777777" w:rsidR="00127CD7" w:rsidRPr="00E6642D" w:rsidRDefault="00127CD7">
            <w:pPr>
              <w:rPr>
                <w:lang w:val="en-GB"/>
              </w:rPr>
            </w:pPr>
          </w:p>
        </w:tc>
      </w:tr>
      <w:tr w:rsidR="00127CD7" w:rsidRPr="00CD115A" w14:paraId="2D8FCB1A" w14:textId="77777777" w:rsidTr="00950003">
        <w:tblPrEx>
          <w:tblCellMar>
            <w:top w:w="0" w:type="dxa"/>
            <w:bottom w:w="0" w:type="dxa"/>
          </w:tblCellMar>
        </w:tblPrEx>
        <w:trPr>
          <w:gridAfter w:val="7"/>
          <w:wAfter w:w="11340" w:type="dxa"/>
        </w:trPr>
        <w:tc>
          <w:tcPr>
            <w:tcW w:w="828" w:type="dxa"/>
          </w:tcPr>
          <w:p w14:paraId="1B4277F1" w14:textId="77777777" w:rsidR="00127CD7" w:rsidRPr="00CD115A" w:rsidRDefault="00127CD7">
            <w:pPr>
              <w:rPr>
                <w:lang w:val="en-GB"/>
              </w:rPr>
            </w:pPr>
          </w:p>
        </w:tc>
        <w:tc>
          <w:tcPr>
            <w:tcW w:w="1350" w:type="dxa"/>
          </w:tcPr>
          <w:p w14:paraId="60001EC2" w14:textId="77777777" w:rsidR="00127CD7" w:rsidRPr="00E6642D" w:rsidRDefault="00127CD7">
            <w:r w:rsidRPr="00E6642D">
              <w:t>palveluyksikön sähköposti</w:t>
            </w:r>
          </w:p>
        </w:tc>
        <w:tc>
          <w:tcPr>
            <w:tcW w:w="630" w:type="dxa"/>
          </w:tcPr>
          <w:p w14:paraId="7FA8D9E1" w14:textId="77777777" w:rsidR="00127CD7" w:rsidRPr="00E6642D" w:rsidRDefault="00127CD7"/>
        </w:tc>
        <w:tc>
          <w:tcPr>
            <w:tcW w:w="630" w:type="dxa"/>
          </w:tcPr>
          <w:p w14:paraId="0BBB920A" w14:textId="77777777" w:rsidR="00127CD7" w:rsidRPr="00E6642D" w:rsidRDefault="00127CD7"/>
        </w:tc>
        <w:tc>
          <w:tcPr>
            <w:tcW w:w="2340" w:type="dxa"/>
          </w:tcPr>
          <w:p w14:paraId="35DE4281" w14:textId="77777777" w:rsidR="00127CD7" w:rsidRPr="00E6642D" w:rsidRDefault="00127CD7">
            <w:r w:rsidRPr="00E6642D">
              <w:t>Merkkijono, max 50 merkkiä.</w:t>
            </w:r>
          </w:p>
        </w:tc>
        <w:tc>
          <w:tcPr>
            <w:tcW w:w="2070" w:type="dxa"/>
          </w:tcPr>
          <w:p w14:paraId="2AAA2389" w14:textId="77777777" w:rsidR="00127CD7" w:rsidRPr="00E6642D" w:rsidRDefault="00127CD7"/>
        </w:tc>
        <w:tc>
          <w:tcPr>
            <w:tcW w:w="1440" w:type="dxa"/>
          </w:tcPr>
          <w:p w14:paraId="5C21FBFC" w14:textId="77777777" w:rsidR="00127CD7" w:rsidRPr="00E6642D" w:rsidRDefault="00127CD7">
            <w:pPr>
              <w:pStyle w:val="Yltunniste"/>
              <w:tabs>
                <w:tab w:val="clear" w:pos="4320"/>
                <w:tab w:val="clear" w:pos="8640"/>
              </w:tabs>
              <w:rPr>
                <w:lang w:val="en-GB"/>
              </w:rPr>
            </w:pPr>
          </w:p>
        </w:tc>
        <w:tc>
          <w:tcPr>
            <w:tcW w:w="1620" w:type="dxa"/>
          </w:tcPr>
          <w:p w14:paraId="1ECCDBC0" w14:textId="77777777" w:rsidR="00127CD7" w:rsidRPr="00E6642D" w:rsidDel="004D02C2" w:rsidRDefault="00127CD7">
            <w:pPr>
              <w:rPr>
                <w:lang w:val="en-GB"/>
              </w:rPr>
            </w:pPr>
            <w:r w:rsidRPr="00E6642D">
              <w:rPr>
                <w:lang w:val="en-GB"/>
              </w:rPr>
              <w:t xml:space="preserve">c.s.c.s.c.s.e.o.c.o.c.subsA.eR.supply.author.assignedAuthor.representedOrganization.telecom </w:t>
            </w:r>
            <w:r w:rsidRPr="00E6642D">
              <w:rPr>
                <w:b/>
                <w:lang w:val="en-GB"/>
              </w:rPr>
              <w:t>value</w:t>
            </w:r>
          </w:p>
        </w:tc>
        <w:tc>
          <w:tcPr>
            <w:tcW w:w="1620" w:type="dxa"/>
          </w:tcPr>
          <w:p w14:paraId="34170920" w14:textId="77777777" w:rsidR="00127CD7" w:rsidRPr="00E6642D" w:rsidRDefault="00127CD7">
            <w:pPr>
              <w:rPr>
                <w:lang w:val="en-GB"/>
              </w:rPr>
            </w:pPr>
          </w:p>
        </w:tc>
        <w:tc>
          <w:tcPr>
            <w:tcW w:w="1620" w:type="dxa"/>
          </w:tcPr>
          <w:p w14:paraId="72C5E930" w14:textId="77777777" w:rsidR="00127CD7" w:rsidRPr="00E6642D" w:rsidRDefault="00127CD7">
            <w:pPr>
              <w:rPr>
                <w:lang w:val="en-GB"/>
              </w:rPr>
            </w:pPr>
          </w:p>
        </w:tc>
      </w:tr>
      <w:tr w:rsidR="00127CD7" w:rsidRPr="00CD115A" w14:paraId="01190C71" w14:textId="77777777" w:rsidTr="00950003">
        <w:tblPrEx>
          <w:tblCellMar>
            <w:top w:w="0" w:type="dxa"/>
            <w:bottom w:w="0" w:type="dxa"/>
          </w:tblCellMar>
        </w:tblPrEx>
        <w:trPr>
          <w:gridAfter w:val="7"/>
          <w:wAfter w:w="11340" w:type="dxa"/>
        </w:trPr>
        <w:tc>
          <w:tcPr>
            <w:tcW w:w="828" w:type="dxa"/>
          </w:tcPr>
          <w:p w14:paraId="006F773F" w14:textId="77777777" w:rsidR="00127CD7" w:rsidRPr="00CD115A" w:rsidRDefault="00127CD7">
            <w:pPr>
              <w:rPr>
                <w:lang w:val="en-GB"/>
              </w:rPr>
            </w:pPr>
          </w:p>
        </w:tc>
        <w:tc>
          <w:tcPr>
            <w:tcW w:w="1350" w:type="dxa"/>
          </w:tcPr>
          <w:p w14:paraId="4F3E5459" w14:textId="77777777" w:rsidR="00127CD7" w:rsidRPr="00E6642D" w:rsidRDefault="00127CD7">
            <w:r w:rsidRPr="00E6642D">
              <w:t>palveluyksikön</w:t>
            </w:r>
            <w:r w:rsidRPr="00E6642D" w:rsidDel="005F6B9B">
              <w:t xml:space="preserve"> </w:t>
            </w:r>
            <w:r w:rsidRPr="00E6642D">
              <w:t>osoite</w:t>
            </w:r>
          </w:p>
        </w:tc>
        <w:tc>
          <w:tcPr>
            <w:tcW w:w="630" w:type="dxa"/>
          </w:tcPr>
          <w:p w14:paraId="2536B779" w14:textId="77777777" w:rsidR="00127CD7" w:rsidRPr="00E6642D" w:rsidRDefault="00127CD7">
            <w:r w:rsidRPr="00E6642D">
              <w:t>P</w:t>
            </w:r>
          </w:p>
        </w:tc>
        <w:tc>
          <w:tcPr>
            <w:tcW w:w="630" w:type="dxa"/>
          </w:tcPr>
          <w:p w14:paraId="3F29536E" w14:textId="77777777" w:rsidR="00127CD7" w:rsidRPr="00E6642D" w:rsidRDefault="00127CD7"/>
        </w:tc>
        <w:tc>
          <w:tcPr>
            <w:tcW w:w="2340" w:type="dxa"/>
          </w:tcPr>
          <w:p w14:paraId="2F727ED3" w14:textId="77777777" w:rsidR="00127CD7" w:rsidRPr="00E6642D" w:rsidRDefault="00127CD7">
            <w:r w:rsidRPr="00E6642D">
              <w:t>Merkkijono, max 200 merkkiä.</w:t>
            </w:r>
          </w:p>
        </w:tc>
        <w:tc>
          <w:tcPr>
            <w:tcW w:w="2070" w:type="dxa"/>
          </w:tcPr>
          <w:p w14:paraId="567832A7" w14:textId="77777777" w:rsidR="00127CD7" w:rsidRPr="00E6642D" w:rsidRDefault="00127CD7"/>
        </w:tc>
        <w:tc>
          <w:tcPr>
            <w:tcW w:w="1440" w:type="dxa"/>
          </w:tcPr>
          <w:p w14:paraId="5C3C0DE1" w14:textId="77777777" w:rsidR="00127CD7" w:rsidRPr="00E6642D" w:rsidRDefault="00127CD7">
            <w:pPr>
              <w:pStyle w:val="Yltunniste"/>
              <w:tabs>
                <w:tab w:val="clear" w:pos="4320"/>
                <w:tab w:val="clear" w:pos="8640"/>
              </w:tabs>
              <w:rPr>
                <w:lang w:val="en-GB"/>
              </w:rPr>
            </w:pPr>
          </w:p>
        </w:tc>
        <w:tc>
          <w:tcPr>
            <w:tcW w:w="1620" w:type="dxa"/>
          </w:tcPr>
          <w:p w14:paraId="06ED4915" w14:textId="77777777" w:rsidR="00127CD7" w:rsidRPr="00E6642D" w:rsidDel="004D02C2" w:rsidRDefault="00127CD7">
            <w:pPr>
              <w:rPr>
                <w:lang w:val="en-GB"/>
              </w:rPr>
            </w:pPr>
            <w:r w:rsidRPr="00E6642D">
              <w:rPr>
                <w:lang w:val="en-GB"/>
              </w:rPr>
              <w:t>c.s.c.s.c.s.e.o.c.o.c.subsA.eR.supply.author.assignedAuthor.representedOrganization.addr</w:t>
            </w:r>
          </w:p>
        </w:tc>
        <w:tc>
          <w:tcPr>
            <w:tcW w:w="1620" w:type="dxa"/>
          </w:tcPr>
          <w:p w14:paraId="58196406" w14:textId="77777777" w:rsidR="00127CD7" w:rsidRPr="00E6642D" w:rsidRDefault="00127CD7">
            <w:pPr>
              <w:rPr>
                <w:lang w:val="en-GB"/>
              </w:rPr>
            </w:pPr>
          </w:p>
        </w:tc>
        <w:tc>
          <w:tcPr>
            <w:tcW w:w="1620" w:type="dxa"/>
          </w:tcPr>
          <w:p w14:paraId="611F1943" w14:textId="77777777" w:rsidR="00127CD7" w:rsidRPr="00E6642D" w:rsidRDefault="00127CD7">
            <w:pPr>
              <w:rPr>
                <w:lang w:val="en-GB"/>
              </w:rPr>
            </w:pPr>
          </w:p>
        </w:tc>
      </w:tr>
      <w:tr w:rsidR="00127CD7" w:rsidRPr="00CD115A" w14:paraId="4139047F" w14:textId="77777777" w:rsidTr="00950003">
        <w:tblPrEx>
          <w:tblCellMar>
            <w:top w:w="0" w:type="dxa"/>
            <w:bottom w:w="0" w:type="dxa"/>
          </w:tblCellMar>
        </w:tblPrEx>
        <w:trPr>
          <w:gridAfter w:val="7"/>
          <w:wAfter w:w="11340" w:type="dxa"/>
        </w:trPr>
        <w:tc>
          <w:tcPr>
            <w:tcW w:w="828" w:type="dxa"/>
          </w:tcPr>
          <w:p w14:paraId="38FEEA26" w14:textId="77777777" w:rsidR="00127CD7" w:rsidRPr="00CD115A" w:rsidRDefault="00127CD7">
            <w:pPr>
              <w:rPr>
                <w:lang w:val="en-GB"/>
              </w:rPr>
            </w:pPr>
            <w:r>
              <w:rPr>
                <w:lang w:val="en-GB"/>
              </w:rPr>
              <w:t>17</w:t>
            </w:r>
          </w:p>
        </w:tc>
        <w:tc>
          <w:tcPr>
            <w:tcW w:w="1350" w:type="dxa"/>
          </w:tcPr>
          <w:p w14:paraId="266975E5" w14:textId="77777777" w:rsidR="00127CD7" w:rsidRPr="00E6642D" w:rsidRDefault="00127CD7">
            <w:r>
              <w:t>työnantaja</w:t>
            </w:r>
          </w:p>
        </w:tc>
        <w:tc>
          <w:tcPr>
            <w:tcW w:w="630" w:type="dxa"/>
          </w:tcPr>
          <w:p w14:paraId="36DC9913" w14:textId="77777777" w:rsidR="00127CD7" w:rsidRPr="00E6642D" w:rsidRDefault="00127CD7"/>
        </w:tc>
        <w:tc>
          <w:tcPr>
            <w:tcW w:w="630" w:type="dxa"/>
          </w:tcPr>
          <w:p w14:paraId="47E9414C" w14:textId="77777777" w:rsidR="00127CD7" w:rsidRPr="00E6642D" w:rsidRDefault="00127CD7"/>
        </w:tc>
        <w:tc>
          <w:tcPr>
            <w:tcW w:w="2340" w:type="dxa"/>
          </w:tcPr>
          <w:p w14:paraId="5A7AE0D1" w14:textId="77777777" w:rsidR="00127CD7" w:rsidRPr="00E6642D" w:rsidRDefault="00127CD7">
            <w:r>
              <w:t>Merkkijono, max 70</w:t>
            </w:r>
            <w:r w:rsidRPr="00E6642D">
              <w:t xml:space="preserve"> merkkiä.</w:t>
            </w:r>
          </w:p>
        </w:tc>
        <w:tc>
          <w:tcPr>
            <w:tcW w:w="2070" w:type="dxa"/>
          </w:tcPr>
          <w:p w14:paraId="370F9475" w14:textId="77777777" w:rsidR="00127CD7" w:rsidRPr="00E6642D" w:rsidRDefault="00127CD7"/>
        </w:tc>
        <w:tc>
          <w:tcPr>
            <w:tcW w:w="1440" w:type="dxa"/>
          </w:tcPr>
          <w:p w14:paraId="6BBF20DF" w14:textId="77777777" w:rsidR="00127CD7" w:rsidRPr="00E6642D" w:rsidRDefault="00127CD7">
            <w:pPr>
              <w:pStyle w:val="Yltunniste"/>
              <w:tabs>
                <w:tab w:val="clear" w:pos="4320"/>
                <w:tab w:val="clear" w:pos="8640"/>
              </w:tabs>
              <w:rPr>
                <w:lang w:val="en-GB"/>
              </w:rPr>
            </w:pPr>
          </w:p>
        </w:tc>
        <w:tc>
          <w:tcPr>
            <w:tcW w:w="1620" w:type="dxa"/>
          </w:tcPr>
          <w:p w14:paraId="1E5CF915" w14:textId="77777777" w:rsidR="00127CD7" w:rsidRPr="0094591C" w:rsidRDefault="00127CD7">
            <w:pPr>
              <w:rPr>
                <w:lang w:val="en-GB"/>
              </w:rPr>
            </w:pPr>
            <w:r w:rsidRPr="0094591C">
              <w:rPr>
                <w:lang w:val="en-GB"/>
              </w:rPr>
              <w:t>c.s.c.s.c.s.e.o.c.o.c.subsA.eR.supply.eR.observation.value</w:t>
            </w:r>
          </w:p>
        </w:tc>
        <w:tc>
          <w:tcPr>
            <w:tcW w:w="1620" w:type="dxa"/>
          </w:tcPr>
          <w:p w14:paraId="6FCC6E06" w14:textId="77777777" w:rsidR="00127CD7" w:rsidRPr="00E6642D" w:rsidRDefault="00127CD7">
            <w:pPr>
              <w:rPr>
                <w:lang w:val="en-GB"/>
              </w:rPr>
            </w:pPr>
          </w:p>
        </w:tc>
        <w:tc>
          <w:tcPr>
            <w:tcW w:w="1620" w:type="dxa"/>
          </w:tcPr>
          <w:p w14:paraId="10A5BC64" w14:textId="77777777" w:rsidR="00127CD7" w:rsidRPr="00E6642D" w:rsidRDefault="00127CD7">
            <w:pPr>
              <w:rPr>
                <w:lang w:val="en-GB"/>
              </w:rPr>
            </w:pPr>
          </w:p>
        </w:tc>
      </w:tr>
      <w:tr w:rsidR="00127CD7" w:rsidRPr="00925645" w14:paraId="683E3EA1" w14:textId="77777777" w:rsidTr="00950003">
        <w:tblPrEx>
          <w:tblCellMar>
            <w:top w:w="0" w:type="dxa"/>
            <w:bottom w:w="0" w:type="dxa"/>
          </w:tblCellMar>
        </w:tblPrEx>
        <w:trPr>
          <w:gridAfter w:val="7"/>
          <w:wAfter w:w="11340" w:type="dxa"/>
        </w:trPr>
        <w:tc>
          <w:tcPr>
            <w:tcW w:w="828" w:type="dxa"/>
          </w:tcPr>
          <w:p w14:paraId="436E5082" w14:textId="77777777" w:rsidR="00127CD7" w:rsidRPr="00925645" w:rsidRDefault="00127CD7">
            <w:pPr>
              <w:rPr>
                <w:lang w:val="en-GB"/>
              </w:rPr>
            </w:pPr>
            <w:r>
              <w:rPr>
                <w:lang w:val="en-GB"/>
              </w:rPr>
              <w:t>18</w:t>
            </w:r>
          </w:p>
        </w:tc>
        <w:tc>
          <w:tcPr>
            <w:tcW w:w="1350" w:type="dxa"/>
          </w:tcPr>
          <w:p w14:paraId="7A1352EE" w14:textId="77777777" w:rsidR="00127CD7" w:rsidRPr="00E6642D" w:rsidRDefault="00127CD7">
            <w:r w:rsidRPr="00E6642D">
              <w:t>vakuutuslaitos</w:t>
            </w:r>
          </w:p>
        </w:tc>
        <w:tc>
          <w:tcPr>
            <w:tcW w:w="630" w:type="dxa"/>
          </w:tcPr>
          <w:p w14:paraId="52616E25" w14:textId="77777777" w:rsidR="00127CD7" w:rsidRPr="00E6642D" w:rsidRDefault="00127CD7"/>
        </w:tc>
        <w:tc>
          <w:tcPr>
            <w:tcW w:w="630" w:type="dxa"/>
          </w:tcPr>
          <w:p w14:paraId="7ECB5AAD" w14:textId="77777777" w:rsidR="00127CD7" w:rsidRPr="00E6642D" w:rsidRDefault="00127CD7"/>
        </w:tc>
        <w:tc>
          <w:tcPr>
            <w:tcW w:w="2340" w:type="dxa"/>
          </w:tcPr>
          <w:p w14:paraId="5A62ABDD" w14:textId="77777777" w:rsidR="00127CD7" w:rsidRPr="00E6642D" w:rsidRDefault="00127CD7" w:rsidP="00900A92">
            <w:pPr>
              <w:pStyle w:val="Kommentinteksti"/>
            </w:pPr>
            <w:r w:rsidRPr="00E6642D">
              <w:t>participantRole=PAYOR</w:t>
            </w:r>
          </w:p>
          <w:p w14:paraId="1668116F" w14:textId="77777777" w:rsidR="00127CD7" w:rsidRPr="00E6642D" w:rsidRDefault="00127CD7"/>
        </w:tc>
        <w:tc>
          <w:tcPr>
            <w:tcW w:w="2070" w:type="dxa"/>
          </w:tcPr>
          <w:p w14:paraId="31718220" w14:textId="77777777" w:rsidR="00127CD7" w:rsidRPr="00E6642D" w:rsidRDefault="00127CD7"/>
        </w:tc>
        <w:tc>
          <w:tcPr>
            <w:tcW w:w="1440" w:type="dxa"/>
          </w:tcPr>
          <w:p w14:paraId="6A99E54E" w14:textId="77777777" w:rsidR="00127CD7" w:rsidRPr="00E6642D" w:rsidRDefault="00127CD7">
            <w:pPr>
              <w:pStyle w:val="Yltunniste"/>
              <w:tabs>
                <w:tab w:val="clear" w:pos="4320"/>
                <w:tab w:val="clear" w:pos="8640"/>
              </w:tabs>
              <w:rPr>
                <w:lang w:val="en-GB"/>
              </w:rPr>
            </w:pPr>
          </w:p>
        </w:tc>
        <w:tc>
          <w:tcPr>
            <w:tcW w:w="1620" w:type="dxa"/>
          </w:tcPr>
          <w:p w14:paraId="2CFEDFD1" w14:textId="77777777" w:rsidR="00127CD7" w:rsidRPr="00E6642D" w:rsidDel="004D02C2" w:rsidRDefault="00127CD7">
            <w:pPr>
              <w:rPr>
                <w:lang w:val="en-GB"/>
              </w:rPr>
            </w:pPr>
            <w:r w:rsidRPr="00E6642D">
              <w:rPr>
                <w:lang w:val="en-GB"/>
              </w:rPr>
              <w:t>c.s.c.s.c.s.e.o.c.o.c.subsA.eR.supply.participant.participantRole.playingEnbtity.name</w:t>
            </w:r>
          </w:p>
        </w:tc>
        <w:tc>
          <w:tcPr>
            <w:tcW w:w="1620" w:type="dxa"/>
          </w:tcPr>
          <w:p w14:paraId="48DD1FC7" w14:textId="77777777" w:rsidR="00127CD7" w:rsidRPr="00E6642D" w:rsidRDefault="00127CD7">
            <w:pPr>
              <w:rPr>
                <w:lang w:val="en-GB"/>
              </w:rPr>
            </w:pPr>
          </w:p>
        </w:tc>
        <w:tc>
          <w:tcPr>
            <w:tcW w:w="1620" w:type="dxa"/>
          </w:tcPr>
          <w:p w14:paraId="661900BD" w14:textId="77777777" w:rsidR="00127CD7" w:rsidRPr="00E6642D" w:rsidRDefault="00127CD7">
            <w:pPr>
              <w:rPr>
                <w:lang w:val="en-GB"/>
              </w:rPr>
            </w:pPr>
          </w:p>
        </w:tc>
      </w:tr>
      <w:tr w:rsidR="00127CD7" w14:paraId="6D649E8C" w14:textId="77777777" w:rsidTr="00950003">
        <w:tblPrEx>
          <w:tblCellMar>
            <w:top w:w="0" w:type="dxa"/>
            <w:bottom w:w="0" w:type="dxa"/>
          </w:tblCellMar>
        </w:tblPrEx>
        <w:trPr>
          <w:gridAfter w:val="7"/>
          <w:wAfter w:w="11340" w:type="dxa"/>
        </w:trPr>
        <w:tc>
          <w:tcPr>
            <w:tcW w:w="828" w:type="dxa"/>
          </w:tcPr>
          <w:p w14:paraId="36F59CE0" w14:textId="77777777" w:rsidR="00127CD7" w:rsidRPr="001F1E13" w:rsidRDefault="00127CD7">
            <w:r w:rsidRPr="001F1E13">
              <w:t xml:space="preserve">24 </w:t>
            </w:r>
          </w:p>
        </w:tc>
        <w:tc>
          <w:tcPr>
            <w:tcW w:w="1350" w:type="dxa"/>
          </w:tcPr>
          <w:p w14:paraId="079016EB" w14:textId="77777777" w:rsidR="00127CD7" w:rsidRPr="00E6642D" w:rsidRDefault="00127CD7">
            <w:r w:rsidRPr="00E6642D">
              <w:t>lääkemuoto</w:t>
            </w:r>
          </w:p>
        </w:tc>
        <w:tc>
          <w:tcPr>
            <w:tcW w:w="630" w:type="dxa"/>
          </w:tcPr>
          <w:p w14:paraId="3DCBEB2C" w14:textId="77777777" w:rsidR="00127CD7" w:rsidRPr="00E6642D" w:rsidRDefault="00127CD7"/>
        </w:tc>
        <w:tc>
          <w:tcPr>
            <w:tcW w:w="630" w:type="dxa"/>
          </w:tcPr>
          <w:p w14:paraId="5309BA7E" w14:textId="77777777" w:rsidR="00127CD7" w:rsidRPr="00E6642D" w:rsidRDefault="00127CD7">
            <w:r w:rsidRPr="00E6642D">
              <w:t>E</w:t>
            </w:r>
          </w:p>
        </w:tc>
        <w:tc>
          <w:tcPr>
            <w:tcW w:w="2340" w:type="dxa"/>
          </w:tcPr>
          <w:p w14:paraId="374466DD" w14:textId="77777777" w:rsidR="00127CD7" w:rsidRPr="00E6642D" w:rsidRDefault="00127CD7">
            <w:r w:rsidRPr="00E6642D">
              <w:t>merkkijono, max 80 merkkiä</w:t>
            </w:r>
          </w:p>
          <w:p w14:paraId="562B0620" w14:textId="77777777" w:rsidR="00127CD7" w:rsidRPr="00E6642D" w:rsidRDefault="00127CD7"/>
          <w:p w14:paraId="4B96CB4C" w14:textId="77777777" w:rsidR="00127CD7" w:rsidRPr="00E6642D" w:rsidRDefault="00127CD7">
            <w:r w:rsidRPr="00E6642D">
              <w:t>Kyseessä on valvottu sanasto, jonka ylläpidosta lääkelaitos vastaa.</w:t>
            </w:r>
          </w:p>
          <w:p w14:paraId="7301FBFF" w14:textId="77777777" w:rsidR="00127CD7" w:rsidRPr="00E6642D" w:rsidRDefault="00127CD7">
            <w:r w:rsidRPr="00E6642D">
              <w:t>Saadaan taustarekisteristä.</w:t>
            </w:r>
          </w:p>
        </w:tc>
        <w:tc>
          <w:tcPr>
            <w:tcW w:w="2070" w:type="dxa"/>
          </w:tcPr>
          <w:p w14:paraId="2E2D5A3A" w14:textId="77777777" w:rsidR="00127CD7" w:rsidRPr="00E6642D" w:rsidRDefault="00127CD7">
            <w:r w:rsidRPr="00E6642D">
              <w:t>type=”ST”</w:t>
            </w:r>
          </w:p>
        </w:tc>
        <w:tc>
          <w:tcPr>
            <w:tcW w:w="1440" w:type="dxa"/>
          </w:tcPr>
          <w:p w14:paraId="1CEB2ED3" w14:textId="77777777" w:rsidR="00127CD7" w:rsidRPr="00E6642D" w:rsidRDefault="00127CD7">
            <w:pPr>
              <w:pStyle w:val="Yltunniste"/>
              <w:tabs>
                <w:tab w:val="clear" w:pos="4320"/>
                <w:tab w:val="clear" w:pos="8640"/>
              </w:tabs>
            </w:pPr>
            <w:r w:rsidRPr="00E6642D">
              <w:t>c.s.c.s.c.s.e.o.c.o.c.subsA.eR.supply.eR.observation.code</w:t>
            </w:r>
          </w:p>
        </w:tc>
        <w:tc>
          <w:tcPr>
            <w:tcW w:w="1620" w:type="dxa"/>
          </w:tcPr>
          <w:p w14:paraId="057020A2" w14:textId="77777777" w:rsidR="00127CD7" w:rsidRPr="00E6642D" w:rsidRDefault="00127CD7">
            <w:r w:rsidRPr="00E6642D">
              <w:t>c.s.c.s.c.s.e.o.c.o.c.subsA.eR.supply.eR.observation.value</w:t>
            </w:r>
          </w:p>
        </w:tc>
        <w:tc>
          <w:tcPr>
            <w:tcW w:w="1620" w:type="dxa"/>
          </w:tcPr>
          <w:p w14:paraId="39A0A15F" w14:textId="77777777" w:rsidR="00127CD7" w:rsidRPr="00E6642D" w:rsidRDefault="00127CD7">
            <w:r w:rsidRPr="00E6642D">
              <w:t>tabletti</w:t>
            </w:r>
          </w:p>
        </w:tc>
        <w:tc>
          <w:tcPr>
            <w:tcW w:w="1620" w:type="dxa"/>
          </w:tcPr>
          <w:p w14:paraId="625B8E07" w14:textId="77777777" w:rsidR="00127CD7" w:rsidRPr="00E6642D" w:rsidRDefault="00127CD7">
            <w:r w:rsidRPr="00E6642D">
              <w:t>oraalineste</w:t>
            </w:r>
          </w:p>
        </w:tc>
      </w:tr>
      <w:tr w:rsidR="00127CD7" w:rsidRPr="001661FD" w14:paraId="3F1C6520" w14:textId="77777777" w:rsidTr="00950003">
        <w:tblPrEx>
          <w:tblCellMar>
            <w:top w:w="0" w:type="dxa"/>
            <w:bottom w:w="0" w:type="dxa"/>
          </w:tblCellMar>
        </w:tblPrEx>
        <w:trPr>
          <w:gridAfter w:val="7"/>
          <w:wAfter w:w="11340" w:type="dxa"/>
        </w:trPr>
        <w:tc>
          <w:tcPr>
            <w:tcW w:w="828" w:type="dxa"/>
          </w:tcPr>
          <w:p w14:paraId="4823524D" w14:textId="77777777" w:rsidR="00127CD7" w:rsidRPr="001F1E13" w:rsidRDefault="00127CD7" w:rsidP="00FD4552">
            <w:r w:rsidRPr="00702C96">
              <w:t>121</w:t>
            </w:r>
          </w:p>
        </w:tc>
        <w:tc>
          <w:tcPr>
            <w:tcW w:w="1350" w:type="dxa"/>
          </w:tcPr>
          <w:p w14:paraId="0E192E1D" w14:textId="77777777" w:rsidR="00127CD7" w:rsidRPr="00E6642D" w:rsidRDefault="00127CD7" w:rsidP="00FD4552">
            <w:r w:rsidRPr="00E6642D">
              <w:t>iterointi teksti</w:t>
            </w:r>
          </w:p>
        </w:tc>
        <w:tc>
          <w:tcPr>
            <w:tcW w:w="630" w:type="dxa"/>
          </w:tcPr>
          <w:p w14:paraId="770AD5B7" w14:textId="77777777" w:rsidR="00127CD7" w:rsidRPr="00E6642D" w:rsidRDefault="00127CD7" w:rsidP="00FD4552"/>
        </w:tc>
        <w:tc>
          <w:tcPr>
            <w:tcW w:w="630" w:type="dxa"/>
          </w:tcPr>
          <w:p w14:paraId="75B5BCBF" w14:textId="77777777" w:rsidR="00127CD7" w:rsidRPr="00E6642D" w:rsidRDefault="00127CD7" w:rsidP="00FD4552"/>
        </w:tc>
        <w:tc>
          <w:tcPr>
            <w:tcW w:w="2340" w:type="dxa"/>
          </w:tcPr>
          <w:p w14:paraId="5816E18C" w14:textId="77777777" w:rsidR="00127CD7" w:rsidRPr="00E6642D" w:rsidRDefault="00127CD7" w:rsidP="00FD4552"/>
        </w:tc>
        <w:tc>
          <w:tcPr>
            <w:tcW w:w="2070" w:type="dxa"/>
          </w:tcPr>
          <w:p w14:paraId="00D7A2F0" w14:textId="77777777" w:rsidR="00127CD7" w:rsidRPr="00E6642D" w:rsidRDefault="00127CD7" w:rsidP="00FD4552"/>
        </w:tc>
        <w:tc>
          <w:tcPr>
            <w:tcW w:w="1440" w:type="dxa"/>
          </w:tcPr>
          <w:p w14:paraId="6B9273F4" w14:textId="77777777" w:rsidR="00127CD7" w:rsidRPr="00E6642D" w:rsidRDefault="00127CD7" w:rsidP="00FD4552">
            <w:r w:rsidRPr="00E6642D">
              <w:t>c.s.c.s.c.s.e.o.c.o.c.subsA.eR.supply.eR.observation.code</w:t>
            </w:r>
          </w:p>
        </w:tc>
        <w:tc>
          <w:tcPr>
            <w:tcW w:w="1620" w:type="dxa"/>
          </w:tcPr>
          <w:p w14:paraId="6C773C45" w14:textId="77777777" w:rsidR="00127CD7" w:rsidRPr="00E6642D" w:rsidRDefault="00127CD7" w:rsidP="00FD4552">
            <w:r w:rsidRPr="00E6642D">
              <w:t>c.s.c.s.c.s.e.o.c.o.c.subsA.eR.supply.eR.observation.text</w:t>
            </w:r>
          </w:p>
        </w:tc>
        <w:tc>
          <w:tcPr>
            <w:tcW w:w="1620" w:type="dxa"/>
          </w:tcPr>
          <w:p w14:paraId="35500659" w14:textId="77777777" w:rsidR="00127CD7" w:rsidRPr="00E6642D" w:rsidRDefault="00127CD7" w:rsidP="00FD4552"/>
        </w:tc>
        <w:tc>
          <w:tcPr>
            <w:tcW w:w="1620" w:type="dxa"/>
          </w:tcPr>
          <w:p w14:paraId="5A1051BB" w14:textId="77777777" w:rsidR="00127CD7" w:rsidRPr="00E6642D" w:rsidRDefault="00127CD7"/>
        </w:tc>
      </w:tr>
      <w:tr w:rsidR="00127CD7" w:rsidRPr="001661FD" w14:paraId="3399416F" w14:textId="77777777" w:rsidTr="00950003">
        <w:tblPrEx>
          <w:tblCellMar>
            <w:top w:w="0" w:type="dxa"/>
            <w:bottom w:w="0" w:type="dxa"/>
          </w:tblCellMar>
        </w:tblPrEx>
        <w:trPr>
          <w:gridAfter w:val="7"/>
          <w:wAfter w:w="11340" w:type="dxa"/>
        </w:trPr>
        <w:tc>
          <w:tcPr>
            <w:tcW w:w="828" w:type="dxa"/>
          </w:tcPr>
          <w:p w14:paraId="3F604F92" w14:textId="77777777" w:rsidR="00127CD7" w:rsidRDefault="00127CD7" w:rsidP="00FD4552">
            <w:pPr>
              <w:rPr>
                <w:b/>
              </w:rPr>
            </w:pPr>
          </w:p>
        </w:tc>
        <w:tc>
          <w:tcPr>
            <w:tcW w:w="1350" w:type="dxa"/>
          </w:tcPr>
          <w:p w14:paraId="6CD970CC" w14:textId="77777777" w:rsidR="00127CD7" w:rsidRPr="00E6642D" w:rsidRDefault="00127CD7" w:rsidP="001661FD">
            <w:r w:rsidRPr="00E6642D">
              <w:t>iterointi toimitusväli</w:t>
            </w:r>
          </w:p>
        </w:tc>
        <w:tc>
          <w:tcPr>
            <w:tcW w:w="630" w:type="dxa"/>
          </w:tcPr>
          <w:p w14:paraId="6CC93D5D" w14:textId="77777777" w:rsidR="00127CD7" w:rsidRPr="00E6642D" w:rsidRDefault="00127CD7" w:rsidP="00FD4552"/>
        </w:tc>
        <w:tc>
          <w:tcPr>
            <w:tcW w:w="630" w:type="dxa"/>
          </w:tcPr>
          <w:p w14:paraId="7F441157" w14:textId="77777777" w:rsidR="00127CD7" w:rsidRPr="00E6642D" w:rsidRDefault="00127CD7" w:rsidP="00FD4552"/>
        </w:tc>
        <w:tc>
          <w:tcPr>
            <w:tcW w:w="2340" w:type="dxa"/>
          </w:tcPr>
          <w:p w14:paraId="715A40D8" w14:textId="77777777" w:rsidR="00127CD7" w:rsidRPr="00E6642D" w:rsidRDefault="00127CD7" w:rsidP="00FD4552"/>
        </w:tc>
        <w:tc>
          <w:tcPr>
            <w:tcW w:w="2070" w:type="dxa"/>
          </w:tcPr>
          <w:p w14:paraId="2E76A39E" w14:textId="77777777" w:rsidR="00127CD7" w:rsidRPr="00E6642D" w:rsidRDefault="00127CD7" w:rsidP="00FD4552"/>
        </w:tc>
        <w:tc>
          <w:tcPr>
            <w:tcW w:w="1440" w:type="dxa"/>
          </w:tcPr>
          <w:p w14:paraId="186FB5B3" w14:textId="77777777" w:rsidR="00127CD7" w:rsidRPr="00E6642D" w:rsidRDefault="00127CD7" w:rsidP="00FD4552"/>
        </w:tc>
        <w:tc>
          <w:tcPr>
            <w:tcW w:w="1620" w:type="dxa"/>
          </w:tcPr>
          <w:p w14:paraId="109A4A94" w14:textId="77777777" w:rsidR="00127CD7" w:rsidRPr="00E6642D" w:rsidDel="004D02C2" w:rsidRDefault="00127CD7" w:rsidP="000A395B">
            <w:pPr>
              <w:pStyle w:val="Kommentinteksti"/>
            </w:pPr>
            <w:r w:rsidRPr="00E6642D">
              <w:t>c.s.c.s.c.s.e.o.c.o.c.subsA.eR.supply.eR.observation.</w:t>
            </w:r>
            <w:r w:rsidRPr="00E6642D">
              <w:rPr>
                <w:lang w:val="de-DE"/>
              </w:rPr>
              <w:t xml:space="preserve">effectiveTime.width </w:t>
            </w:r>
            <w:r w:rsidRPr="00E6642D">
              <w:rPr>
                <w:b/>
              </w:rPr>
              <w:t>value ja unit</w:t>
            </w:r>
          </w:p>
        </w:tc>
        <w:tc>
          <w:tcPr>
            <w:tcW w:w="1620" w:type="dxa"/>
          </w:tcPr>
          <w:p w14:paraId="0A2BCC3D" w14:textId="77777777" w:rsidR="00127CD7" w:rsidRPr="00E6642D" w:rsidRDefault="00127CD7" w:rsidP="00FD4552"/>
        </w:tc>
        <w:tc>
          <w:tcPr>
            <w:tcW w:w="1620" w:type="dxa"/>
          </w:tcPr>
          <w:p w14:paraId="4D46E3AD" w14:textId="77777777" w:rsidR="00127CD7" w:rsidRPr="00E6642D" w:rsidRDefault="00127CD7"/>
        </w:tc>
      </w:tr>
      <w:tr w:rsidR="00127CD7" w:rsidRPr="004D02C2" w14:paraId="080CB126" w14:textId="77777777" w:rsidTr="00950003">
        <w:tblPrEx>
          <w:tblCellMar>
            <w:top w:w="0" w:type="dxa"/>
            <w:bottom w:w="0" w:type="dxa"/>
          </w:tblCellMar>
        </w:tblPrEx>
        <w:trPr>
          <w:gridAfter w:val="7"/>
          <w:wAfter w:w="11340" w:type="dxa"/>
        </w:trPr>
        <w:tc>
          <w:tcPr>
            <w:tcW w:w="828" w:type="dxa"/>
          </w:tcPr>
          <w:p w14:paraId="19701425" w14:textId="77777777" w:rsidR="00127CD7" w:rsidRPr="001661FD" w:rsidRDefault="00127CD7" w:rsidP="00FD4552">
            <w:pPr>
              <w:rPr>
                <w:b/>
              </w:rPr>
            </w:pPr>
          </w:p>
        </w:tc>
        <w:tc>
          <w:tcPr>
            <w:tcW w:w="1350" w:type="dxa"/>
          </w:tcPr>
          <w:p w14:paraId="7BC19A97" w14:textId="77777777" w:rsidR="00127CD7" w:rsidRPr="00E6642D" w:rsidRDefault="00127CD7" w:rsidP="001661FD">
            <w:r w:rsidRPr="00E6642D">
              <w:t>iterointien lukumäärä</w:t>
            </w:r>
          </w:p>
        </w:tc>
        <w:tc>
          <w:tcPr>
            <w:tcW w:w="630" w:type="dxa"/>
          </w:tcPr>
          <w:p w14:paraId="4D549A2D" w14:textId="77777777" w:rsidR="00127CD7" w:rsidRPr="00E6642D" w:rsidRDefault="00127CD7" w:rsidP="00FD4552"/>
        </w:tc>
        <w:tc>
          <w:tcPr>
            <w:tcW w:w="630" w:type="dxa"/>
          </w:tcPr>
          <w:p w14:paraId="41AB8BFC" w14:textId="77777777" w:rsidR="00127CD7" w:rsidRPr="00E6642D" w:rsidRDefault="00127CD7" w:rsidP="00FD4552"/>
        </w:tc>
        <w:tc>
          <w:tcPr>
            <w:tcW w:w="2340" w:type="dxa"/>
          </w:tcPr>
          <w:p w14:paraId="6D262201" w14:textId="77777777" w:rsidR="00127CD7" w:rsidRPr="00E6642D" w:rsidRDefault="00127CD7" w:rsidP="00FD4552"/>
        </w:tc>
        <w:tc>
          <w:tcPr>
            <w:tcW w:w="2070" w:type="dxa"/>
          </w:tcPr>
          <w:p w14:paraId="6AF369EF" w14:textId="77777777" w:rsidR="00127CD7" w:rsidRPr="00E6642D" w:rsidRDefault="00127CD7" w:rsidP="00FD4552"/>
        </w:tc>
        <w:tc>
          <w:tcPr>
            <w:tcW w:w="1440" w:type="dxa"/>
          </w:tcPr>
          <w:p w14:paraId="1733F37B" w14:textId="77777777" w:rsidR="00127CD7" w:rsidRPr="00E6642D" w:rsidRDefault="00127CD7" w:rsidP="00FD4552"/>
        </w:tc>
        <w:tc>
          <w:tcPr>
            <w:tcW w:w="1620" w:type="dxa"/>
          </w:tcPr>
          <w:p w14:paraId="3F1080B0" w14:textId="77777777" w:rsidR="00127CD7" w:rsidRPr="00E6642D" w:rsidDel="004D02C2" w:rsidRDefault="00127CD7" w:rsidP="00FD4552">
            <w:r w:rsidRPr="00E6642D">
              <w:t>c.s.c.s.c.s.e.o.c.o.c.subsA.eR.supply.eR.observation.</w:t>
            </w:r>
            <w:r w:rsidRPr="00E6642D">
              <w:rPr>
                <w:lang w:val="de-DE"/>
              </w:rPr>
              <w:t>repeatNumber</w:t>
            </w:r>
          </w:p>
        </w:tc>
        <w:tc>
          <w:tcPr>
            <w:tcW w:w="1620" w:type="dxa"/>
          </w:tcPr>
          <w:p w14:paraId="7725B2F4" w14:textId="77777777" w:rsidR="00127CD7" w:rsidRPr="00E6642D" w:rsidRDefault="00127CD7" w:rsidP="00FD4552"/>
        </w:tc>
        <w:tc>
          <w:tcPr>
            <w:tcW w:w="1620" w:type="dxa"/>
          </w:tcPr>
          <w:p w14:paraId="7C4F44BB" w14:textId="77777777" w:rsidR="00127CD7" w:rsidRPr="00E6642D" w:rsidRDefault="00127CD7"/>
        </w:tc>
      </w:tr>
      <w:tr w:rsidR="00127CD7" w:rsidRPr="004D02C2" w14:paraId="06837529" w14:textId="77777777" w:rsidTr="00950003">
        <w:tblPrEx>
          <w:tblCellMar>
            <w:top w:w="0" w:type="dxa"/>
            <w:bottom w:w="0" w:type="dxa"/>
          </w:tblCellMar>
        </w:tblPrEx>
        <w:trPr>
          <w:gridAfter w:val="7"/>
          <w:wAfter w:w="11340" w:type="dxa"/>
        </w:trPr>
        <w:tc>
          <w:tcPr>
            <w:tcW w:w="828" w:type="dxa"/>
          </w:tcPr>
          <w:p w14:paraId="69F4B1FA" w14:textId="77777777" w:rsidR="00127CD7" w:rsidRDefault="00127CD7" w:rsidP="00FD4552">
            <w:pPr>
              <w:rPr>
                <w:b/>
              </w:rPr>
            </w:pPr>
            <w:r>
              <w:rPr>
                <w:b/>
              </w:rPr>
              <w:t>124</w:t>
            </w:r>
          </w:p>
        </w:tc>
        <w:tc>
          <w:tcPr>
            <w:tcW w:w="1350" w:type="dxa"/>
          </w:tcPr>
          <w:p w14:paraId="6B5CC658" w14:textId="77777777" w:rsidR="00127CD7" w:rsidRPr="00E6642D" w:rsidRDefault="00127CD7" w:rsidP="00FD4552">
            <w:r w:rsidRPr="00E6642D">
              <w:t>apteekissa valmistettavan lääkkeen osoitin</w:t>
            </w:r>
          </w:p>
        </w:tc>
        <w:tc>
          <w:tcPr>
            <w:tcW w:w="630" w:type="dxa"/>
          </w:tcPr>
          <w:p w14:paraId="613207D7" w14:textId="77777777" w:rsidR="00127CD7" w:rsidRPr="00E6642D" w:rsidRDefault="00127CD7" w:rsidP="00FD4552"/>
        </w:tc>
        <w:tc>
          <w:tcPr>
            <w:tcW w:w="630" w:type="dxa"/>
          </w:tcPr>
          <w:p w14:paraId="5763B645" w14:textId="77777777" w:rsidR="00127CD7" w:rsidRPr="00E6642D" w:rsidRDefault="00127CD7" w:rsidP="00FD4552"/>
        </w:tc>
        <w:tc>
          <w:tcPr>
            <w:tcW w:w="2340" w:type="dxa"/>
          </w:tcPr>
          <w:p w14:paraId="275455E0" w14:textId="77777777" w:rsidR="00127CD7" w:rsidRPr="00E6642D" w:rsidRDefault="00127CD7" w:rsidP="00FD4552"/>
        </w:tc>
        <w:tc>
          <w:tcPr>
            <w:tcW w:w="2070" w:type="dxa"/>
          </w:tcPr>
          <w:p w14:paraId="696F3FEC" w14:textId="77777777" w:rsidR="00127CD7" w:rsidRPr="00E6642D" w:rsidRDefault="00127CD7" w:rsidP="00FD4552"/>
        </w:tc>
        <w:tc>
          <w:tcPr>
            <w:tcW w:w="1440" w:type="dxa"/>
          </w:tcPr>
          <w:p w14:paraId="6BF440DC" w14:textId="77777777" w:rsidR="00127CD7" w:rsidRPr="00E6642D" w:rsidRDefault="00127CD7" w:rsidP="00FD4552">
            <w:r w:rsidRPr="00E6642D">
              <w:t>c.s.c.s.c.s.e.o.c.o.c.subsA.eR.supply.eR.observation.code</w:t>
            </w:r>
          </w:p>
        </w:tc>
        <w:tc>
          <w:tcPr>
            <w:tcW w:w="1620" w:type="dxa"/>
          </w:tcPr>
          <w:p w14:paraId="146928FE" w14:textId="77777777" w:rsidR="00127CD7" w:rsidRPr="00E6642D" w:rsidDel="004D02C2" w:rsidRDefault="00127CD7" w:rsidP="00FD4552">
            <w:r w:rsidRPr="00E6642D">
              <w:t>c.s.c.s.c.s.e.o.c.o.c.subsA.eR.supply.eR.observation.value</w:t>
            </w:r>
          </w:p>
        </w:tc>
        <w:tc>
          <w:tcPr>
            <w:tcW w:w="1620" w:type="dxa"/>
          </w:tcPr>
          <w:p w14:paraId="21564F7F" w14:textId="77777777" w:rsidR="00127CD7" w:rsidRPr="00E6642D" w:rsidRDefault="00127CD7" w:rsidP="00FD4552"/>
        </w:tc>
        <w:tc>
          <w:tcPr>
            <w:tcW w:w="1620" w:type="dxa"/>
          </w:tcPr>
          <w:p w14:paraId="07348FF6" w14:textId="77777777" w:rsidR="00127CD7" w:rsidRPr="00E6642D" w:rsidRDefault="00127CD7"/>
        </w:tc>
      </w:tr>
      <w:tr w:rsidR="00127CD7" w:rsidRPr="004D02C2" w14:paraId="04F92776" w14:textId="77777777" w:rsidTr="00950003">
        <w:tblPrEx>
          <w:tblCellMar>
            <w:top w:w="0" w:type="dxa"/>
            <w:bottom w:w="0" w:type="dxa"/>
          </w:tblCellMar>
        </w:tblPrEx>
        <w:trPr>
          <w:gridAfter w:val="7"/>
          <w:wAfter w:w="11340" w:type="dxa"/>
        </w:trPr>
        <w:tc>
          <w:tcPr>
            <w:tcW w:w="828" w:type="dxa"/>
          </w:tcPr>
          <w:p w14:paraId="7C32607C" w14:textId="77777777" w:rsidR="00127CD7" w:rsidRDefault="00127CD7" w:rsidP="00FD4552">
            <w:pPr>
              <w:rPr>
                <w:b/>
              </w:rPr>
            </w:pPr>
            <w:r>
              <w:rPr>
                <w:b/>
              </w:rPr>
              <w:t>1126</w:t>
            </w:r>
          </w:p>
        </w:tc>
        <w:tc>
          <w:tcPr>
            <w:tcW w:w="1350" w:type="dxa"/>
          </w:tcPr>
          <w:p w14:paraId="33AC76E6" w14:textId="77777777" w:rsidR="00127CD7" w:rsidRPr="00E6642D" w:rsidRDefault="00127CD7" w:rsidP="00FD4552">
            <w:r w:rsidRPr="00E6642D">
              <w:t>pakkauskoko tekstimuodossa</w:t>
            </w:r>
          </w:p>
        </w:tc>
        <w:tc>
          <w:tcPr>
            <w:tcW w:w="630" w:type="dxa"/>
          </w:tcPr>
          <w:p w14:paraId="7A5A2726" w14:textId="77777777" w:rsidR="00127CD7" w:rsidRPr="00E6642D" w:rsidRDefault="00127CD7" w:rsidP="00FD4552"/>
        </w:tc>
        <w:tc>
          <w:tcPr>
            <w:tcW w:w="630" w:type="dxa"/>
          </w:tcPr>
          <w:p w14:paraId="6F9CD596" w14:textId="77777777" w:rsidR="00127CD7" w:rsidRPr="00E6642D" w:rsidRDefault="00127CD7" w:rsidP="00FD4552"/>
        </w:tc>
        <w:tc>
          <w:tcPr>
            <w:tcW w:w="2340" w:type="dxa"/>
          </w:tcPr>
          <w:p w14:paraId="6EBAD433" w14:textId="77777777" w:rsidR="00127CD7" w:rsidRPr="00E6642D" w:rsidRDefault="00127CD7" w:rsidP="00FD4552"/>
        </w:tc>
        <w:tc>
          <w:tcPr>
            <w:tcW w:w="2070" w:type="dxa"/>
          </w:tcPr>
          <w:p w14:paraId="106B9A59" w14:textId="77777777" w:rsidR="00127CD7" w:rsidRPr="00E6642D" w:rsidRDefault="00127CD7" w:rsidP="00FD4552"/>
        </w:tc>
        <w:tc>
          <w:tcPr>
            <w:tcW w:w="1440" w:type="dxa"/>
          </w:tcPr>
          <w:p w14:paraId="0B0CF884" w14:textId="77777777" w:rsidR="00127CD7" w:rsidRPr="00E6642D" w:rsidRDefault="00127CD7" w:rsidP="00FD4552">
            <w:r w:rsidRPr="00E6642D">
              <w:t>c.s.c.s.c.s.e.o.c.o.c.subsA.eR.supply.eR.observation.code</w:t>
            </w:r>
          </w:p>
        </w:tc>
        <w:tc>
          <w:tcPr>
            <w:tcW w:w="1620" w:type="dxa"/>
          </w:tcPr>
          <w:p w14:paraId="0BA68B91" w14:textId="77777777" w:rsidR="00127CD7" w:rsidRPr="00E6642D" w:rsidDel="004D02C2" w:rsidRDefault="00127CD7" w:rsidP="00FD4552">
            <w:r w:rsidRPr="00E6642D">
              <w:t>c.s.c.s.c.s.e.o.c.o.c.subsA.eR.supply.eR.observation.value</w:t>
            </w:r>
          </w:p>
        </w:tc>
        <w:tc>
          <w:tcPr>
            <w:tcW w:w="1620" w:type="dxa"/>
          </w:tcPr>
          <w:p w14:paraId="0F44E237" w14:textId="77777777" w:rsidR="00127CD7" w:rsidRPr="00E6642D" w:rsidRDefault="00127CD7" w:rsidP="00FD4552"/>
        </w:tc>
        <w:tc>
          <w:tcPr>
            <w:tcW w:w="1620" w:type="dxa"/>
          </w:tcPr>
          <w:p w14:paraId="60A715B8" w14:textId="77777777" w:rsidR="00127CD7" w:rsidRPr="00E6642D" w:rsidRDefault="00127CD7"/>
        </w:tc>
      </w:tr>
      <w:tr w:rsidR="00127CD7" w:rsidRPr="004D02C2" w14:paraId="286D3025" w14:textId="77777777" w:rsidTr="00950003">
        <w:tblPrEx>
          <w:tblCellMar>
            <w:top w:w="0" w:type="dxa"/>
            <w:bottom w:w="0" w:type="dxa"/>
          </w:tblCellMar>
        </w:tblPrEx>
        <w:trPr>
          <w:gridAfter w:val="7"/>
          <w:wAfter w:w="11340" w:type="dxa"/>
        </w:trPr>
        <w:tc>
          <w:tcPr>
            <w:tcW w:w="828" w:type="dxa"/>
          </w:tcPr>
          <w:p w14:paraId="656B97C2" w14:textId="77777777" w:rsidR="00127CD7" w:rsidRDefault="00127CD7" w:rsidP="00FD4552">
            <w:pPr>
              <w:rPr>
                <w:b/>
              </w:rPr>
            </w:pPr>
            <w:r>
              <w:rPr>
                <w:b/>
              </w:rPr>
              <w:t>125</w:t>
            </w:r>
          </w:p>
        </w:tc>
        <w:tc>
          <w:tcPr>
            <w:tcW w:w="1350" w:type="dxa"/>
          </w:tcPr>
          <w:p w14:paraId="6BA9C8A9" w14:textId="77777777" w:rsidR="00127CD7" w:rsidRPr="00E6642D" w:rsidRDefault="00127CD7" w:rsidP="00FD4552">
            <w:r w:rsidRPr="00E6642D">
              <w:t>pakkauskoon kerroin</w:t>
            </w:r>
          </w:p>
        </w:tc>
        <w:tc>
          <w:tcPr>
            <w:tcW w:w="630" w:type="dxa"/>
          </w:tcPr>
          <w:p w14:paraId="6B83FDC4" w14:textId="77777777" w:rsidR="00127CD7" w:rsidRPr="00E6642D" w:rsidRDefault="00127CD7" w:rsidP="00FD4552"/>
        </w:tc>
        <w:tc>
          <w:tcPr>
            <w:tcW w:w="630" w:type="dxa"/>
          </w:tcPr>
          <w:p w14:paraId="41AB4A81" w14:textId="77777777" w:rsidR="00127CD7" w:rsidRPr="00E6642D" w:rsidRDefault="00127CD7" w:rsidP="00FD4552"/>
        </w:tc>
        <w:tc>
          <w:tcPr>
            <w:tcW w:w="2340" w:type="dxa"/>
          </w:tcPr>
          <w:p w14:paraId="63560BE8" w14:textId="77777777" w:rsidR="00127CD7" w:rsidRPr="00E6642D" w:rsidRDefault="00127CD7" w:rsidP="00FD4552"/>
        </w:tc>
        <w:tc>
          <w:tcPr>
            <w:tcW w:w="2070" w:type="dxa"/>
          </w:tcPr>
          <w:p w14:paraId="7713A356" w14:textId="77777777" w:rsidR="00127CD7" w:rsidRPr="00E6642D" w:rsidRDefault="00127CD7" w:rsidP="00FD4552"/>
        </w:tc>
        <w:tc>
          <w:tcPr>
            <w:tcW w:w="1440" w:type="dxa"/>
          </w:tcPr>
          <w:p w14:paraId="476E1533" w14:textId="77777777" w:rsidR="00127CD7" w:rsidRPr="00E6642D" w:rsidRDefault="00127CD7" w:rsidP="00FD4552">
            <w:r w:rsidRPr="00E6642D">
              <w:t>c.s.c.s.c.s.e.o.c.o.c.subsA.eR.supply.eR.observation.code</w:t>
            </w:r>
          </w:p>
        </w:tc>
        <w:tc>
          <w:tcPr>
            <w:tcW w:w="1620" w:type="dxa"/>
          </w:tcPr>
          <w:p w14:paraId="65302236" w14:textId="77777777" w:rsidR="00127CD7" w:rsidRPr="00E6642D" w:rsidDel="004D02C2" w:rsidRDefault="00127CD7" w:rsidP="00FD4552">
            <w:r w:rsidRPr="00E6642D">
              <w:t>c.s.c.s.c.s.e.o.c.o.c.subsA.eR.supply.eR.observation.value</w:t>
            </w:r>
          </w:p>
        </w:tc>
        <w:tc>
          <w:tcPr>
            <w:tcW w:w="1620" w:type="dxa"/>
          </w:tcPr>
          <w:p w14:paraId="029D65E9" w14:textId="77777777" w:rsidR="00127CD7" w:rsidRPr="00E6642D" w:rsidRDefault="00127CD7" w:rsidP="00FD4552"/>
        </w:tc>
        <w:tc>
          <w:tcPr>
            <w:tcW w:w="1620" w:type="dxa"/>
          </w:tcPr>
          <w:p w14:paraId="6B5B4B85" w14:textId="77777777" w:rsidR="00127CD7" w:rsidRPr="00E6642D" w:rsidRDefault="00127CD7"/>
        </w:tc>
      </w:tr>
      <w:tr w:rsidR="00127CD7" w:rsidRPr="004D02C2" w14:paraId="1F56EA92" w14:textId="77777777" w:rsidTr="00950003">
        <w:tblPrEx>
          <w:tblCellMar>
            <w:top w:w="0" w:type="dxa"/>
            <w:bottom w:w="0" w:type="dxa"/>
          </w:tblCellMar>
        </w:tblPrEx>
        <w:trPr>
          <w:gridAfter w:val="7"/>
          <w:wAfter w:w="11340" w:type="dxa"/>
        </w:trPr>
        <w:tc>
          <w:tcPr>
            <w:tcW w:w="828" w:type="dxa"/>
          </w:tcPr>
          <w:p w14:paraId="7FDCCB89" w14:textId="77777777" w:rsidR="00127CD7" w:rsidRDefault="00127CD7" w:rsidP="00FD4552">
            <w:pPr>
              <w:rPr>
                <w:b/>
              </w:rPr>
            </w:pPr>
            <w:r>
              <w:rPr>
                <w:b/>
              </w:rPr>
              <w:t>127</w:t>
            </w:r>
          </w:p>
        </w:tc>
        <w:tc>
          <w:tcPr>
            <w:tcW w:w="1350" w:type="dxa"/>
          </w:tcPr>
          <w:p w14:paraId="54794DA4" w14:textId="77777777" w:rsidR="00127CD7" w:rsidRPr="00E6642D" w:rsidRDefault="00127CD7" w:rsidP="00FD4552">
            <w:r>
              <w:t>laite</w:t>
            </w:r>
          </w:p>
        </w:tc>
        <w:tc>
          <w:tcPr>
            <w:tcW w:w="630" w:type="dxa"/>
          </w:tcPr>
          <w:p w14:paraId="4CA4649E" w14:textId="77777777" w:rsidR="00127CD7" w:rsidRPr="00E6642D" w:rsidRDefault="00127CD7" w:rsidP="00FD4552">
            <w:r>
              <w:t>(P)</w:t>
            </w:r>
          </w:p>
        </w:tc>
        <w:tc>
          <w:tcPr>
            <w:tcW w:w="630" w:type="dxa"/>
          </w:tcPr>
          <w:p w14:paraId="59B4EBA5" w14:textId="77777777" w:rsidR="00127CD7" w:rsidRPr="00E6642D" w:rsidRDefault="00127CD7" w:rsidP="00FD4552"/>
        </w:tc>
        <w:tc>
          <w:tcPr>
            <w:tcW w:w="2340" w:type="dxa"/>
          </w:tcPr>
          <w:p w14:paraId="0CC10883"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64704ED2" w14:textId="77777777" w:rsidR="00127CD7" w:rsidRPr="00E6642D" w:rsidRDefault="00127CD7" w:rsidP="00FD4552"/>
        </w:tc>
        <w:tc>
          <w:tcPr>
            <w:tcW w:w="1440" w:type="dxa"/>
          </w:tcPr>
          <w:p w14:paraId="438CC833" w14:textId="77777777" w:rsidR="00127CD7" w:rsidRPr="00E6642D" w:rsidRDefault="00127CD7" w:rsidP="00FD4552"/>
        </w:tc>
        <w:tc>
          <w:tcPr>
            <w:tcW w:w="1620" w:type="dxa"/>
          </w:tcPr>
          <w:p w14:paraId="0AE91450" w14:textId="77777777" w:rsidR="00127CD7" w:rsidRPr="00E6642D" w:rsidRDefault="00127CD7" w:rsidP="00FD4552">
            <w:r w:rsidRPr="00E6642D">
              <w:t>c.s.c.s.c.s.e.o.c.o.c.subsA.eR.supply.eR.observation.value</w:t>
            </w:r>
          </w:p>
        </w:tc>
        <w:tc>
          <w:tcPr>
            <w:tcW w:w="1620" w:type="dxa"/>
          </w:tcPr>
          <w:p w14:paraId="2ABCF4FD" w14:textId="77777777" w:rsidR="00127CD7" w:rsidRPr="00E6642D" w:rsidRDefault="00127CD7" w:rsidP="00FD4552"/>
        </w:tc>
        <w:tc>
          <w:tcPr>
            <w:tcW w:w="1620" w:type="dxa"/>
          </w:tcPr>
          <w:p w14:paraId="2E0F6308" w14:textId="77777777" w:rsidR="00127CD7" w:rsidRPr="00E6642D" w:rsidRDefault="00127CD7"/>
        </w:tc>
      </w:tr>
      <w:tr w:rsidR="00127CD7" w:rsidRPr="004D02C2" w14:paraId="5E18E05A" w14:textId="77777777" w:rsidTr="00950003">
        <w:tblPrEx>
          <w:tblCellMar>
            <w:top w:w="0" w:type="dxa"/>
            <w:bottom w:w="0" w:type="dxa"/>
          </w:tblCellMar>
        </w:tblPrEx>
        <w:trPr>
          <w:gridAfter w:val="7"/>
          <w:wAfter w:w="11340" w:type="dxa"/>
        </w:trPr>
        <w:tc>
          <w:tcPr>
            <w:tcW w:w="828" w:type="dxa"/>
          </w:tcPr>
          <w:p w14:paraId="6471B383" w14:textId="77777777" w:rsidR="00127CD7" w:rsidRDefault="00127CD7" w:rsidP="00FD4552">
            <w:pPr>
              <w:rPr>
                <w:b/>
              </w:rPr>
            </w:pPr>
          </w:p>
        </w:tc>
        <w:tc>
          <w:tcPr>
            <w:tcW w:w="1350" w:type="dxa"/>
          </w:tcPr>
          <w:p w14:paraId="79008593" w14:textId="77777777" w:rsidR="00127CD7" w:rsidRPr="00E6642D" w:rsidRDefault="00127CD7" w:rsidP="00FD4552">
            <w:r>
              <w:t>myyntiluvan haltija</w:t>
            </w:r>
          </w:p>
        </w:tc>
        <w:tc>
          <w:tcPr>
            <w:tcW w:w="630" w:type="dxa"/>
          </w:tcPr>
          <w:p w14:paraId="24114234" w14:textId="77777777" w:rsidR="00127CD7" w:rsidRPr="00E6642D" w:rsidRDefault="00127CD7" w:rsidP="00FD4552">
            <w:r>
              <w:t>(P)</w:t>
            </w:r>
          </w:p>
        </w:tc>
        <w:tc>
          <w:tcPr>
            <w:tcW w:w="630" w:type="dxa"/>
          </w:tcPr>
          <w:p w14:paraId="45258AA6" w14:textId="77777777" w:rsidR="00127CD7" w:rsidRPr="00E6642D" w:rsidRDefault="00127CD7" w:rsidP="00FD4552"/>
        </w:tc>
        <w:tc>
          <w:tcPr>
            <w:tcW w:w="2340" w:type="dxa"/>
          </w:tcPr>
          <w:p w14:paraId="4C44E044"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095C6201" w14:textId="77777777" w:rsidR="00127CD7" w:rsidRPr="00E6642D" w:rsidRDefault="00127CD7" w:rsidP="00FD4552"/>
        </w:tc>
        <w:tc>
          <w:tcPr>
            <w:tcW w:w="1440" w:type="dxa"/>
          </w:tcPr>
          <w:p w14:paraId="382876E9" w14:textId="77777777" w:rsidR="00127CD7" w:rsidRPr="00E6642D" w:rsidRDefault="00127CD7" w:rsidP="00FD4552"/>
        </w:tc>
        <w:tc>
          <w:tcPr>
            <w:tcW w:w="1620" w:type="dxa"/>
          </w:tcPr>
          <w:p w14:paraId="0366AB7B" w14:textId="77777777" w:rsidR="00127CD7" w:rsidRPr="00E6642D" w:rsidRDefault="00127CD7" w:rsidP="00FD4552">
            <w:r w:rsidRPr="00E6642D">
              <w:t>c.s.c.s.c.s.e.o.c.o.c.subsA.eR.supply.eR.observation.value</w:t>
            </w:r>
          </w:p>
        </w:tc>
        <w:tc>
          <w:tcPr>
            <w:tcW w:w="1620" w:type="dxa"/>
          </w:tcPr>
          <w:p w14:paraId="14CD3134" w14:textId="77777777" w:rsidR="00127CD7" w:rsidRPr="00E6642D" w:rsidRDefault="00127CD7" w:rsidP="00FD4552"/>
        </w:tc>
        <w:tc>
          <w:tcPr>
            <w:tcW w:w="1620" w:type="dxa"/>
          </w:tcPr>
          <w:p w14:paraId="1EE54F1D" w14:textId="77777777" w:rsidR="00127CD7" w:rsidRPr="00E6642D" w:rsidRDefault="00127CD7"/>
        </w:tc>
      </w:tr>
      <w:tr w:rsidR="00127CD7" w:rsidRPr="004D02C2" w14:paraId="0340DD92" w14:textId="77777777" w:rsidTr="00950003">
        <w:tblPrEx>
          <w:tblCellMar>
            <w:top w:w="0" w:type="dxa"/>
            <w:bottom w:w="0" w:type="dxa"/>
          </w:tblCellMar>
        </w:tblPrEx>
        <w:trPr>
          <w:gridAfter w:val="7"/>
          <w:wAfter w:w="11340" w:type="dxa"/>
        </w:trPr>
        <w:tc>
          <w:tcPr>
            <w:tcW w:w="828" w:type="dxa"/>
          </w:tcPr>
          <w:p w14:paraId="7B63CE35" w14:textId="77777777" w:rsidR="00127CD7" w:rsidRDefault="00127CD7" w:rsidP="00FD4552">
            <w:pPr>
              <w:rPr>
                <w:b/>
              </w:rPr>
            </w:pPr>
          </w:p>
        </w:tc>
        <w:tc>
          <w:tcPr>
            <w:tcW w:w="1350" w:type="dxa"/>
          </w:tcPr>
          <w:p w14:paraId="3EEACE93" w14:textId="77777777" w:rsidR="00127CD7" w:rsidRPr="00E6642D" w:rsidRDefault="00127CD7" w:rsidP="00FD4552">
            <w:r>
              <w:t>astiatunnus</w:t>
            </w:r>
          </w:p>
        </w:tc>
        <w:tc>
          <w:tcPr>
            <w:tcW w:w="630" w:type="dxa"/>
          </w:tcPr>
          <w:p w14:paraId="5103B90A" w14:textId="77777777" w:rsidR="00127CD7" w:rsidRPr="00E6642D" w:rsidRDefault="00127CD7" w:rsidP="00FD4552">
            <w:r>
              <w:t>(P)</w:t>
            </w:r>
          </w:p>
        </w:tc>
        <w:tc>
          <w:tcPr>
            <w:tcW w:w="630" w:type="dxa"/>
          </w:tcPr>
          <w:p w14:paraId="16DE9418" w14:textId="77777777" w:rsidR="00127CD7" w:rsidRPr="00E6642D" w:rsidRDefault="00127CD7" w:rsidP="00FD4552"/>
        </w:tc>
        <w:tc>
          <w:tcPr>
            <w:tcW w:w="2340" w:type="dxa"/>
          </w:tcPr>
          <w:p w14:paraId="73E41FED" w14:textId="77777777" w:rsidR="00127CD7" w:rsidRPr="00E6642D" w:rsidRDefault="00127CD7" w:rsidP="00FD4552">
            <w:r w:rsidRPr="00E6642D">
              <w:t>merkkijono, max 80 merkkiä</w:t>
            </w:r>
            <w:r>
              <w:t>. Pakollinen</w:t>
            </w:r>
            <w:r w:rsidRPr="0094591C">
              <w:t xml:space="preserve"> jos tieto löytyy lääketietokannasta</w:t>
            </w:r>
          </w:p>
        </w:tc>
        <w:tc>
          <w:tcPr>
            <w:tcW w:w="2070" w:type="dxa"/>
          </w:tcPr>
          <w:p w14:paraId="11A9C4AE" w14:textId="77777777" w:rsidR="00127CD7" w:rsidRPr="00E6642D" w:rsidRDefault="00127CD7" w:rsidP="00FD4552"/>
        </w:tc>
        <w:tc>
          <w:tcPr>
            <w:tcW w:w="1440" w:type="dxa"/>
          </w:tcPr>
          <w:p w14:paraId="38EB0B2C" w14:textId="77777777" w:rsidR="00127CD7" w:rsidRPr="00E6642D" w:rsidRDefault="00127CD7" w:rsidP="00FD4552"/>
        </w:tc>
        <w:tc>
          <w:tcPr>
            <w:tcW w:w="1620" w:type="dxa"/>
          </w:tcPr>
          <w:p w14:paraId="2C186729" w14:textId="77777777" w:rsidR="00127CD7" w:rsidRPr="00E6642D" w:rsidRDefault="00127CD7" w:rsidP="00FD4552">
            <w:r w:rsidRPr="00E6642D">
              <w:t>c.s.c.s.c.s.e.o.c.o.c.subsA.eR.supply.eR.</w:t>
            </w:r>
            <w:r w:rsidR="008E2A30">
              <w:t>participant.playing.name</w:t>
            </w:r>
          </w:p>
        </w:tc>
        <w:tc>
          <w:tcPr>
            <w:tcW w:w="1620" w:type="dxa"/>
          </w:tcPr>
          <w:p w14:paraId="3F3A5102" w14:textId="77777777" w:rsidR="00127CD7" w:rsidRPr="00E6642D" w:rsidRDefault="00127CD7" w:rsidP="00FD4552"/>
        </w:tc>
        <w:tc>
          <w:tcPr>
            <w:tcW w:w="1620" w:type="dxa"/>
          </w:tcPr>
          <w:p w14:paraId="3B428DA6" w14:textId="77777777" w:rsidR="00127CD7" w:rsidRPr="00E6642D" w:rsidRDefault="00127CD7"/>
        </w:tc>
      </w:tr>
      <w:tr w:rsidR="00127CD7" w:rsidRPr="004D02C2" w14:paraId="46957F42" w14:textId="77777777" w:rsidTr="00C14D6F">
        <w:tblPrEx>
          <w:tblCellMar>
            <w:top w:w="0" w:type="dxa"/>
            <w:bottom w:w="0" w:type="dxa"/>
          </w:tblCellMar>
        </w:tblPrEx>
        <w:trPr>
          <w:gridAfter w:val="7"/>
          <w:wAfter w:w="11340" w:type="dxa"/>
        </w:trPr>
        <w:tc>
          <w:tcPr>
            <w:tcW w:w="828" w:type="dxa"/>
          </w:tcPr>
          <w:p w14:paraId="6A80C95B" w14:textId="77777777" w:rsidR="00127CD7" w:rsidRDefault="00127CD7" w:rsidP="00C14D6F">
            <w:pPr>
              <w:rPr>
                <w:b/>
              </w:rPr>
            </w:pPr>
            <w:r>
              <w:rPr>
                <w:b/>
              </w:rPr>
              <w:t>128</w:t>
            </w:r>
          </w:p>
        </w:tc>
        <w:tc>
          <w:tcPr>
            <w:tcW w:w="1350" w:type="dxa"/>
          </w:tcPr>
          <w:p w14:paraId="69B9A56A" w14:textId="77777777" w:rsidR="00127CD7" w:rsidRPr="00E6642D" w:rsidRDefault="00127CD7" w:rsidP="00C14D6F">
            <w:r w:rsidRPr="00E6642D">
              <w:t>säilytysastia</w:t>
            </w:r>
          </w:p>
        </w:tc>
        <w:tc>
          <w:tcPr>
            <w:tcW w:w="630" w:type="dxa"/>
          </w:tcPr>
          <w:p w14:paraId="120BBFEF" w14:textId="77777777" w:rsidR="00127CD7" w:rsidRPr="00E6642D" w:rsidRDefault="00127CD7" w:rsidP="00C14D6F"/>
        </w:tc>
        <w:tc>
          <w:tcPr>
            <w:tcW w:w="630" w:type="dxa"/>
          </w:tcPr>
          <w:p w14:paraId="67CEE0EE" w14:textId="77777777" w:rsidR="00127CD7" w:rsidRPr="00E6642D" w:rsidRDefault="00127CD7" w:rsidP="00C14D6F"/>
        </w:tc>
        <w:tc>
          <w:tcPr>
            <w:tcW w:w="2340" w:type="dxa"/>
          </w:tcPr>
          <w:p w14:paraId="0697F1A4" w14:textId="77777777" w:rsidR="00127CD7" w:rsidRPr="00E6642D" w:rsidRDefault="00127CD7" w:rsidP="00C14D6F">
            <w:r w:rsidRPr="00E6642D">
              <w:t>tarvittaessa lisäksi  selite value arvona</w:t>
            </w:r>
          </w:p>
        </w:tc>
        <w:tc>
          <w:tcPr>
            <w:tcW w:w="2070" w:type="dxa"/>
          </w:tcPr>
          <w:p w14:paraId="0E1DD8A1" w14:textId="77777777" w:rsidR="00127CD7" w:rsidRPr="00E6642D" w:rsidRDefault="00127CD7" w:rsidP="00C14D6F">
            <w:r w:rsidRPr="00E6642D">
              <w:t>type=”SC”</w:t>
            </w:r>
          </w:p>
        </w:tc>
        <w:tc>
          <w:tcPr>
            <w:tcW w:w="1440" w:type="dxa"/>
          </w:tcPr>
          <w:p w14:paraId="2A0C46DF" w14:textId="77777777" w:rsidR="00127CD7" w:rsidRPr="00E6642D" w:rsidRDefault="00127CD7" w:rsidP="00C14D6F">
            <w:r w:rsidRPr="00E6642D">
              <w:t>c.s.c.s.c.s.e.o.c.o.c.subsA.eR.supply.eR.observation.code</w:t>
            </w:r>
          </w:p>
        </w:tc>
        <w:tc>
          <w:tcPr>
            <w:tcW w:w="1620" w:type="dxa"/>
          </w:tcPr>
          <w:p w14:paraId="34079D33" w14:textId="77777777" w:rsidR="00127CD7" w:rsidRPr="00E6642D" w:rsidDel="004D02C2" w:rsidRDefault="00127CD7" w:rsidP="00C14D6F">
            <w:r w:rsidRPr="00E6642D">
              <w:t xml:space="preserve">c.s.c.s.c.s.e.o.c.o.c.subsA.eR.supply.eR.observation.value </w:t>
            </w:r>
          </w:p>
        </w:tc>
        <w:tc>
          <w:tcPr>
            <w:tcW w:w="1620" w:type="dxa"/>
          </w:tcPr>
          <w:p w14:paraId="23266C3F" w14:textId="77777777" w:rsidR="00127CD7" w:rsidRPr="00E6642D" w:rsidRDefault="00127CD7" w:rsidP="00C14D6F"/>
        </w:tc>
        <w:tc>
          <w:tcPr>
            <w:tcW w:w="1620" w:type="dxa"/>
          </w:tcPr>
          <w:p w14:paraId="141361A4" w14:textId="77777777" w:rsidR="00127CD7" w:rsidRPr="00E6642D" w:rsidRDefault="00127CD7" w:rsidP="00C14D6F"/>
        </w:tc>
      </w:tr>
      <w:tr w:rsidR="00127CD7" w:rsidRPr="004D02C2" w14:paraId="4F5CAE5E" w14:textId="77777777" w:rsidTr="00950003">
        <w:tblPrEx>
          <w:tblCellMar>
            <w:top w:w="0" w:type="dxa"/>
            <w:bottom w:w="0" w:type="dxa"/>
          </w:tblCellMar>
        </w:tblPrEx>
        <w:trPr>
          <w:gridAfter w:val="7"/>
          <w:wAfter w:w="11340" w:type="dxa"/>
        </w:trPr>
        <w:tc>
          <w:tcPr>
            <w:tcW w:w="828" w:type="dxa"/>
          </w:tcPr>
          <w:p w14:paraId="703FE708" w14:textId="77777777" w:rsidR="00127CD7" w:rsidRDefault="00127CD7" w:rsidP="00FD4552">
            <w:pPr>
              <w:rPr>
                <w:b/>
              </w:rPr>
            </w:pPr>
          </w:p>
        </w:tc>
        <w:tc>
          <w:tcPr>
            <w:tcW w:w="1350" w:type="dxa"/>
          </w:tcPr>
          <w:p w14:paraId="5E8F18DD" w14:textId="77777777" w:rsidR="00127CD7" w:rsidRPr="00E6642D" w:rsidRDefault="00127CD7" w:rsidP="00FD4552">
            <w:r w:rsidRPr="00E6642D">
              <w:t>alkuperäisen lääkityksen id</w:t>
            </w:r>
          </w:p>
        </w:tc>
        <w:tc>
          <w:tcPr>
            <w:tcW w:w="630" w:type="dxa"/>
          </w:tcPr>
          <w:p w14:paraId="32B9B2F9" w14:textId="77777777" w:rsidR="00127CD7" w:rsidRPr="00E6642D" w:rsidRDefault="00127CD7" w:rsidP="00FD4552"/>
        </w:tc>
        <w:tc>
          <w:tcPr>
            <w:tcW w:w="630" w:type="dxa"/>
          </w:tcPr>
          <w:p w14:paraId="1913C863" w14:textId="77777777" w:rsidR="00127CD7" w:rsidRPr="00E6642D" w:rsidRDefault="00127CD7" w:rsidP="00FD4552"/>
        </w:tc>
        <w:tc>
          <w:tcPr>
            <w:tcW w:w="2340" w:type="dxa"/>
          </w:tcPr>
          <w:p w14:paraId="26FB2DD9" w14:textId="77777777" w:rsidR="00127CD7" w:rsidRPr="00E6642D" w:rsidRDefault="00127CD7" w:rsidP="006204C9">
            <w:pPr>
              <w:pStyle w:val="Kommentinteksti"/>
              <w:rPr>
                <w:lang w:val="en-GB"/>
              </w:rPr>
            </w:pPr>
            <w:r w:rsidRPr="00E6642D">
              <w:rPr>
                <w:lang w:val="en-GB"/>
              </w:rPr>
              <w:t>reference typeCode="RPLC"</w:t>
            </w:r>
          </w:p>
          <w:p w14:paraId="0D1A93EF" w14:textId="77777777" w:rsidR="00127CD7" w:rsidRPr="00E6642D" w:rsidRDefault="00127CD7" w:rsidP="00FD4552"/>
        </w:tc>
        <w:tc>
          <w:tcPr>
            <w:tcW w:w="2070" w:type="dxa"/>
          </w:tcPr>
          <w:p w14:paraId="4FA9F0D8" w14:textId="77777777" w:rsidR="00127CD7" w:rsidRPr="00E6642D" w:rsidRDefault="00127CD7" w:rsidP="00FD4552"/>
        </w:tc>
        <w:tc>
          <w:tcPr>
            <w:tcW w:w="1440" w:type="dxa"/>
          </w:tcPr>
          <w:p w14:paraId="45897113" w14:textId="77777777" w:rsidR="00127CD7" w:rsidRPr="00E6642D" w:rsidRDefault="00127CD7" w:rsidP="00FD4552"/>
        </w:tc>
        <w:tc>
          <w:tcPr>
            <w:tcW w:w="1620" w:type="dxa"/>
          </w:tcPr>
          <w:p w14:paraId="44C3C13D" w14:textId="77777777" w:rsidR="00127CD7" w:rsidRPr="00E6642D" w:rsidDel="004D02C2" w:rsidRDefault="00127CD7" w:rsidP="00FD4552">
            <w:r w:rsidRPr="00E6642D">
              <w:t>c.s.c.s.c.s.e.o.c.o.c.subsA.eR.supply.reference.externalDocument.id .code .setId</w:t>
            </w:r>
          </w:p>
        </w:tc>
        <w:tc>
          <w:tcPr>
            <w:tcW w:w="1620" w:type="dxa"/>
          </w:tcPr>
          <w:p w14:paraId="24D92B1C" w14:textId="77777777" w:rsidR="00127CD7" w:rsidRPr="00E6642D" w:rsidRDefault="00127CD7" w:rsidP="00FD4552"/>
        </w:tc>
        <w:tc>
          <w:tcPr>
            <w:tcW w:w="1620" w:type="dxa"/>
          </w:tcPr>
          <w:p w14:paraId="3A57A4DE" w14:textId="77777777" w:rsidR="00127CD7" w:rsidRPr="00E6642D" w:rsidRDefault="00127CD7"/>
        </w:tc>
      </w:tr>
      <w:tr w:rsidR="00127CD7" w:rsidRPr="004D02C2" w14:paraId="4CE8A9FE"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319A1E32" w14:textId="77777777" w:rsidR="00127CD7" w:rsidRDefault="00127CD7" w:rsidP="00FD4552">
            <w:pPr>
              <w:rPr>
                <w:b/>
              </w:rPr>
            </w:pPr>
          </w:p>
        </w:tc>
        <w:tc>
          <w:tcPr>
            <w:tcW w:w="1350" w:type="dxa"/>
            <w:tcBorders>
              <w:bottom w:val="single" w:sz="4" w:space="0" w:color="auto"/>
            </w:tcBorders>
          </w:tcPr>
          <w:p w14:paraId="00853A09" w14:textId="77777777" w:rsidR="00127CD7" w:rsidRPr="00E6642D" w:rsidRDefault="00127CD7" w:rsidP="00FD4552">
            <w:pPr>
              <w:rPr>
                <w:b/>
              </w:rPr>
            </w:pPr>
            <w:r w:rsidRPr="00E6642D">
              <w:t>yksittäisen lääkityksen id</w:t>
            </w:r>
          </w:p>
        </w:tc>
        <w:tc>
          <w:tcPr>
            <w:tcW w:w="630" w:type="dxa"/>
            <w:tcBorders>
              <w:bottom w:val="single" w:sz="4" w:space="0" w:color="auto"/>
            </w:tcBorders>
          </w:tcPr>
          <w:p w14:paraId="121024E4" w14:textId="77777777" w:rsidR="00127CD7" w:rsidRPr="00E6642D" w:rsidRDefault="00127CD7" w:rsidP="00FD4552">
            <w:r w:rsidRPr="00E6642D">
              <w:t>P</w:t>
            </w:r>
          </w:p>
        </w:tc>
        <w:tc>
          <w:tcPr>
            <w:tcW w:w="630" w:type="dxa"/>
            <w:tcBorders>
              <w:bottom w:val="single" w:sz="4" w:space="0" w:color="auto"/>
            </w:tcBorders>
          </w:tcPr>
          <w:p w14:paraId="10640C75" w14:textId="77777777" w:rsidR="00127CD7" w:rsidRPr="00E6642D" w:rsidRDefault="00127CD7" w:rsidP="00FD4552"/>
        </w:tc>
        <w:tc>
          <w:tcPr>
            <w:tcW w:w="2340" w:type="dxa"/>
            <w:tcBorders>
              <w:bottom w:val="single" w:sz="4" w:space="0" w:color="auto"/>
            </w:tcBorders>
          </w:tcPr>
          <w:p w14:paraId="693EAA5F" w14:textId="77777777" w:rsidR="00127CD7" w:rsidRPr="00E6642D" w:rsidRDefault="00127CD7" w:rsidP="00FD4552">
            <w:r w:rsidRPr="00E6642D">
              <w:rPr>
                <w:lang w:val="en-GB"/>
              </w:rPr>
              <w:t>reference typeCode="SPRT"</w:t>
            </w:r>
          </w:p>
        </w:tc>
        <w:tc>
          <w:tcPr>
            <w:tcW w:w="2070" w:type="dxa"/>
            <w:tcBorders>
              <w:bottom w:val="single" w:sz="4" w:space="0" w:color="auto"/>
            </w:tcBorders>
          </w:tcPr>
          <w:p w14:paraId="241AFA1C" w14:textId="77777777" w:rsidR="00127CD7" w:rsidRPr="00E6642D" w:rsidRDefault="00127CD7" w:rsidP="00FD4552"/>
        </w:tc>
        <w:tc>
          <w:tcPr>
            <w:tcW w:w="1440" w:type="dxa"/>
            <w:tcBorders>
              <w:bottom w:val="single" w:sz="4" w:space="0" w:color="auto"/>
            </w:tcBorders>
          </w:tcPr>
          <w:p w14:paraId="39F9BC12" w14:textId="77777777" w:rsidR="00127CD7" w:rsidRPr="00E6642D" w:rsidRDefault="00127CD7" w:rsidP="00FD4552"/>
        </w:tc>
        <w:tc>
          <w:tcPr>
            <w:tcW w:w="1620" w:type="dxa"/>
            <w:tcBorders>
              <w:bottom w:val="single" w:sz="4" w:space="0" w:color="auto"/>
            </w:tcBorders>
          </w:tcPr>
          <w:p w14:paraId="3CB0C559" w14:textId="77777777" w:rsidR="00127CD7" w:rsidRPr="00E6642D" w:rsidDel="004D02C2" w:rsidRDefault="00127CD7" w:rsidP="00FD4552">
            <w:r w:rsidRPr="00E6642D">
              <w:t>c.s.c.s.c.s.e.o.c.o.c.subsA.eR.supply.reference.externalDocument.id .code .setId</w:t>
            </w:r>
          </w:p>
        </w:tc>
        <w:tc>
          <w:tcPr>
            <w:tcW w:w="1620" w:type="dxa"/>
            <w:tcBorders>
              <w:bottom w:val="single" w:sz="4" w:space="0" w:color="auto"/>
            </w:tcBorders>
          </w:tcPr>
          <w:p w14:paraId="648FB3C2" w14:textId="77777777" w:rsidR="00127CD7" w:rsidRPr="00E6642D" w:rsidRDefault="00127CD7" w:rsidP="00FD4552"/>
        </w:tc>
        <w:tc>
          <w:tcPr>
            <w:tcW w:w="1620" w:type="dxa"/>
            <w:tcBorders>
              <w:bottom w:val="single" w:sz="4" w:space="0" w:color="auto"/>
            </w:tcBorders>
          </w:tcPr>
          <w:p w14:paraId="77EFFDCD" w14:textId="77777777" w:rsidR="00127CD7" w:rsidRPr="00E6642D" w:rsidRDefault="00127CD7"/>
        </w:tc>
      </w:tr>
      <w:tr w:rsidR="00127CD7" w:rsidRPr="004D02C2" w14:paraId="030E3C4F" w14:textId="77777777" w:rsidTr="00876DD3">
        <w:tblPrEx>
          <w:tblCellMar>
            <w:top w:w="0" w:type="dxa"/>
            <w:bottom w:w="0" w:type="dxa"/>
          </w:tblCellMar>
        </w:tblPrEx>
        <w:trPr>
          <w:gridAfter w:val="7"/>
          <w:wAfter w:w="11340" w:type="dxa"/>
        </w:trPr>
        <w:tc>
          <w:tcPr>
            <w:tcW w:w="828" w:type="dxa"/>
            <w:shd w:val="clear" w:color="auto" w:fill="FFFF00"/>
          </w:tcPr>
          <w:p w14:paraId="14CE4D51" w14:textId="77777777" w:rsidR="00127CD7" w:rsidRDefault="00127CD7" w:rsidP="00FD4552">
            <w:pPr>
              <w:rPr>
                <w:b/>
              </w:rPr>
            </w:pPr>
            <w:r>
              <w:rPr>
                <w:b/>
              </w:rPr>
              <w:t>(4)</w:t>
            </w:r>
          </w:p>
        </w:tc>
        <w:tc>
          <w:tcPr>
            <w:tcW w:w="1350" w:type="dxa"/>
            <w:shd w:val="clear" w:color="auto" w:fill="FFFF00"/>
          </w:tcPr>
          <w:p w14:paraId="4978E050" w14:textId="77777777" w:rsidR="00127CD7" w:rsidRPr="00E6642D" w:rsidRDefault="00127CD7" w:rsidP="00FD4552">
            <w:pPr>
              <w:rPr>
                <w:b/>
              </w:rPr>
            </w:pPr>
            <w:r w:rsidRPr="00E6642D">
              <w:rPr>
                <w:b/>
              </w:rPr>
              <w:t>(vaikuttava ainesosa)</w:t>
            </w:r>
          </w:p>
        </w:tc>
        <w:tc>
          <w:tcPr>
            <w:tcW w:w="630" w:type="dxa"/>
            <w:shd w:val="clear" w:color="auto" w:fill="FFFF00"/>
          </w:tcPr>
          <w:p w14:paraId="3D422645" w14:textId="77777777" w:rsidR="00127CD7" w:rsidRPr="00E6642D" w:rsidRDefault="00127CD7" w:rsidP="00FD4552"/>
        </w:tc>
        <w:tc>
          <w:tcPr>
            <w:tcW w:w="630" w:type="dxa"/>
            <w:shd w:val="clear" w:color="auto" w:fill="FFFF00"/>
          </w:tcPr>
          <w:p w14:paraId="2DC2EA4D" w14:textId="77777777" w:rsidR="00127CD7" w:rsidRPr="00E6642D" w:rsidRDefault="00127CD7" w:rsidP="00FD4552">
            <w:r w:rsidRPr="00E6642D">
              <w:t>K</w:t>
            </w:r>
          </w:p>
        </w:tc>
        <w:tc>
          <w:tcPr>
            <w:tcW w:w="2340" w:type="dxa"/>
            <w:shd w:val="clear" w:color="auto" w:fill="FFFF00"/>
          </w:tcPr>
          <w:p w14:paraId="29A35F85" w14:textId="77777777" w:rsidR="00127CD7" w:rsidRPr="00E6642D" w:rsidRDefault="00127CD7" w:rsidP="00FD4552">
            <w:r w:rsidRPr="00E6642D">
              <w:t>\</w:t>
            </w:r>
          </w:p>
          <w:p w14:paraId="7B943918" w14:textId="77777777" w:rsidR="00127CD7" w:rsidRPr="00E6642D" w:rsidRDefault="00127CD7" w:rsidP="00FD4552"/>
        </w:tc>
        <w:tc>
          <w:tcPr>
            <w:tcW w:w="2070" w:type="dxa"/>
            <w:shd w:val="clear" w:color="auto" w:fill="FFFF00"/>
          </w:tcPr>
          <w:p w14:paraId="005F4E60" w14:textId="77777777" w:rsidR="00127CD7" w:rsidRPr="00E6642D" w:rsidRDefault="00127CD7" w:rsidP="00FD4552">
            <w:r w:rsidRPr="00E6642D">
              <w:t>\</w:t>
            </w:r>
          </w:p>
        </w:tc>
        <w:tc>
          <w:tcPr>
            <w:tcW w:w="1440" w:type="dxa"/>
            <w:shd w:val="clear" w:color="auto" w:fill="FFFF00"/>
          </w:tcPr>
          <w:p w14:paraId="634E67B4" w14:textId="77777777" w:rsidR="00127CD7" w:rsidRPr="00E6642D" w:rsidRDefault="00127CD7" w:rsidP="00FD4552">
            <w:r w:rsidRPr="00E6642D">
              <w:t>c.s.c.s.c.s.e.o.c.o.code</w:t>
            </w:r>
          </w:p>
        </w:tc>
        <w:tc>
          <w:tcPr>
            <w:tcW w:w="1620" w:type="dxa"/>
            <w:shd w:val="clear" w:color="auto" w:fill="FFFF00"/>
          </w:tcPr>
          <w:p w14:paraId="51ED5263" w14:textId="77777777" w:rsidR="00127CD7" w:rsidRPr="00E6642D" w:rsidRDefault="00127CD7" w:rsidP="00FD4552"/>
        </w:tc>
        <w:tc>
          <w:tcPr>
            <w:tcW w:w="1620" w:type="dxa"/>
            <w:shd w:val="clear" w:color="auto" w:fill="FFFF00"/>
          </w:tcPr>
          <w:p w14:paraId="187E7AB5" w14:textId="77777777" w:rsidR="00127CD7" w:rsidRPr="00E6642D" w:rsidRDefault="00127CD7" w:rsidP="00FD4552"/>
        </w:tc>
        <w:tc>
          <w:tcPr>
            <w:tcW w:w="1620" w:type="dxa"/>
            <w:shd w:val="clear" w:color="auto" w:fill="FFFF00"/>
          </w:tcPr>
          <w:p w14:paraId="473623F5" w14:textId="77777777" w:rsidR="00127CD7" w:rsidRPr="00E6642D" w:rsidRDefault="00127CD7"/>
        </w:tc>
      </w:tr>
      <w:tr w:rsidR="00127CD7" w14:paraId="1237FBC6" w14:textId="77777777" w:rsidTr="00950003">
        <w:tblPrEx>
          <w:tblCellMar>
            <w:top w:w="0" w:type="dxa"/>
            <w:bottom w:w="0" w:type="dxa"/>
          </w:tblCellMar>
        </w:tblPrEx>
        <w:trPr>
          <w:gridAfter w:val="7"/>
          <w:wAfter w:w="11340" w:type="dxa"/>
        </w:trPr>
        <w:tc>
          <w:tcPr>
            <w:tcW w:w="828" w:type="dxa"/>
          </w:tcPr>
          <w:p w14:paraId="542C4F0E" w14:textId="77777777" w:rsidR="00127CD7" w:rsidRDefault="00127CD7" w:rsidP="00FD4552">
            <w:r>
              <w:t>5</w:t>
            </w:r>
          </w:p>
        </w:tc>
        <w:tc>
          <w:tcPr>
            <w:tcW w:w="1350" w:type="dxa"/>
          </w:tcPr>
          <w:p w14:paraId="42E1BA4F" w14:textId="77777777" w:rsidR="00127CD7" w:rsidRPr="00E6642D" w:rsidRDefault="00127CD7" w:rsidP="00FD4552">
            <w:r w:rsidRPr="00E6642D">
              <w:t>vaikuttavan ainesosan  vahvuus</w:t>
            </w:r>
          </w:p>
        </w:tc>
        <w:tc>
          <w:tcPr>
            <w:tcW w:w="630" w:type="dxa"/>
          </w:tcPr>
          <w:p w14:paraId="68B53A98" w14:textId="77777777" w:rsidR="00127CD7" w:rsidRPr="00E6642D" w:rsidRDefault="00127CD7" w:rsidP="00FD4552"/>
        </w:tc>
        <w:tc>
          <w:tcPr>
            <w:tcW w:w="630" w:type="dxa"/>
          </w:tcPr>
          <w:p w14:paraId="0B95C784" w14:textId="77777777" w:rsidR="00127CD7" w:rsidRPr="00E6642D" w:rsidRDefault="00127CD7" w:rsidP="00FD4552">
            <w:r w:rsidRPr="00E6642D">
              <w:t>E</w:t>
            </w:r>
          </w:p>
        </w:tc>
        <w:tc>
          <w:tcPr>
            <w:tcW w:w="2340" w:type="dxa"/>
          </w:tcPr>
          <w:p w14:paraId="0C13D4D2" w14:textId="77777777" w:rsidR="00127CD7" w:rsidRPr="00E6642D" w:rsidRDefault="00127CD7" w:rsidP="00FD4552">
            <w:r w:rsidRPr="00E6642D">
              <w:t>Reaaliluku, max 80 numeroa.</w:t>
            </w:r>
          </w:p>
          <w:p w14:paraId="6FD822CD" w14:textId="77777777" w:rsidR="00127CD7" w:rsidRPr="00E6642D" w:rsidRDefault="00127CD7" w:rsidP="00FE6E99">
            <w:pPr>
              <w:pStyle w:val="Kommentinteksti"/>
            </w:pPr>
          </w:p>
          <w:p w14:paraId="51BBFA3F" w14:textId="77777777" w:rsidR="00127CD7" w:rsidRPr="00E6642D" w:rsidRDefault="00127CD7" w:rsidP="00FE6E99">
            <w:pPr>
              <w:pStyle w:val="Kommentinteksti"/>
            </w:pPr>
            <w:r w:rsidRPr="00E6642D">
              <w:t>Käyttäjän antama tieto siitä, paljonko kyseistä ainetta apteekki seokseen sekoittaa.</w:t>
            </w:r>
          </w:p>
        </w:tc>
        <w:tc>
          <w:tcPr>
            <w:tcW w:w="2070" w:type="dxa"/>
          </w:tcPr>
          <w:p w14:paraId="337C32C1" w14:textId="77777777" w:rsidR="00127CD7" w:rsidRPr="00E6642D" w:rsidRDefault="00127CD7" w:rsidP="00FD4552">
            <w:pPr>
              <w:rPr>
                <w:lang w:val="en-GB"/>
              </w:rPr>
            </w:pPr>
            <w:r w:rsidRPr="00E6642D">
              <w:rPr>
                <w:lang w:val="en-GB"/>
              </w:rPr>
              <w:t>IVL_PQ/attribuutti value (real)</w:t>
            </w:r>
          </w:p>
        </w:tc>
        <w:tc>
          <w:tcPr>
            <w:tcW w:w="1440" w:type="dxa"/>
          </w:tcPr>
          <w:p w14:paraId="3EB3F739" w14:textId="77777777" w:rsidR="00127CD7" w:rsidRPr="00E6642D" w:rsidRDefault="00127CD7" w:rsidP="00FD4552">
            <w:r w:rsidRPr="00E6642D">
              <w:t>\xxx</w:t>
            </w:r>
          </w:p>
        </w:tc>
        <w:tc>
          <w:tcPr>
            <w:tcW w:w="1620" w:type="dxa"/>
          </w:tcPr>
          <w:p w14:paraId="192008C5" w14:textId="77777777" w:rsidR="00127CD7" w:rsidRPr="00E6642D" w:rsidRDefault="00127CD7" w:rsidP="00FD4552">
            <w:r w:rsidRPr="00E6642D">
              <w:t xml:space="preserve">c.s.c.s.c.s.e.o.c.o.c.subsA.doseQuantity.center </w:t>
            </w:r>
            <w:r w:rsidRPr="00E6642D">
              <w:rPr>
                <w:b/>
              </w:rPr>
              <w:t>value</w:t>
            </w:r>
          </w:p>
        </w:tc>
        <w:tc>
          <w:tcPr>
            <w:tcW w:w="1620" w:type="dxa"/>
          </w:tcPr>
          <w:p w14:paraId="7CFD36D8" w14:textId="77777777" w:rsidR="00127CD7" w:rsidRPr="00E6642D" w:rsidRDefault="00127CD7" w:rsidP="00FD4552">
            <w:r w:rsidRPr="00E6642D">
              <w:t>658</w:t>
            </w:r>
          </w:p>
        </w:tc>
        <w:tc>
          <w:tcPr>
            <w:tcW w:w="1620" w:type="dxa"/>
          </w:tcPr>
          <w:p w14:paraId="192DEF09" w14:textId="77777777" w:rsidR="00127CD7" w:rsidRPr="00E6642D" w:rsidRDefault="00127CD7">
            <w:pPr>
              <w:rPr>
                <w:lang w:val="en-GB"/>
              </w:rPr>
            </w:pPr>
          </w:p>
        </w:tc>
      </w:tr>
      <w:tr w:rsidR="00127CD7" w14:paraId="110C865A" w14:textId="77777777" w:rsidTr="00950003">
        <w:tblPrEx>
          <w:tblCellMar>
            <w:top w:w="0" w:type="dxa"/>
            <w:bottom w:w="0" w:type="dxa"/>
          </w:tblCellMar>
        </w:tblPrEx>
        <w:trPr>
          <w:gridAfter w:val="7"/>
          <w:wAfter w:w="11340" w:type="dxa"/>
        </w:trPr>
        <w:tc>
          <w:tcPr>
            <w:tcW w:w="828" w:type="dxa"/>
          </w:tcPr>
          <w:p w14:paraId="08C283B2" w14:textId="77777777" w:rsidR="00127CD7" w:rsidRDefault="00127CD7" w:rsidP="00FD4552">
            <w:r>
              <w:t>6</w:t>
            </w:r>
          </w:p>
        </w:tc>
        <w:tc>
          <w:tcPr>
            <w:tcW w:w="1350" w:type="dxa"/>
          </w:tcPr>
          <w:p w14:paraId="2942EFF3" w14:textId="77777777" w:rsidR="00127CD7" w:rsidRPr="00E6642D" w:rsidRDefault="00127CD7" w:rsidP="00FD4552">
            <w:r w:rsidRPr="00E6642D">
              <w:t>vaikuttavan ainesosan</w:t>
            </w:r>
          </w:p>
          <w:p w14:paraId="07FBFE2B" w14:textId="77777777" w:rsidR="00127CD7" w:rsidRPr="00E6642D" w:rsidRDefault="00127CD7" w:rsidP="00FD4552">
            <w:r w:rsidRPr="00E6642D">
              <w:t>vahvuuden yksikkö</w:t>
            </w:r>
          </w:p>
        </w:tc>
        <w:tc>
          <w:tcPr>
            <w:tcW w:w="630" w:type="dxa"/>
          </w:tcPr>
          <w:p w14:paraId="695276A2" w14:textId="77777777" w:rsidR="00127CD7" w:rsidRPr="00E6642D" w:rsidRDefault="00127CD7" w:rsidP="00FD4552"/>
        </w:tc>
        <w:tc>
          <w:tcPr>
            <w:tcW w:w="630" w:type="dxa"/>
          </w:tcPr>
          <w:p w14:paraId="1B9E1BD7" w14:textId="77777777" w:rsidR="00127CD7" w:rsidRPr="00E6642D" w:rsidRDefault="00127CD7" w:rsidP="00FD4552">
            <w:r w:rsidRPr="00E6642D">
              <w:t>E</w:t>
            </w:r>
          </w:p>
        </w:tc>
        <w:tc>
          <w:tcPr>
            <w:tcW w:w="2340" w:type="dxa"/>
          </w:tcPr>
          <w:p w14:paraId="1B9ECBAB" w14:textId="77777777" w:rsidR="00127CD7" w:rsidRPr="00E6642D" w:rsidRDefault="00127CD7" w:rsidP="00FD4552">
            <w:r w:rsidRPr="00E6642D">
              <w:t>Merkkijono, max 80 merkkiä.</w:t>
            </w:r>
          </w:p>
          <w:p w14:paraId="35F81A51" w14:textId="77777777" w:rsidR="00127CD7" w:rsidRPr="00E6642D" w:rsidRDefault="00127CD7" w:rsidP="00FE6E99">
            <w:pPr>
              <w:pStyle w:val="Kommentinteksti"/>
            </w:pPr>
          </w:p>
          <w:p w14:paraId="0A165BF0" w14:textId="77777777" w:rsidR="00127CD7" w:rsidRPr="00E6642D" w:rsidRDefault="00127CD7" w:rsidP="00FE6E99">
            <w:pPr>
              <w:pStyle w:val="Kommentinteksti"/>
            </w:pPr>
            <w:r w:rsidRPr="00E6642D">
              <w:t>Käyttäjän antama tieto siitä, paljonko kyseistä ainetta apteekki seokseen sekoittaa.</w:t>
            </w:r>
          </w:p>
          <w:p w14:paraId="16D1B6BE" w14:textId="77777777" w:rsidR="00127CD7" w:rsidRPr="00E6642D" w:rsidRDefault="00127CD7" w:rsidP="00FD4552"/>
          <w:p w14:paraId="065C657A" w14:textId="77777777" w:rsidR="00127CD7" w:rsidRPr="00E6642D" w:rsidRDefault="00127CD7" w:rsidP="00FD4552">
            <w:r w:rsidRPr="00E6642D">
              <w:t>Käytössä UCUM-yksiköt.</w:t>
            </w:r>
          </w:p>
        </w:tc>
        <w:tc>
          <w:tcPr>
            <w:tcW w:w="2070" w:type="dxa"/>
          </w:tcPr>
          <w:p w14:paraId="21ADB39E" w14:textId="77777777" w:rsidR="00127CD7" w:rsidRPr="00E6642D" w:rsidRDefault="00127CD7" w:rsidP="00FD4552">
            <w:r w:rsidRPr="00E6642D">
              <w:t>IVL_PQ/attribuutti unit (cs)</w:t>
            </w:r>
          </w:p>
        </w:tc>
        <w:tc>
          <w:tcPr>
            <w:tcW w:w="1440" w:type="dxa"/>
          </w:tcPr>
          <w:p w14:paraId="1FD07404" w14:textId="77777777" w:rsidR="00127CD7" w:rsidRPr="00E6642D" w:rsidRDefault="00127CD7" w:rsidP="00FD4552">
            <w:r w:rsidRPr="00E6642D">
              <w:t>\xxx</w:t>
            </w:r>
          </w:p>
        </w:tc>
        <w:tc>
          <w:tcPr>
            <w:tcW w:w="1620" w:type="dxa"/>
          </w:tcPr>
          <w:p w14:paraId="1AFF7919" w14:textId="77777777" w:rsidR="00127CD7" w:rsidRPr="00E6642D" w:rsidRDefault="00127CD7" w:rsidP="00FD4552">
            <w:r w:rsidRPr="00E6642D">
              <w:t xml:space="preserve">c.s.c.s.c.s.e.o.c.o.c.subsA.doseQuantity.center </w:t>
            </w:r>
            <w:r w:rsidRPr="00E6642D">
              <w:rPr>
                <w:b/>
              </w:rPr>
              <w:t>unit</w:t>
            </w:r>
          </w:p>
        </w:tc>
        <w:tc>
          <w:tcPr>
            <w:tcW w:w="1620" w:type="dxa"/>
          </w:tcPr>
          <w:p w14:paraId="55D57E09" w14:textId="77777777" w:rsidR="00127CD7" w:rsidRPr="00E6642D" w:rsidRDefault="00127CD7" w:rsidP="00FD4552">
            <w:pPr>
              <w:rPr>
                <w:lang w:val="sv-SE"/>
              </w:rPr>
            </w:pPr>
            <w:r w:rsidRPr="00E6642D">
              <w:rPr>
                <w:lang w:val="sv-SE"/>
              </w:rPr>
              <w:t>mg</w:t>
            </w:r>
          </w:p>
        </w:tc>
        <w:tc>
          <w:tcPr>
            <w:tcW w:w="1620" w:type="dxa"/>
          </w:tcPr>
          <w:p w14:paraId="7A5103D2" w14:textId="77777777" w:rsidR="00127CD7" w:rsidRPr="00E6642D" w:rsidRDefault="00127CD7">
            <w:pPr>
              <w:rPr>
                <w:lang w:val="en-GB"/>
              </w:rPr>
            </w:pPr>
          </w:p>
        </w:tc>
      </w:tr>
      <w:tr w:rsidR="00127CD7" w14:paraId="12A34EC7" w14:textId="77777777" w:rsidTr="00950003">
        <w:tblPrEx>
          <w:tblCellMar>
            <w:top w:w="0" w:type="dxa"/>
            <w:bottom w:w="0" w:type="dxa"/>
          </w:tblCellMar>
        </w:tblPrEx>
        <w:trPr>
          <w:gridAfter w:val="7"/>
          <w:wAfter w:w="11340" w:type="dxa"/>
        </w:trPr>
        <w:tc>
          <w:tcPr>
            <w:tcW w:w="828" w:type="dxa"/>
          </w:tcPr>
          <w:p w14:paraId="288AF64D" w14:textId="77777777" w:rsidR="00127CD7" w:rsidRDefault="00127CD7" w:rsidP="00FD4552"/>
        </w:tc>
        <w:tc>
          <w:tcPr>
            <w:tcW w:w="1350" w:type="dxa"/>
          </w:tcPr>
          <w:p w14:paraId="7617A603" w14:textId="77777777" w:rsidR="00127CD7" w:rsidRPr="00E6642D" w:rsidRDefault="00127CD7" w:rsidP="00FD4552">
            <w:r w:rsidRPr="00E6642D">
              <w:t>vaikuttavan ainesosan vahvuuden ilmoittaminen tekstinä</w:t>
            </w:r>
          </w:p>
        </w:tc>
        <w:tc>
          <w:tcPr>
            <w:tcW w:w="630" w:type="dxa"/>
          </w:tcPr>
          <w:p w14:paraId="0448AA38" w14:textId="77777777" w:rsidR="00127CD7" w:rsidRPr="00E6642D" w:rsidRDefault="00127CD7" w:rsidP="00FD4552"/>
        </w:tc>
        <w:tc>
          <w:tcPr>
            <w:tcW w:w="630" w:type="dxa"/>
          </w:tcPr>
          <w:p w14:paraId="72B6D3D3" w14:textId="77777777" w:rsidR="00127CD7" w:rsidRPr="00E6642D" w:rsidRDefault="00127CD7" w:rsidP="00FD4552">
            <w:pPr>
              <w:rPr>
                <w:lang w:val="de-DE"/>
              </w:rPr>
            </w:pPr>
          </w:p>
        </w:tc>
        <w:tc>
          <w:tcPr>
            <w:tcW w:w="2340" w:type="dxa"/>
          </w:tcPr>
          <w:p w14:paraId="6AE9294E" w14:textId="77777777" w:rsidR="00127CD7" w:rsidRPr="00E6642D" w:rsidRDefault="00127CD7" w:rsidP="000F6451">
            <w:r w:rsidRPr="00E6642D">
              <w:t>Merkkijono, max 80 merkkiä.</w:t>
            </w:r>
          </w:p>
          <w:p w14:paraId="0DE285A8" w14:textId="77777777" w:rsidR="00127CD7" w:rsidRPr="00E6642D" w:rsidRDefault="00127CD7" w:rsidP="00FD4552">
            <w:pPr>
              <w:rPr>
                <w:lang w:val="de-DE"/>
              </w:rPr>
            </w:pPr>
          </w:p>
        </w:tc>
        <w:tc>
          <w:tcPr>
            <w:tcW w:w="2070" w:type="dxa"/>
          </w:tcPr>
          <w:p w14:paraId="462E3C4C" w14:textId="77777777" w:rsidR="00127CD7" w:rsidRPr="00E6642D" w:rsidRDefault="00127CD7" w:rsidP="00FD4552">
            <w:r w:rsidRPr="00E6642D">
              <w:t>ST</w:t>
            </w:r>
          </w:p>
        </w:tc>
        <w:tc>
          <w:tcPr>
            <w:tcW w:w="1440" w:type="dxa"/>
          </w:tcPr>
          <w:p w14:paraId="76CC0746" w14:textId="77777777" w:rsidR="00127CD7" w:rsidRPr="00E6642D" w:rsidRDefault="00127CD7" w:rsidP="00FD4552"/>
        </w:tc>
        <w:tc>
          <w:tcPr>
            <w:tcW w:w="1620" w:type="dxa"/>
          </w:tcPr>
          <w:p w14:paraId="0C3FF634" w14:textId="77777777" w:rsidR="00127CD7" w:rsidRPr="00E6642D" w:rsidRDefault="00127CD7" w:rsidP="00FD4552">
            <w:pPr>
              <w:rPr>
                <w:lang w:val="en-US"/>
              </w:rPr>
            </w:pPr>
            <w:r w:rsidRPr="00E6642D">
              <w:rPr>
                <w:lang w:val="en-US"/>
              </w:rPr>
              <w:t>c.s.c.s.c.s.e.o.c.o.c.subsA.translation.originalText</w:t>
            </w:r>
          </w:p>
        </w:tc>
        <w:tc>
          <w:tcPr>
            <w:tcW w:w="1620" w:type="dxa"/>
          </w:tcPr>
          <w:p w14:paraId="0CD4E06A" w14:textId="77777777" w:rsidR="00127CD7" w:rsidRPr="00E6642D" w:rsidRDefault="00127CD7" w:rsidP="00FD4552">
            <w:pPr>
              <w:rPr>
                <w:lang w:val="en-US"/>
              </w:rPr>
            </w:pPr>
          </w:p>
        </w:tc>
        <w:tc>
          <w:tcPr>
            <w:tcW w:w="1620" w:type="dxa"/>
          </w:tcPr>
          <w:p w14:paraId="5DB20CD6" w14:textId="77777777" w:rsidR="00127CD7" w:rsidRPr="00E6642D" w:rsidRDefault="00127CD7">
            <w:pPr>
              <w:rPr>
                <w:lang w:val="en-GB"/>
              </w:rPr>
            </w:pPr>
          </w:p>
        </w:tc>
      </w:tr>
      <w:tr w:rsidR="00127CD7" w14:paraId="020309B1" w14:textId="77777777" w:rsidTr="00950003">
        <w:tblPrEx>
          <w:tblCellMar>
            <w:top w:w="0" w:type="dxa"/>
            <w:bottom w:w="0" w:type="dxa"/>
          </w:tblCellMar>
        </w:tblPrEx>
        <w:trPr>
          <w:gridAfter w:val="7"/>
          <w:wAfter w:w="11340" w:type="dxa"/>
        </w:trPr>
        <w:tc>
          <w:tcPr>
            <w:tcW w:w="828" w:type="dxa"/>
          </w:tcPr>
          <w:p w14:paraId="1E11E463" w14:textId="77777777" w:rsidR="00127CD7" w:rsidRDefault="00127CD7" w:rsidP="00FD4552">
            <w:r>
              <w:t>7 ATC-koodi,</w:t>
            </w:r>
          </w:p>
          <w:p w14:paraId="2F73775E" w14:textId="77777777" w:rsidR="00127CD7" w:rsidRDefault="00127CD7" w:rsidP="00FD4552">
            <w:r>
              <w:t>8 nimi</w:t>
            </w:r>
          </w:p>
        </w:tc>
        <w:tc>
          <w:tcPr>
            <w:tcW w:w="1350" w:type="dxa"/>
          </w:tcPr>
          <w:p w14:paraId="7BB71CF9" w14:textId="77777777" w:rsidR="00127CD7" w:rsidRPr="00E6642D" w:rsidRDefault="00127CD7" w:rsidP="00FD4552">
            <w:r w:rsidRPr="00E6642D">
              <w:t>vaikuttavan ainesosan ATC-koodi ja nimi</w:t>
            </w:r>
          </w:p>
        </w:tc>
        <w:tc>
          <w:tcPr>
            <w:tcW w:w="630" w:type="dxa"/>
          </w:tcPr>
          <w:p w14:paraId="3ADF75C4" w14:textId="77777777" w:rsidR="00127CD7" w:rsidRPr="00E6642D" w:rsidRDefault="00127CD7" w:rsidP="00FD4552"/>
        </w:tc>
        <w:tc>
          <w:tcPr>
            <w:tcW w:w="630" w:type="dxa"/>
          </w:tcPr>
          <w:p w14:paraId="29B5BD0A" w14:textId="77777777" w:rsidR="00127CD7" w:rsidRPr="00E6642D" w:rsidRDefault="00127CD7" w:rsidP="00FD4552">
            <w:pPr>
              <w:rPr>
                <w:lang w:val="de-DE"/>
              </w:rPr>
            </w:pPr>
            <w:r w:rsidRPr="00E6642D">
              <w:rPr>
                <w:lang w:val="de-DE"/>
              </w:rPr>
              <w:t>E</w:t>
            </w:r>
          </w:p>
        </w:tc>
        <w:tc>
          <w:tcPr>
            <w:tcW w:w="2340" w:type="dxa"/>
          </w:tcPr>
          <w:p w14:paraId="3C22047F" w14:textId="77777777" w:rsidR="00127CD7" w:rsidRPr="00E6642D" w:rsidRDefault="00127CD7" w:rsidP="00FD4552">
            <w:pPr>
              <w:rPr>
                <w:lang w:val="de-DE"/>
              </w:rPr>
            </w:pPr>
            <w:r w:rsidRPr="00E6642D">
              <w:rPr>
                <w:lang w:val="de-DE"/>
              </w:rPr>
              <w:t>Koodattu, ATC</w:t>
            </w:r>
          </w:p>
          <w:p w14:paraId="00134A24" w14:textId="77777777" w:rsidR="00127CD7" w:rsidRPr="00E6642D" w:rsidRDefault="00127CD7" w:rsidP="00FD4552">
            <w:pPr>
              <w:rPr>
                <w:lang w:val="de-DE"/>
              </w:rPr>
            </w:pPr>
            <w:r w:rsidRPr="00E6642D">
              <w:rPr>
                <w:b/>
                <w:lang w:val="de-DE"/>
              </w:rPr>
              <w:t>code</w:t>
            </w:r>
            <w:r w:rsidRPr="00E6642D">
              <w:rPr>
                <w:lang w:val="de-DE"/>
              </w:rPr>
              <w:t>=x</w:t>
            </w:r>
          </w:p>
          <w:p w14:paraId="7F0FFDEC" w14:textId="77777777" w:rsidR="00127CD7" w:rsidRPr="00E6642D" w:rsidRDefault="00127CD7" w:rsidP="00FD4552">
            <w:pPr>
              <w:rPr>
                <w:lang w:val="de-DE"/>
              </w:rPr>
            </w:pPr>
            <w:r w:rsidRPr="00E6642D">
              <w:rPr>
                <w:b/>
                <w:lang w:val="de-DE"/>
              </w:rPr>
              <w:t>codesystem</w:t>
            </w:r>
            <w:r w:rsidRPr="00E6642D">
              <w:rPr>
                <w:lang w:val="de-DE"/>
              </w:rPr>
              <w:t>=”1.2.246.537.6.32.2003”</w:t>
            </w:r>
          </w:p>
          <w:p w14:paraId="238D4571" w14:textId="77777777" w:rsidR="00127CD7" w:rsidRPr="00E6642D" w:rsidRDefault="00127CD7" w:rsidP="00FB0764">
            <w:pPr>
              <w:pStyle w:val="Kommentinteksti"/>
            </w:pPr>
            <w:r w:rsidRPr="00E6642D">
              <w:rPr>
                <w:b/>
                <w:lang w:val="en-GB"/>
              </w:rPr>
              <w:t>codesystemName</w:t>
            </w:r>
            <w:r w:rsidRPr="00E6642D">
              <w:rPr>
                <w:lang w:val="en-GB"/>
              </w:rPr>
              <w:t>=”</w:t>
            </w:r>
            <w:r w:rsidRPr="00E6642D">
              <w:t xml:space="preserve"> Lääkelaitos – ATC Luokitus”</w:t>
            </w:r>
          </w:p>
          <w:p w14:paraId="7DADC727" w14:textId="77777777" w:rsidR="00127CD7" w:rsidRPr="00E6642D" w:rsidRDefault="00127CD7" w:rsidP="00FD4552">
            <w:r w:rsidRPr="00E6642D">
              <w:rPr>
                <w:b/>
              </w:rPr>
              <w:t>displayName=</w:t>
            </w:r>
            <w:r w:rsidRPr="00E6642D">
              <w:t>”tähän ainesosan nimi”, max 200</w:t>
            </w:r>
          </w:p>
          <w:p w14:paraId="0EBE31D6" w14:textId="77777777" w:rsidR="00127CD7" w:rsidRPr="00E6642D" w:rsidRDefault="00127CD7" w:rsidP="00FD4552">
            <w:r w:rsidRPr="00E6642D">
              <w:t>Saadaan taustarekisteristä.</w:t>
            </w:r>
          </w:p>
          <w:p w14:paraId="318A8C3A" w14:textId="77777777" w:rsidR="00127CD7" w:rsidRPr="00E6642D" w:rsidRDefault="00127CD7" w:rsidP="00FD4552"/>
          <w:p w14:paraId="2B324A5D" w14:textId="77777777" w:rsidR="00127CD7" w:rsidRPr="00E6642D" w:rsidRDefault="00127CD7" w:rsidP="00FD4552"/>
        </w:tc>
        <w:tc>
          <w:tcPr>
            <w:tcW w:w="2070" w:type="dxa"/>
          </w:tcPr>
          <w:p w14:paraId="435B9B97" w14:textId="77777777" w:rsidR="00127CD7" w:rsidRPr="00E6642D" w:rsidRDefault="00127CD7" w:rsidP="00FD4552">
            <w:r w:rsidRPr="00E6642D">
              <w:t>CE/attribuutit</w:t>
            </w:r>
          </w:p>
        </w:tc>
        <w:tc>
          <w:tcPr>
            <w:tcW w:w="1440" w:type="dxa"/>
          </w:tcPr>
          <w:p w14:paraId="2C6CC679" w14:textId="77777777" w:rsidR="00127CD7" w:rsidRPr="00E6642D" w:rsidRDefault="00127CD7" w:rsidP="00FD4552">
            <w:r w:rsidRPr="00E6642D">
              <w:t>\xxx</w:t>
            </w:r>
          </w:p>
        </w:tc>
        <w:tc>
          <w:tcPr>
            <w:tcW w:w="1620" w:type="dxa"/>
          </w:tcPr>
          <w:p w14:paraId="6406E8E5" w14:textId="77777777" w:rsidR="00127CD7" w:rsidRPr="00E6642D" w:rsidRDefault="00127CD7" w:rsidP="006B40DA">
            <w:pPr>
              <w:pStyle w:val="Kommentinteksti"/>
            </w:pPr>
            <w:r w:rsidRPr="00E6642D">
              <w:t>c.s.c.s.c.s.e.o.c.o.c.subsA.consumable.manufacturedProduct.manufacturedLabeledDrug.code</w:t>
            </w:r>
          </w:p>
        </w:tc>
        <w:tc>
          <w:tcPr>
            <w:tcW w:w="1620" w:type="dxa"/>
          </w:tcPr>
          <w:p w14:paraId="78218A54" w14:textId="77777777" w:rsidR="00127CD7" w:rsidRPr="00E6642D" w:rsidRDefault="00127CD7" w:rsidP="00FD4552">
            <w:r w:rsidRPr="00E6642D">
              <w:t>J01CE02</w:t>
            </w:r>
          </w:p>
          <w:p w14:paraId="39C4C35C" w14:textId="77777777" w:rsidR="00127CD7" w:rsidRPr="00E6642D" w:rsidRDefault="00127CD7" w:rsidP="00FD4552">
            <w:r w:rsidRPr="00E6642D">
              <w:t>fenoksimetyylipenisilliini</w:t>
            </w:r>
          </w:p>
        </w:tc>
        <w:tc>
          <w:tcPr>
            <w:tcW w:w="1620" w:type="dxa"/>
          </w:tcPr>
          <w:p w14:paraId="4C876A3A" w14:textId="77777777" w:rsidR="00127CD7" w:rsidRPr="00E6642D" w:rsidRDefault="00127CD7">
            <w:pPr>
              <w:rPr>
                <w:lang w:val="en-GB"/>
              </w:rPr>
            </w:pPr>
          </w:p>
        </w:tc>
      </w:tr>
      <w:tr w:rsidR="00127CD7" w14:paraId="3C58526A"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49977DE1" w14:textId="77777777" w:rsidR="00127CD7" w:rsidRDefault="00127CD7" w:rsidP="00FD4552">
            <w:r>
              <w:t xml:space="preserve">9 </w:t>
            </w:r>
          </w:p>
        </w:tc>
        <w:tc>
          <w:tcPr>
            <w:tcW w:w="1350" w:type="dxa"/>
            <w:tcBorders>
              <w:bottom w:val="single" w:sz="4" w:space="0" w:color="auto"/>
            </w:tcBorders>
          </w:tcPr>
          <w:p w14:paraId="53C4EB85" w14:textId="77777777" w:rsidR="00127CD7" w:rsidRPr="00E6642D" w:rsidRDefault="00127CD7" w:rsidP="00FD4552">
            <w:r w:rsidRPr="00E6642D">
              <w:t>Vaikuttavan ainesosan</w:t>
            </w:r>
          </w:p>
          <w:p w14:paraId="448C226F" w14:textId="77777777" w:rsidR="00127CD7" w:rsidRPr="00E6642D" w:rsidRDefault="00127CD7" w:rsidP="00FD4552">
            <w:r w:rsidRPr="00E6642D">
              <w:t>koodaamaton nimi</w:t>
            </w:r>
          </w:p>
        </w:tc>
        <w:tc>
          <w:tcPr>
            <w:tcW w:w="630" w:type="dxa"/>
            <w:tcBorders>
              <w:bottom w:val="single" w:sz="4" w:space="0" w:color="auto"/>
            </w:tcBorders>
          </w:tcPr>
          <w:p w14:paraId="4F11E35A" w14:textId="77777777" w:rsidR="00127CD7" w:rsidRPr="00E6642D" w:rsidRDefault="00127CD7" w:rsidP="00FD4552"/>
        </w:tc>
        <w:tc>
          <w:tcPr>
            <w:tcW w:w="630" w:type="dxa"/>
            <w:tcBorders>
              <w:bottom w:val="single" w:sz="4" w:space="0" w:color="auto"/>
            </w:tcBorders>
          </w:tcPr>
          <w:p w14:paraId="7C4BC42A" w14:textId="77777777" w:rsidR="00127CD7" w:rsidRPr="00E6642D" w:rsidRDefault="00127CD7" w:rsidP="00FD4552">
            <w:r w:rsidRPr="00E6642D">
              <w:t>E</w:t>
            </w:r>
          </w:p>
        </w:tc>
        <w:tc>
          <w:tcPr>
            <w:tcW w:w="2340" w:type="dxa"/>
            <w:tcBorders>
              <w:bottom w:val="single" w:sz="4" w:space="0" w:color="auto"/>
            </w:tcBorders>
          </w:tcPr>
          <w:p w14:paraId="01B1829C" w14:textId="77777777" w:rsidR="00127CD7" w:rsidRPr="00E6642D" w:rsidRDefault="00127CD7" w:rsidP="00FD4552">
            <w:r w:rsidRPr="00E6642D">
              <w:t>Merkkijono, käytetään, jos näytölle halutaan joku muu kuin ATC-koodistossa oleva nimi, max 200.</w:t>
            </w:r>
          </w:p>
        </w:tc>
        <w:tc>
          <w:tcPr>
            <w:tcW w:w="2070" w:type="dxa"/>
            <w:tcBorders>
              <w:bottom w:val="single" w:sz="4" w:space="0" w:color="auto"/>
            </w:tcBorders>
          </w:tcPr>
          <w:p w14:paraId="11EC5E2F" w14:textId="77777777" w:rsidR="00127CD7" w:rsidRPr="00E6642D" w:rsidRDefault="00127CD7" w:rsidP="00FD4552">
            <w:pPr>
              <w:rPr>
                <w:lang w:val="en-GB"/>
              </w:rPr>
            </w:pPr>
            <w:r w:rsidRPr="00E6642D">
              <w:rPr>
                <w:lang w:val="en-GB"/>
              </w:rPr>
              <w:t>EN/name</w:t>
            </w:r>
          </w:p>
        </w:tc>
        <w:tc>
          <w:tcPr>
            <w:tcW w:w="1440" w:type="dxa"/>
            <w:tcBorders>
              <w:bottom w:val="single" w:sz="4" w:space="0" w:color="auto"/>
            </w:tcBorders>
          </w:tcPr>
          <w:p w14:paraId="33E5FDCE" w14:textId="77777777" w:rsidR="00127CD7" w:rsidRPr="00E6642D" w:rsidRDefault="00127CD7" w:rsidP="00FD4552">
            <w:pPr>
              <w:rPr>
                <w:lang w:val="en-GB"/>
              </w:rPr>
            </w:pPr>
            <w:r w:rsidRPr="00E6642D">
              <w:rPr>
                <w:lang w:val="en-GB"/>
              </w:rPr>
              <w:t>\xxx</w:t>
            </w:r>
          </w:p>
        </w:tc>
        <w:tc>
          <w:tcPr>
            <w:tcW w:w="1620" w:type="dxa"/>
            <w:tcBorders>
              <w:bottom w:val="single" w:sz="4" w:space="0" w:color="auto"/>
            </w:tcBorders>
          </w:tcPr>
          <w:p w14:paraId="19469251" w14:textId="77777777" w:rsidR="00127CD7" w:rsidRPr="00E6642D" w:rsidRDefault="00127CD7" w:rsidP="00FD4552">
            <w:pPr>
              <w:rPr>
                <w:lang w:val="en-GB"/>
              </w:rPr>
            </w:pPr>
            <w:r w:rsidRPr="00E6642D">
              <w:rPr>
                <w:lang w:val="en-GB"/>
              </w:rPr>
              <w:t>c.s.c.s.c.s.e.o.c.o.c.subsA.consumable.manufacturedProduct.manufacturedlabeledDrug.name</w:t>
            </w:r>
          </w:p>
        </w:tc>
        <w:tc>
          <w:tcPr>
            <w:tcW w:w="1620" w:type="dxa"/>
            <w:tcBorders>
              <w:bottom w:val="single" w:sz="4" w:space="0" w:color="auto"/>
            </w:tcBorders>
          </w:tcPr>
          <w:p w14:paraId="4367F608" w14:textId="77777777" w:rsidR="00127CD7" w:rsidRPr="00E6642D" w:rsidRDefault="00127CD7" w:rsidP="00FD4552">
            <w:r w:rsidRPr="00E6642D">
              <w:t>fenoksimetyylipensilliinikalium</w:t>
            </w:r>
          </w:p>
        </w:tc>
        <w:tc>
          <w:tcPr>
            <w:tcW w:w="1620" w:type="dxa"/>
            <w:tcBorders>
              <w:bottom w:val="single" w:sz="4" w:space="0" w:color="auto"/>
            </w:tcBorders>
          </w:tcPr>
          <w:p w14:paraId="06566B20" w14:textId="77777777" w:rsidR="00127CD7" w:rsidRPr="00E6642D" w:rsidRDefault="00127CD7">
            <w:pPr>
              <w:rPr>
                <w:lang w:val="en-GB"/>
              </w:rPr>
            </w:pPr>
          </w:p>
        </w:tc>
      </w:tr>
      <w:tr w:rsidR="00127CD7" w:rsidRPr="004D02C2" w14:paraId="746FED5A" w14:textId="77777777" w:rsidTr="00876DD3">
        <w:tblPrEx>
          <w:tblCellMar>
            <w:top w:w="0" w:type="dxa"/>
            <w:bottom w:w="0" w:type="dxa"/>
          </w:tblCellMar>
        </w:tblPrEx>
        <w:trPr>
          <w:gridAfter w:val="7"/>
          <w:wAfter w:w="11340" w:type="dxa"/>
        </w:trPr>
        <w:tc>
          <w:tcPr>
            <w:tcW w:w="828" w:type="dxa"/>
            <w:shd w:val="clear" w:color="auto" w:fill="FFFF00"/>
          </w:tcPr>
          <w:p w14:paraId="235E714B" w14:textId="77777777" w:rsidR="00127CD7" w:rsidRPr="001F1E13" w:rsidRDefault="00127CD7" w:rsidP="00FD4552">
            <w:pPr>
              <w:rPr>
                <w:b/>
              </w:rPr>
            </w:pPr>
            <w:r w:rsidRPr="001F1E13">
              <w:rPr>
                <w:b/>
              </w:rPr>
              <w:t xml:space="preserve">(10) </w:t>
            </w:r>
          </w:p>
        </w:tc>
        <w:tc>
          <w:tcPr>
            <w:tcW w:w="1350" w:type="dxa"/>
            <w:shd w:val="clear" w:color="auto" w:fill="FFFF00"/>
          </w:tcPr>
          <w:p w14:paraId="792D1A57" w14:textId="77777777" w:rsidR="00127CD7" w:rsidRPr="00E6642D" w:rsidRDefault="00127CD7" w:rsidP="00FD4552">
            <w:pPr>
              <w:rPr>
                <w:b/>
              </w:rPr>
            </w:pPr>
            <w:r w:rsidRPr="00E6642D">
              <w:rPr>
                <w:b/>
              </w:rPr>
              <w:t>(muut  ainesosat)</w:t>
            </w:r>
          </w:p>
        </w:tc>
        <w:tc>
          <w:tcPr>
            <w:tcW w:w="630" w:type="dxa"/>
            <w:shd w:val="clear" w:color="auto" w:fill="FFFF00"/>
          </w:tcPr>
          <w:p w14:paraId="5258827A" w14:textId="77777777" w:rsidR="00127CD7" w:rsidRPr="00E6642D" w:rsidRDefault="00127CD7" w:rsidP="00FD4552"/>
        </w:tc>
        <w:tc>
          <w:tcPr>
            <w:tcW w:w="630" w:type="dxa"/>
            <w:shd w:val="clear" w:color="auto" w:fill="FFFF00"/>
          </w:tcPr>
          <w:p w14:paraId="28925A5D" w14:textId="77777777" w:rsidR="00127CD7" w:rsidRPr="00E6642D" w:rsidRDefault="00127CD7" w:rsidP="00FD4552">
            <w:r w:rsidRPr="00E6642D">
              <w:t>K</w:t>
            </w:r>
          </w:p>
        </w:tc>
        <w:tc>
          <w:tcPr>
            <w:tcW w:w="2340" w:type="dxa"/>
            <w:shd w:val="clear" w:color="auto" w:fill="FFFF00"/>
          </w:tcPr>
          <w:p w14:paraId="11A165AC" w14:textId="77777777" w:rsidR="00127CD7" w:rsidRPr="00E6642D" w:rsidRDefault="00127CD7" w:rsidP="00FD4552">
            <w:r w:rsidRPr="00E6642D">
              <w:t>\</w:t>
            </w:r>
          </w:p>
        </w:tc>
        <w:tc>
          <w:tcPr>
            <w:tcW w:w="2070" w:type="dxa"/>
            <w:shd w:val="clear" w:color="auto" w:fill="FFFF00"/>
          </w:tcPr>
          <w:p w14:paraId="77C640B0" w14:textId="77777777" w:rsidR="00127CD7" w:rsidRPr="00E6642D" w:rsidRDefault="00127CD7" w:rsidP="00FD4552">
            <w:r w:rsidRPr="00E6642D">
              <w:t>\</w:t>
            </w:r>
          </w:p>
        </w:tc>
        <w:tc>
          <w:tcPr>
            <w:tcW w:w="1440" w:type="dxa"/>
            <w:shd w:val="clear" w:color="auto" w:fill="FFFF00"/>
          </w:tcPr>
          <w:p w14:paraId="0BAC8B8A" w14:textId="77777777" w:rsidR="00127CD7" w:rsidRPr="00E6642D" w:rsidRDefault="00127CD7" w:rsidP="00876DD3">
            <w:r w:rsidRPr="00E6642D">
              <w:t>c.s.c.s.c.s.e.o.c.o.code</w:t>
            </w:r>
          </w:p>
        </w:tc>
        <w:tc>
          <w:tcPr>
            <w:tcW w:w="1620" w:type="dxa"/>
            <w:shd w:val="clear" w:color="auto" w:fill="FFFF00"/>
          </w:tcPr>
          <w:p w14:paraId="7571DA50" w14:textId="77777777" w:rsidR="00127CD7" w:rsidRPr="00E6642D" w:rsidRDefault="00127CD7" w:rsidP="00FD4552">
            <w:r w:rsidRPr="00E6642D">
              <w:t>.</w:t>
            </w:r>
          </w:p>
        </w:tc>
        <w:tc>
          <w:tcPr>
            <w:tcW w:w="1620" w:type="dxa"/>
            <w:shd w:val="clear" w:color="auto" w:fill="FFFF00"/>
          </w:tcPr>
          <w:p w14:paraId="2BD11D35" w14:textId="77777777" w:rsidR="00127CD7" w:rsidRPr="00E6642D" w:rsidRDefault="00127CD7" w:rsidP="00FD4552"/>
        </w:tc>
        <w:tc>
          <w:tcPr>
            <w:tcW w:w="1620" w:type="dxa"/>
            <w:shd w:val="clear" w:color="auto" w:fill="FFFF00"/>
          </w:tcPr>
          <w:p w14:paraId="105A54B2" w14:textId="77777777" w:rsidR="00127CD7" w:rsidRPr="00E6642D" w:rsidRDefault="00127CD7"/>
        </w:tc>
      </w:tr>
      <w:tr w:rsidR="00127CD7" w:rsidRPr="003D7175" w14:paraId="5DF2D378" w14:textId="77777777" w:rsidTr="00950003">
        <w:tblPrEx>
          <w:tblCellMar>
            <w:top w:w="0" w:type="dxa"/>
            <w:bottom w:w="0" w:type="dxa"/>
          </w:tblCellMar>
        </w:tblPrEx>
        <w:trPr>
          <w:gridAfter w:val="7"/>
          <w:wAfter w:w="11340" w:type="dxa"/>
        </w:trPr>
        <w:tc>
          <w:tcPr>
            <w:tcW w:w="828" w:type="dxa"/>
          </w:tcPr>
          <w:p w14:paraId="04F19AD9" w14:textId="77777777" w:rsidR="00127CD7" w:rsidRDefault="00127CD7" w:rsidP="00FD4552">
            <w:r>
              <w:t>11</w:t>
            </w:r>
          </w:p>
        </w:tc>
        <w:tc>
          <w:tcPr>
            <w:tcW w:w="1350" w:type="dxa"/>
          </w:tcPr>
          <w:p w14:paraId="43CE21C4" w14:textId="77777777" w:rsidR="00127CD7" w:rsidRPr="00E6642D" w:rsidRDefault="00127CD7" w:rsidP="00FD4552">
            <w:r w:rsidRPr="00E6642D">
              <w:t>muun aineen  määrä (vahvuus)</w:t>
            </w:r>
          </w:p>
        </w:tc>
        <w:tc>
          <w:tcPr>
            <w:tcW w:w="630" w:type="dxa"/>
          </w:tcPr>
          <w:p w14:paraId="55F2391D" w14:textId="77777777" w:rsidR="00127CD7" w:rsidRPr="00E6642D" w:rsidRDefault="00127CD7" w:rsidP="00FD4552"/>
        </w:tc>
        <w:tc>
          <w:tcPr>
            <w:tcW w:w="630" w:type="dxa"/>
          </w:tcPr>
          <w:p w14:paraId="4885F05E" w14:textId="77777777" w:rsidR="00127CD7" w:rsidRPr="00E6642D" w:rsidRDefault="00127CD7" w:rsidP="00FD4552">
            <w:r w:rsidRPr="00E6642D">
              <w:t>E</w:t>
            </w:r>
          </w:p>
        </w:tc>
        <w:tc>
          <w:tcPr>
            <w:tcW w:w="2340" w:type="dxa"/>
          </w:tcPr>
          <w:p w14:paraId="55631007" w14:textId="77777777" w:rsidR="00127CD7" w:rsidRPr="00E6642D" w:rsidRDefault="00127CD7" w:rsidP="00FD4552">
            <w:r w:rsidRPr="00E6642D">
              <w:t>Reaaliluku, max 80 numeroa.</w:t>
            </w:r>
          </w:p>
          <w:p w14:paraId="546ABA21" w14:textId="77777777" w:rsidR="00127CD7" w:rsidRPr="00E6642D" w:rsidRDefault="00127CD7" w:rsidP="00FE6E99">
            <w:pPr>
              <w:pStyle w:val="Kommentinteksti"/>
            </w:pPr>
            <w:r w:rsidRPr="00E6642D">
              <w:t>Käyttäjän antama tieto siitä, paljonko kyseistä ainetta apteekki seokseen sekoittaa.</w:t>
            </w:r>
          </w:p>
        </w:tc>
        <w:tc>
          <w:tcPr>
            <w:tcW w:w="2070" w:type="dxa"/>
          </w:tcPr>
          <w:p w14:paraId="1D7358CF" w14:textId="77777777" w:rsidR="00127CD7" w:rsidRPr="00E6642D" w:rsidRDefault="00127CD7" w:rsidP="00FD4552">
            <w:pPr>
              <w:rPr>
                <w:lang w:val="en-GB"/>
              </w:rPr>
            </w:pPr>
            <w:r w:rsidRPr="00E6642D">
              <w:rPr>
                <w:lang w:val="en-GB"/>
              </w:rPr>
              <w:t>IVL_PQ/attribuutti value(real)</w:t>
            </w:r>
          </w:p>
        </w:tc>
        <w:tc>
          <w:tcPr>
            <w:tcW w:w="1440" w:type="dxa"/>
          </w:tcPr>
          <w:p w14:paraId="6D22C85A" w14:textId="77777777" w:rsidR="00127CD7" w:rsidRPr="00E6642D" w:rsidRDefault="00127CD7" w:rsidP="00FD4552">
            <w:r w:rsidRPr="00E6642D">
              <w:t>\xxx</w:t>
            </w:r>
          </w:p>
        </w:tc>
        <w:tc>
          <w:tcPr>
            <w:tcW w:w="1620" w:type="dxa"/>
          </w:tcPr>
          <w:p w14:paraId="6A6D05A6" w14:textId="77777777" w:rsidR="00127CD7" w:rsidRPr="00E6642D" w:rsidRDefault="00127CD7" w:rsidP="00FD4552">
            <w:r w:rsidRPr="00E6642D">
              <w:t xml:space="preserve">c.s.c.s.c.s.e.o.c.o.c.subsA.doseQuantity.center </w:t>
            </w:r>
            <w:r w:rsidRPr="00E6642D">
              <w:rPr>
                <w:b/>
              </w:rPr>
              <w:t>value</w:t>
            </w:r>
          </w:p>
        </w:tc>
        <w:tc>
          <w:tcPr>
            <w:tcW w:w="1620" w:type="dxa"/>
          </w:tcPr>
          <w:p w14:paraId="737EB34D" w14:textId="77777777" w:rsidR="00127CD7" w:rsidRPr="00E6642D" w:rsidRDefault="00127CD7" w:rsidP="00FD4552">
            <w:pPr>
              <w:rPr>
                <w:i/>
              </w:rPr>
            </w:pPr>
          </w:p>
        </w:tc>
        <w:tc>
          <w:tcPr>
            <w:tcW w:w="1620" w:type="dxa"/>
          </w:tcPr>
          <w:p w14:paraId="5EB196CB" w14:textId="77777777" w:rsidR="00127CD7" w:rsidRPr="00E6642D" w:rsidRDefault="00127CD7"/>
        </w:tc>
      </w:tr>
      <w:tr w:rsidR="00127CD7" w:rsidRPr="003D7175" w14:paraId="27CA34C1" w14:textId="77777777" w:rsidTr="00950003">
        <w:tblPrEx>
          <w:tblCellMar>
            <w:top w:w="0" w:type="dxa"/>
            <w:bottom w:w="0" w:type="dxa"/>
          </w:tblCellMar>
        </w:tblPrEx>
        <w:trPr>
          <w:gridAfter w:val="7"/>
          <w:wAfter w:w="11340" w:type="dxa"/>
        </w:trPr>
        <w:tc>
          <w:tcPr>
            <w:tcW w:w="828" w:type="dxa"/>
          </w:tcPr>
          <w:p w14:paraId="47A787BF" w14:textId="77777777" w:rsidR="00127CD7" w:rsidRDefault="00127CD7" w:rsidP="00FD4552">
            <w:r>
              <w:t xml:space="preserve">12 </w:t>
            </w:r>
          </w:p>
        </w:tc>
        <w:tc>
          <w:tcPr>
            <w:tcW w:w="1350" w:type="dxa"/>
          </w:tcPr>
          <w:p w14:paraId="010F8C79" w14:textId="77777777" w:rsidR="00127CD7" w:rsidRPr="00E6642D" w:rsidRDefault="00127CD7" w:rsidP="00FD4552">
            <w:r w:rsidRPr="00E6642D">
              <w:t>muun aineen määrän (vahvuuden) yksikkö</w:t>
            </w:r>
          </w:p>
        </w:tc>
        <w:tc>
          <w:tcPr>
            <w:tcW w:w="630" w:type="dxa"/>
          </w:tcPr>
          <w:p w14:paraId="4C8CA884" w14:textId="77777777" w:rsidR="00127CD7" w:rsidRPr="00E6642D" w:rsidRDefault="00127CD7" w:rsidP="00FD4552"/>
        </w:tc>
        <w:tc>
          <w:tcPr>
            <w:tcW w:w="630" w:type="dxa"/>
          </w:tcPr>
          <w:p w14:paraId="4B29B063" w14:textId="77777777" w:rsidR="00127CD7" w:rsidRPr="00E6642D" w:rsidRDefault="00127CD7" w:rsidP="00FD4552">
            <w:r w:rsidRPr="00E6642D">
              <w:t>E</w:t>
            </w:r>
          </w:p>
        </w:tc>
        <w:tc>
          <w:tcPr>
            <w:tcW w:w="2340" w:type="dxa"/>
          </w:tcPr>
          <w:p w14:paraId="1960A281" w14:textId="77777777" w:rsidR="00127CD7" w:rsidRPr="00E6642D" w:rsidRDefault="00127CD7" w:rsidP="00FD4552">
            <w:r w:rsidRPr="00E6642D">
              <w:t>Merkkijono, max 80 merkkiä.</w:t>
            </w:r>
          </w:p>
          <w:p w14:paraId="2B46EEDB" w14:textId="77777777" w:rsidR="00127CD7" w:rsidRPr="00E6642D" w:rsidRDefault="00127CD7" w:rsidP="00332F69">
            <w:pPr>
              <w:pStyle w:val="Kommentinteksti"/>
            </w:pPr>
          </w:p>
          <w:p w14:paraId="5B45FFAE" w14:textId="77777777" w:rsidR="00127CD7" w:rsidRPr="00E6642D" w:rsidRDefault="00127CD7" w:rsidP="00332F69">
            <w:pPr>
              <w:pStyle w:val="Kommentinteksti"/>
            </w:pPr>
            <w:r w:rsidRPr="00E6642D">
              <w:t>Käyttäjän antama tieto siitä, paljonko kyseistä ainetta apteekki seokseen sekoittaa.</w:t>
            </w:r>
          </w:p>
          <w:p w14:paraId="276E91ED" w14:textId="77777777" w:rsidR="00127CD7" w:rsidRPr="00E6642D" w:rsidRDefault="00127CD7" w:rsidP="00FD4552"/>
          <w:p w14:paraId="57E0F129" w14:textId="77777777" w:rsidR="00127CD7" w:rsidRPr="00E6642D" w:rsidRDefault="00127CD7" w:rsidP="00E41D7B">
            <w:pPr>
              <w:pStyle w:val="Kommentinteksti"/>
            </w:pPr>
            <w:r w:rsidRPr="00E6642D">
              <w:t>Käytössä UCUM-yksiköt. Ei välttämättä UCUMin mukainen.</w:t>
            </w:r>
          </w:p>
        </w:tc>
        <w:tc>
          <w:tcPr>
            <w:tcW w:w="2070" w:type="dxa"/>
          </w:tcPr>
          <w:p w14:paraId="6B909758" w14:textId="77777777" w:rsidR="00127CD7" w:rsidRPr="00E6642D" w:rsidRDefault="00127CD7" w:rsidP="00FD4552">
            <w:r w:rsidRPr="00E6642D">
              <w:t>IVL_PQ/attribuutti unit(cs)</w:t>
            </w:r>
          </w:p>
        </w:tc>
        <w:tc>
          <w:tcPr>
            <w:tcW w:w="1440" w:type="dxa"/>
          </w:tcPr>
          <w:p w14:paraId="250B08ED" w14:textId="77777777" w:rsidR="00127CD7" w:rsidRPr="00E6642D" w:rsidRDefault="00127CD7" w:rsidP="00FD4552">
            <w:r w:rsidRPr="00E6642D">
              <w:t>\xxx</w:t>
            </w:r>
          </w:p>
        </w:tc>
        <w:tc>
          <w:tcPr>
            <w:tcW w:w="1620" w:type="dxa"/>
          </w:tcPr>
          <w:p w14:paraId="33622C9D" w14:textId="77777777" w:rsidR="00127CD7" w:rsidRPr="00E6642D" w:rsidRDefault="00127CD7" w:rsidP="00FD4552">
            <w:r w:rsidRPr="00E6642D">
              <w:t xml:space="preserve">c.s.c.s.c.s.e.o.c.o.c.subsA.doseQuantity.center </w:t>
            </w:r>
            <w:r w:rsidRPr="00E6642D">
              <w:rPr>
                <w:b/>
              </w:rPr>
              <w:t>unit</w:t>
            </w:r>
          </w:p>
        </w:tc>
        <w:tc>
          <w:tcPr>
            <w:tcW w:w="1620" w:type="dxa"/>
          </w:tcPr>
          <w:p w14:paraId="58564592" w14:textId="77777777" w:rsidR="00127CD7" w:rsidRPr="00E6642D" w:rsidRDefault="00127CD7" w:rsidP="00FD4552">
            <w:pPr>
              <w:rPr>
                <w:i/>
              </w:rPr>
            </w:pPr>
          </w:p>
        </w:tc>
        <w:tc>
          <w:tcPr>
            <w:tcW w:w="1620" w:type="dxa"/>
          </w:tcPr>
          <w:p w14:paraId="00B7D745" w14:textId="77777777" w:rsidR="00127CD7" w:rsidRPr="00E6642D" w:rsidRDefault="00127CD7"/>
        </w:tc>
      </w:tr>
      <w:tr w:rsidR="00127CD7" w:rsidRPr="0042022F" w14:paraId="39E6916C" w14:textId="77777777" w:rsidTr="00950003">
        <w:tblPrEx>
          <w:tblCellMar>
            <w:top w:w="0" w:type="dxa"/>
            <w:bottom w:w="0" w:type="dxa"/>
          </w:tblCellMar>
        </w:tblPrEx>
        <w:trPr>
          <w:gridAfter w:val="7"/>
          <w:wAfter w:w="11340" w:type="dxa"/>
        </w:trPr>
        <w:tc>
          <w:tcPr>
            <w:tcW w:w="828" w:type="dxa"/>
          </w:tcPr>
          <w:p w14:paraId="13569CEB" w14:textId="77777777" w:rsidR="00127CD7" w:rsidRDefault="00127CD7" w:rsidP="00FD4552"/>
        </w:tc>
        <w:tc>
          <w:tcPr>
            <w:tcW w:w="1350" w:type="dxa"/>
          </w:tcPr>
          <w:p w14:paraId="7CCEA950" w14:textId="77777777" w:rsidR="00127CD7" w:rsidRPr="00E6642D" w:rsidRDefault="00127CD7" w:rsidP="00FD4552">
            <w:r w:rsidRPr="00E6642D">
              <w:t>muun ainesosan vahvuuden ilmoittaminen tekstinä</w:t>
            </w:r>
          </w:p>
        </w:tc>
        <w:tc>
          <w:tcPr>
            <w:tcW w:w="630" w:type="dxa"/>
          </w:tcPr>
          <w:p w14:paraId="1F4264A1" w14:textId="77777777" w:rsidR="00127CD7" w:rsidRPr="00E6642D" w:rsidRDefault="00127CD7" w:rsidP="00FD4552"/>
        </w:tc>
        <w:tc>
          <w:tcPr>
            <w:tcW w:w="630" w:type="dxa"/>
          </w:tcPr>
          <w:p w14:paraId="511B286A" w14:textId="77777777" w:rsidR="00127CD7" w:rsidRPr="00E6642D" w:rsidRDefault="00127CD7" w:rsidP="00FD4552">
            <w:pPr>
              <w:rPr>
                <w:lang w:val="de-DE"/>
              </w:rPr>
            </w:pPr>
            <w:r w:rsidRPr="00E6642D">
              <w:rPr>
                <w:lang w:val="de-DE"/>
              </w:rPr>
              <w:t>E</w:t>
            </w:r>
          </w:p>
        </w:tc>
        <w:tc>
          <w:tcPr>
            <w:tcW w:w="2340" w:type="dxa"/>
          </w:tcPr>
          <w:p w14:paraId="19EA3FA1" w14:textId="77777777" w:rsidR="00127CD7" w:rsidRPr="00E6642D" w:rsidRDefault="00127CD7" w:rsidP="0042022F">
            <w:r w:rsidRPr="00E6642D">
              <w:t>Merkkijono, max 80 merkkiä.</w:t>
            </w:r>
          </w:p>
          <w:p w14:paraId="4A97C427" w14:textId="77777777" w:rsidR="00127CD7" w:rsidRPr="00E6642D" w:rsidRDefault="00127CD7" w:rsidP="00FD4552">
            <w:pPr>
              <w:rPr>
                <w:lang w:val="de-DE"/>
              </w:rPr>
            </w:pPr>
          </w:p>
        </w:tc>
        <w:tc>
          <w:tcPr>
            <w:tcW w:w="2070" w:type="dxa"/>
          </w:tcPr>
          <w:p w14:paraId="3B4CDCA4" w14:textId="77777777" w:rsidR="00127CD7" w:rsidRPr="00E6642D" w:rsidRDefault="00127CD7" w:rsidP="00FD4552">
            <w:r w:rsidRPr="00E6642D">
              <w:t>ST</w:t>
            </w:r>
          </w:p>
        </w:tc>
        <w:tc>
          <w:tcPr>
            <w:tcW w:w="1440" w:type="dxa"/>
          </w:tcPr>
          <w:p w14:paraId="0EB95C91" w14:textId="77777777" w:rsidR="00127CD7" w:rsidRPr="00E6642D" w:rsidRDefault="00127CD7" w:rsidP="00FD4552"/>
        </w:tc>
        <w:tc>
          <w:tcPr>
            <w:tcW w:w="1620" w:type="dxa"/>
          </w:tcPr>
          <w:p w14:paraId="7820EA1C" w14:textId="77777777" w:rsidR="00127CD7" w:rsidRPr="00E6642D" w:rsidRDefault="00127CD7" w:rsidP="00FD4552">
            <w:pPr>
              <w:rPr>
                <w:lang w:val="en-US"/>
              </w:rPr>
            </w:pPr>
            <w:r w:rsidRPr="00E6642D">
              <w:rPr>
                <w:lang w:val="en-US"/>
              </w:rPr>
              <w:t>c.s.c.s.c.s.e.o.c.o.c.subsA.translation.originalText</w:t>
            </w:r>
          </w:p>
        </w:tc>
        <w:tc>
          <w:tcPr>
            <w:tcW w:w="1620" w:type="dxa"/>
          </w:tcPr>
          <w:p w14:paraId="21C2204C" w14:textId="77777777" w:rsidR="00127CD7" w:rsidRPr="00E6642D" w:rsidRDefault="00127CD7" w:rsidP="00FD4552">
            <w:pPr>
              <w:rPr>
                <w:i/>
                <w:lang w:val="en-US"/>
              </w:rPr>
            </w:pPr>
          </w:p>
        </w:tc>
        <w:tc>
          <w:tcPr>
            <w:tcW w:w="1620" w:type="dxa"/>
          </w:tcPr>
          <w:p w14:paraId="2F5DBB48" w14:textId="77777777" w:rsidR="00127CD7" w:rsidRPr="00E6642D" w:rsidRDefault="00127CD7">
            <w:pPr>
              <w:rPr>
                <w:lang w:val="en-US"/>
              </w:rPr>
            </w:pPr>
          </w:p>
        </w:tc>
      </w:tr>
      <w:tr w:rsidR="00127CD7" w:rsidRPr="003D7175" w14:paraId="47B18694" w14:textId="77777777" w:rsidTr="00950003">
        <w:tblPrEx>
          <w:tblCellMar>
            <w:top w:w="0" w:type="dxa"/>
            <w:bottom w:w="0" w:type="dxa"/>
          </w:tblCellMar>
        </w:tblPrEx>
        <w:trPr>
          <w:gridAfter w:val="7"/>
          <w:wAfter w:w="11340" w:type="dxa"/>
        </w:trPr>
        <w:tc>
          <w:tcPr>
            <w:tcW w:w="828" w:type="dxa"/>
          </w:tcPr>
          <w:p w14:paraId="5D65B506" w14:textId="77777777" w:rsidR="00127CD7" w:rsidRDefault="00127CD7" w:rsidP="00FD4552">
            <w:r>
              <w:t>13 ATC-koodi,</w:t>
            </w:r>
          </w:p>
          <w:p w14:paraId="21DE8A63" w14:textId="77777777" w:rsidR="00127CD7" w:rsidRDefault="00127CD7" w:rsidP="00FD4552">
            <w:r>
              <w:t>14 nimi</w:t>
            </w:r>
          </w:p>
        </w:tc>
        <w:tc>
          <w:tcPr>
            <w:tcW w:w="1350" w:type="dxa"/>
          </w:tcPr>
          <w:p w14:paraId="716FBE52" w14:textId="77777777" w:rsidR="00127CD7" w:rsidRPr="00E6642D" w:rsidRDefault="00127CD7" w:rsidP="00FD4552">
            <w:r w:rsidRPr="00E6642D">
              <w:t>muun aineenkoodi ja nimi</w:t>
            </w:r>
          </w:p>
        </w:tc>
        <w:tc>
          <w:tcPr>
            <w:tcW w:w="630" w:type="dxa"/>
          </w:tcPr>
          <w:p w14:paraId="66E53F21" w14:textId="77777777" w:rsidR="00127CD7" w:rsidRPr="00E6642D" w:rsidRDefault="00127CD7" w:rsidP="00FD4552"/>
        </w:tc>
        <w:tc>
          <w:tcPr>
            <w:tcW w:w="630" w:type="dxa"/>
          </w:tcPr>
          <w:p w14:paraId="03B3D233" w14:textId="77777777" w:rsidR="00127CD7" w:rsidRPr="00E6642D" w:rsidRDefault="00127CD7" w:rsidP="00FD4552">
            <w:pPr>
              <w:rPr>
                <w:lang w:val="de-DE"/>
              </w:rPr>
            </w:pPr>
            <w:r w:rsidRPr="00E6642D">
              <w:rPr>
                <w:lang w:val="de-DE"/>
              </w:rPr>
              <w:t>E</w:t>
            </w:r>
          </w:p>
        </w:tc>
        <w:tc>
          <w:tcPr>
            <w:tcW w:w="2340" w:type="dxa"/>
          </w:tcPr>
          <w:p w14:paraId="24938FA6" w14:textId="77777777" w:rsidR="00127CD7" w:rsidRPr="00E6642D" w:rsidRDefault="00127CD7" w:rsidP="00FD4552">
            <w:pPr>
              <w:rPr>
                <w:lang w:val="de-DE"/>
              </w:rPr>
            </w:pPr>
            <w:r w:rsidRPr="00E6642D">
              <w:rPr>
                <w:lang w:val="de-DE"/>
              </w:rPr>
              <w:t>Koodattu, ATC</w:t>
            </w:r>
          </w:p>
          <w:p w14:paraId="4BFA91B8" w14:textId="77777777" w:rsidR="00127CD7" w:rsidRPr="00E6642D" w:rsidRDefault="00127CD7" w:rsidP="00FD4552">
            <w:pPr>
              <w:rPr>
                <w:lang w:val="de-DE"/>
              </w:rPr>
            </w:pPr>
            <w:r w:rsidRPr="00E6642D">
              <w:rPr>
                <w:b/>
                <w:lang w:val="de-DE"/>
              </w:rPr>
              <w:t>code</w:t>
            </w:r>
            <w:r w:rsidRPr="00E6642D">
              <w:rPr>
                <w:lang w:val="de-DE"/>
              </w:rPr>
              <w:t>=x</w:t>
            </w:r>
          </w:p>
          <w:p w14:paraId="66B52572" w14:textId="77777777" w:rsidR="00127CD7" w:rsidRPr="00E6642D" w:rsidRDefault="00127CD7" w:rsidP="00FD4552">
            <w:pPr>
              <w:rPr>
                <w:lang w:val="de-DE"/>
              </w:rPr>
            </w:pPr>
            <w:r w:rsidRPr="00E6642D">
              <w:rPr>
                <w:b/>
                <w:lang w:val="de-DE"/>
              </w:rPr>
              <w:t>codesystem</w:t>
            </w:r>
            <w:r w:rsidRPr="00E6642D">
              <w:rPr>
                <w:lang w:val="de-DE"/>
              </w:rPr>
              <w:t>=”1.2.246.537.6.32.2003”</w:t>
            </w:r>
          </w:p>
          <w:p w14:paraId="4E6A6BF1" w14:textId="77777777" w:rsidR="00127CD7" w:rsidRPr="00E6642D" w:rsidRDefault="00127CD7" w:rsidP="00332F69">
            <w:pPr>
              <w:pStyle w:val="Kommentinteksti"/>
            </w:pPr>
            <w:r w:rsidRPr="00E6642D">
              <w:rPr>
                <w:b/>
                <w:lang w:val="en-GB"/>
              </w:rPr>
              <w:t>codesystemName</w:t>
            </w:r>
            <w:r w:rsidRPr="00E6642D">
              <w:rPr>
                <w:lang w:val="en-GB"/>
              </w:rPr>
              <w:t>=”</w:t>
            </w:r>
            <w:r w:rsidRPr="00E6642D">
              <w:t xml:space="preserve"> Lääkelaitos - ATC Luokitus”</w:t>
            </w:r>
          </w:p>
          <w:p w14:paraId="63BBDB1C" w14:textId="77777777" w:rsidR="00127CD7" w:rsidRPr="00E6642D" w:rsidRDefault="00127CD7" w:rsidP="00FD4552">
            <w:r w:rsidRPr="00E6642D">
              <w:rPr>
                <w:b/>
              </w:rPr>
              <w:t>displayName=</w:t>
            </w:r>
            <w:r w:rsidRPr="00E6642D">
              <w:t>”tähän ainesosan nimi”, max 200.</w:t>
            </w:r>
          </w:p>
          <w:p w14:paraId="38D1A3DA" w14:textId="77777777" w:rsidR="00127CD7" w:rsidRPr="00E6642D" w:rsidRDefault="00127CD7" w:rsidP="00FD4552">
            <w:r w:rsidRPr="00E6642D">
              <w:t>Saadaan taustarekisteristä</w:t>
            </w:r>
          </w:p>
          <w:p w14:paraId="5D87C480" w14:textId="77777777" w:rsidR="00127CD7" w:rsidRPr="00E6642D" w:rsidRDefault="00127CD7" w:rsidP="00FD4552"/>
        </w:tc>
        <w:tc>
          <w:tcPr>
            <w:tcW w:w="2070" w:type="dxa"/>
          </w:tcPr>
          <w:p w14:paraId="3C8A4854" w14:textId="77777777" w:rsidR="00127CD7" w:rsidRPr="00E6642D" w:rsidRDefault="00127CD7" w:rsidP="00FD4552">
            <w:r w:rsidRPr="00E6642D">
              <w:t>CE/attribuutit</w:t>
            </w:r>
          </w:p>
        </w:tc>
        <w:tc>
          <w:tcPr>
            <w:tcW w:w="1440" w:type="dxa"/>
          </w:tcPr>
          <w:p w14:paraId="20059296" w14:textId="77777777" w:rsidR="00127CD7" w:rsidRPr="00E6642D" w:rsidRDefault="00127CD7" w:rsidP="00FD4552">
            <w:r w:rsidRPr="00E6642D">
              <w:t>\xxx</w:t>
            </w:r>
          </w:p>
        </w:tc>
        <w:tc>
          <w:tcPr>
            <w:tcW w:w="1620" w:type="dxa"/>
          </w:tcPr>
          <w:p w14:paraId="10D556B1" w14:textId="77777777" w:rsidR="00127CD7" w:rsidRPr="00E6642D" w:rsidRDefault="00127CD7" w:rsidP="00FD4552">
            <w:r w:rsidRPr="00E6642D">
              <w:t>c.s.c.s.c.s.e.o.c.o.c.subsA.consumable.manufacturedProduct.manufacturedlabeledDrug.code</w:t>
            </w:r>
          </w:p>
        </w:tc>
        <w:tc>
          <w:tcPr>
            <w:tcW w:w="1620" w:type="dxa"/>
          </w:tcPr>
          <w:p w14:paraId="636B81BD" w14:textId="77777777" w:rsidR="00127CD7" w:rsidRPr="00E6642D" w:rsidRDefault="00127CD7" w:rsidP="00FD4552">
            <w:pPr>
              <w:rPr>
                <w:i/>
              </w:rPr>
            </w:pPr>
          </w:p>
        </w:tc>
        <w:tc>
          <w:tcPr>
            <w:tcW w:w="1620" w:type="dxa"/>
          </w:tcPr>
          <w:p w14:paraId="2E5D2DC4" w14:textId="77777777" w:rsidR="00127CD7" w:rsidRPr="00E6642D" w:rsidRDefault="00127CD7"/>
        </w:tc>
      </w:tr>
      <w:tr w:rsidR="00127CD7" w:rsidRPr="001F1E13" w14:paraId="33C094A2" w14:textId="77777777" w:rsidTr="00E4744C">
        <w:tblPrEx>
          <w:tblCellMar>
            <w:top w:w="0" w:type="dxa"/>
            <w:bottom w:w="0" w:type="dxa"/>
          </w:tblCellMar>
        </w:tblPrEx>
        <w:trPr>
          <w:gridAfter w:val="7"/>
          <w:wAfter w:w="11340" w:type="dxa"/>
        </w:trPr>
        <w:tc>
          <w:tcPr>
            <w:tcW w:w="828" w:type="dxa"/>
            <w:tcBorders>
              <w:bottom w:val="single" w:sz="4" w:space="0" w:color="auto"/>
            </w:tcBorders>
          </w:tcPr>
          <w:p w14:paraId="0084B576" w14:textId="77777777" w:rsidR="00127CD7" w:rsidRDefault="00127CD7" w:rsidP="00FD4552">
            <w:r>
              <w:t>15</w:t>
            </w:r>
          </w:p>
        </w:tc>
        <w:tc>
          <w:tcPr>
            <w:tcW w:w="1350" w:type="dxa"/>
            <w:tcBorders>
              <w:bottom w:val="single" w:sz="4" w:space="0" w:color="auto"/>
            </w:tcBorders>
          </w:tcPr>
          <w:p w14:paraId="7E320D3C" w14:textId="77777777" w:rsidR="00127CD7" w:rsidRPr="00E6642D" w:rsidRDefault="00127CD7" w:rsidP="00FD4552">
            <w:r w:rsidRPr="00E6642D">
              <w:t xml:space="preserve">muun aineen koodaamaton nimi </w:t>
            </w:r>
          </w:p>
        </w:tc>
        <w:tc>
          <w:tcPr>
            <w:tcW w:w="630" w:type="dxa"/>
            <w:tcBorders>
              <w:bottom w:val="single" w:sz="4" w:space="0" w:color="auto"/>
            </w:tcBorders>
          </w:tcPr>
          <w:p w14:paraId="6132BECB" w14:textId="77777777" w:rsidR="00127CD7" w:rsidRPr="00E6642D" w:rsidRDefault="00127CD7" w:rsidP="00FD4552"/>
        </w:tc>
        <w:tc>
          <w:tcPr>
            <w:tcW w:w="630" w:type="dxa"/>
            <w:tcBorders>
              <w:bottom w:val="single" w:sz="4" w:space="0" w:color="auto"/>
            </w:tcBorders>
          </w:tcPr>
          <w:p w14:paraId="72CE4AD5" w14:textId="77777777" w:rsidR="00127CD7" w:rsidRPr="00E6642D" w:rsidRDefault="00127CD7" w:rsidP="00FD4552">
            <w:r w:rsidRPr="00E6642D">
              <w:t>E</w:t>
            </w:r>
          </w:p>
        </w:tc>
        <w:tc>
          <w:tcPr>
            <w:tcW w:w="2340" w:type="dxa"/>
            <w:tcBorders>
              <w:bottom w:val="single" w:sz="4" w:space="0" w:color="auto"/>
            </w:tcBorders>
          </w:tcPr>
          <w:p w14:paraId="6F19CC74" w14:textId="77777777" w:rsidR="00127CD7" w:rsidRPr="00E6642D" w:rsidRDefault="00127CD7" w:rsidP="00FD4552">
            <w:r w:rsidRPr="00E6642D">
              <w:t>merkkijono, max 200 merkkiä</w:t>
            </w:r>
          </w:p>
        </w:tc>
        <w:tc>
          <w:tcPr>
            <w:tcW w:w="2070" w:type="dxa"/>
            <w:tcBorders>
              <w:bottom w:val="single" w:sz="4" w:space="0" w:color="auto"/>
            </w:tcBorders>
          </w:tcPr>
          <w:p w14:paraId="4BC580BE" w14:textId="77777777" w:rsidR="00127CD7" w:rsidRPr="00E6642D" w:rsidRDefault="00127CD7" w:rsidP="00FD4552">
            <w:pPr>
              <w:rPr>
                <w:lang w:val="en-GB"/>
              </w:rPr>
            </w:pPr>
            <w:r w:rsidRPr="00E6642D">
              <w:rPr>
                <w:lang w:val="en-GB"/>
              </w:rPr>
              <w:t>EN/name</w:t>
            </w:r>
          </w:p>
        </w:tc>
        <w:tc>
          <w:tcPr>
            <w:tcW w:w="1440" w:type="dxa"/>
            <w:tcBorders>
              <w:bottom w:val="single" w:sz="4" w:space="0" w:color="auto"/>
            </w:tcBorders>
          </w:tcPr>
          <w:p w14:paraId="72E8C393" w14:textId="77777777" w:rsidR="00127CD7" w:rsidRPr="00E6642D" w:rsidRDefault="00127CD7" w:rsidP="00FD4552">
            <w:pPr>
              <w:rPr>
                <w:lang w:val="en-GB"/>
              </w:rPr>
            </w:pPr>
            <w:r w:rsidRPr="00E6642D">
              <w:rPr>
                <w:lang w:val="en-GB"/>
              </w:rPr>
              <w:t>\xxx</w:t>
            </w:r>
          </w:p>
        </w:tc>
        <w:tc>
          <w:tcPr>
            <w:tcW w:w="1620" w:type="dxa"/>
            <w:tcBorders>
              <w:bottom w:val="single" w:sz="4" w:space="0" w:color="auto"/>
            </w:tcBorders>
          </w:tcPr>
          <w:p w14:paraId="66A3D456" w14:textId="77777777" w:rsidR="00127CD7" w:rsidRPr="00E6642D" w:rsidRDefault="00127CD7" w:rsidP="00FD4552">
            <w:pPr>
              <w:rPr>
                <w:lang w:val="en-GB"/>
              </w:rPr>
            </w:pPr>
            <w:r w:rsidRPr="00E6642D">
              <w:rPr>
                <w:lang w:val="en-GB"/>
              </w:rPr>
              <w:t>c.s.c.s.c.s.e.o.c.o.c.subsA.consumable.manufacturedProduct.manufacturedlabeledDrug.name</w:t>
            </w:r>
          </w:p>
        </w:tc>
        <w:tc>
          <w:tcPr>
            <w:tcW w:w="1620" w:type="dxa"/>
            <w:tcBorders>
              <w:bottom w:val="single" w:sz="4" w:space="0" w:color="auto"/>
            </w:tcBorders>
          </w:tcPr>
          <w:p w14:paraId="3615E3D9" w14:textId="77777777" w:rsidR="00127CD7" w:rsidRPr="00E6642D" w:rsidRDefault="00127CD7" w:rsidP="00FD4552">
            <w:pPr>
              <w:rPr>
                <w:i/>
              </w:rPr>
            </w:pPr>
            <w:r w:rsidRPr="00E6642D">
              <w:t xml:space="preserve"> laktoosi</w:t>
            </w:r>
          </w:p>
        </w:tc>
        <w:tc>
          <w:tcPr>
            <w:tcW w:w="1620" w:type="dxa"/>
            <w:tcBorders>
              <w:bottom w:val="single" w:sz="4" w:space="0" w:color="auto"/>
            </w:tcBorders>
          </w:tcPr>
          <w:p w14:paraId="00D2D84C" w14:textId="77777777" w:rsidR="00127CD7" w:rsidRPr="00E6642D" w:rsidRDefault="00127CD7"/>
        </w:tc>
      </w:tr>
      <w:tr w:rsidR="00127CD7" w14:paraId="272A4CC5" w14:textId="77777777" w:rsidTr="00876DD3">
        <w:tblPrEx>
          <w:tblCellMar>
            <w:top w:w="0" w:type="dxa"/>
            <w:bottom w:w="0" w:type="dxa"/>
          </w:tblCellMar>
        </w:tblPrEx>
        <w:trPr>
          <w:gridAfter w:val="7"/>
          <w:wAfter w:w="11340" w:type="dxa"/>
        </w:trPr>
        <w:tc>
          <w:tcPr>
            <w:tcW w:w="828" w:type="dxa"/>
            <w:shd w:val="clear" w:color="auto" w:fill="FFFF00"/>
          </w:tcPr>
          <w:p w14:paraId="7E12C717" w14:textId="77777777" w:rsidR="00127CD7" w:rsidRDefault="00127CD7">
            <w:pPr>
              <w:rPr>
                <w:b/>
              </w:rPr>
            </w:pPr>
            <w:r>
              <w:rPr>
                <w:b/>
              </w:rPr>
              <w:t xml:space="preserve">(32 ) </w:t>
            </w:r>
          </w:p>
        </w:tc>
        <w:tc>
          <w:tcPr>
            <w:tcW w:w="1350" w:type="dxa"/>
            <w:shd w:val="clear" w:color="auto" w:fill="FFFF00"/>
          </w:tcPr>
          <w:p w14:paraId="316CCA8F" w14:textId="77777777" w:rsidR="00127CD7" w:rsidRPr="00E6642D" w:rsidRDefault="00127CD7">
            <w:r w:rsidRPr="00E6642D">
              <w:t>(Annososio ja jatko-osiot)</w:t>
            </w:r>
          </w:p>
        </w:tc>
        <w:tc>
          <w:tcPr>
            <w:tcW w:w="630" w:type="dxa"/>
            <w:shd w:val="clear" w:color="auto" w:fill="FFFF00"/>
          </w:tcPr>
          <w:p w14:paraId="35A3A24C" w14:textId="77777777" w:rsidR="00127CD7" w:rsidRPr="00E6642D" w:rsidRDefault="00127CD7"/>
        </w:tc>
        <w:tc>
          <w:tcPr>
            <w:tcW w:w="630" w:type="dxa"/>
            <w:shd w:val="clear" w:color="auto" w:fill="FFFF00"/>
          </w:tcPr>
          <w:p w14:paraId="619608FC" w14:textId="77777777" w:rsidR="00127CD7" w:rsidRPr="00E6642D" w:rsidRDefault="00127CD7">
            <w:r w:rsidRPr="00E6642D">
              <w:t>E</w:t>
            </w:r>
          </w:p>
        </w:tc>
        <w:tc>
          <w:tcPr>
            <w:tcW w:w="2340" w:type="dxa"/>
            <w:shd w:val="clear" w:color="auto" w:fill="FFFF00"/>
          </w:tcPr>
          <w:p w14:paraId="53E3A168" w14:textId="77777777" w:rsidR="00127CD7" w:rsidRPr="00E6642D" w:rsidRDefault="00127CD7">
            <w:r w:rsidRPr="00E6642D">
              <w:t>Organizer elementin component rakenteissa toistuvat yksi annososio ja 0- useita jatko-osioita</w:t>
            </w:r>
          </w:p>
          <w:p w14:paraId="5EB40844" w14:textId="77777777" w:rsidR="00127CD7" w:rsidRPr="00E6642D" w:rsidRDefault="00127CD7"/>
        </w:tc>
        <w:tc>
          <w:tcPr>
            <w:tcW w:w="2070" w:type="dxa"/>
            <w:shd w:val="clear" w:color="auto" w:fill="FFFF00"/>
          </w:tcPr>
          <w:p w14:paraId="3BAE11B7" w14:textId="77777777" w:rsidR="00127CD7" w:rsidRPr="00E6642D" w:rsidRDefault="00127CD7">
            <w:r w:rsidRPr="00E6642D">
              <w:t>\</w:t>
            </w:r>
          </w:p>
        </w:tc>
        <w:tc>
          <w:tcPr>
            <w:tcW w:w="1440" w:type="dxa"/>
            <w:shd w:val="clear" w:color="auto" w:fill="FFFF00"/>
          </w:tcPr>
          <w:p w14:paraId="1FEA5A5F" w14:textId="77777777" w:rsidR="00127CD7" w:rsidRPr="00E6642D" w:rsidRDefault="00127CD7">
            <w:pPr>
              <w:pStyle w:val="Yltunniste"/>
              <w:tabs>
                <w:tab w:val="clear" w:pos="4320"/>
                <w:tab w:val="clear" w:pos="8640"/>
              </w:tabs>
            </w:pPr>
            <w:r w:rsidRPr="00E6642D">
              <w:t>c.s.c.s.c.s.e.o.c.o.code</w:t>
            </w:r>
          </w:p>
        </w:tc>
        <w:tc>
          <w:tcPr>
            <w:tcW w:w="1620" w:type="dxa"/>
            <w:shd w:val="clear" w:color="auto" w:fill="FFFF00"/>
          </w:tcPr>
          <w:p w14:paraId="7C99AD86" w14:textId="77777777" w:rsidR="00127CD7" w:rsidRPr="00E6642D" w:rsidRDefault="00127CD7" w:rsidP="0094194A"/>
        </w:tc>
        <w:tc>
          <w:tcPr>
            <w:tcW w:w="1620" w:type="dxa"/>
            <w:shd w:val="clear" w:color="auto" w:fill="FFFF00"/>
          </w:tcPr>
          <w:p w14:paraId="2EA2E4AB" w14:textId="77777777" w:rsidR="00127CD7" w:rsidRPr="00E6642D" w:rsidRDefault="00127CD7"/>
        </w:tc>
        <w:tc>
          <w:tcPr>
            <w:tcW w:w="1620" w:type="dxa"/>
            <w:shd w:val="clear" w:color="auto" w:fill="FFFF00"/>
          </w:tcPr>
          <w:p w14:paraId="3A2B38AE" w14:textId="77777777" w:rsidR="00127CD7" w:rsidRPr="00E6642D" w:rsidRDefault="00127CD7"/>
        </w:tc>
      </w:tr>
      <w:tr w:rsidR="00127CD7" w14:paraId="7BB9D9FC" w14:textId="77777777" w:rsidTr="00E528E4">
        <w:tblPrEx>
          <w:tblCellMar>
            <w:top w:w="0" w:type="dxa"/>
            <w:bottom w:w="0" w:type="dxa"/>
          </w:tblCellMar>
        </w:tblPrEx>
        <w:trPr>
          <w:gridAfter w:val="7"/>
          <w:wAfter w:w="11340" w:type="dxa"/>
        </w:trPr>
        <w:tc>
          <w:tcPr>
            <w:tcW w:w="828" w:type="dxa"/>
          </w:tcPr>
          <w:p w14:paraId="1CCFE814" w14:textId="77777777" w:rsidR="00127CD7" w:rsidRDefault="00127CD7" w:rsidP="00E528E4">
            <w:pPr>
              <w:rPr>
                <w:bCs/>
              </w:rPr>
            </w:pPr>
            <w:r>
              <w:rPr>
                <w:bCs/>
              </w:rPr>
              <w:t>87</w:t>
            </w:r>
          </w:p>
        </w:tc>
        <w:tc>
          <w:tcPr>
            <w:tcW w:w="1350" w:type="dxa"/>
          </w:tcPr>
          <w:p w14:paraId="6F06F7D1" w14:textId="77777777" w:rsidR="00127CD7" w:rsidRPr="00E6642D" w:rsidRDefault="00127CD7" w:rsidP="00E528E4">
            <w:r w:rsidRPr="00E6642D">
              <w:t>annostelu vain tekstinä</w:t>
            </w:r>
          </w:p>
        </w:tc>
        <w:tc>
          <w:tcPr>
            <w:tcW w:w="630" w:type="dxa"/>
          </w:tcPr>
          <w:p w14:paraId="795E01BC" w14:textId="77777777" w:rsidR="00127CD7" w:rsidRPr="00E6642D" w:rsidRDefault="00127CD7" w:rsidP="00E528E4">
            <w:r w:rsidRPr="00E6642D">
              <w:t>P</w:t>
            </w:r>
          </w:p>
        </w:tc>
        <w:tc>
          <w:tcPr>
            <w:tcW w:w="630" w:type="dxa"/>
          </w:tcPr>
          <w:p w14:paraId="26759065" w14:textId="77777777" w:rsidR="00127CD7" w:rsidRPr="00E6642D" w:rsidRDefault="00127CD7" w:rsidP="00E528E4">
            <w:r w:rsidRPr="00E6642D">
              <w:t>E</w:t>
            </w:r>
          </w:p>
        </w:tc>
        <w:tc>
          <w:tcPr>
            <w:tcW w:w="2340" w:type="dxa"/>
          </w:tcPr>
          <w:p w14:paraId="0731395A" w14:textId="77777777" w:rsidR="00127CD7" w:rsidRPr="00E6642D" w:rsidRDefault="00127CD7" w:rsidP="00E528E4"/>
        </w:tc>
        <w:tc>
          <w:tcPr>
            <w:tcW w:w="2070" w:type="dxa"/>
          </w:tcPr>
          <w:p w14:paraId="0671F030" w14:textId="77777777" w:rsidR="00127CD7" w:rsidRPr="00E6642D" w:rsidRDefault="00127CD7" w:rsidP="00E528E4">
            <w:r w:rsidRPr="00E6642D">
              <w:t>BL</w:t>
            </w:r>
          </w:p>
        </w:tc>
        <w:tc>
          <w:tcPr>
            <w:tcW w:w="1440" w:type="dxa"/>
          </w:tcPr>
          <w:p w14:paraId="5C1827A5" w14:textId="77777777" w:rsidR="00127CD7" w:rsidRPr="00E6642D" w:rsidRDefault="00127CD7" w:rsidP="00E528E4">
            <w:pPr>
              <w:pStyle w:val="Yltunniste"/>
              <w:tabs>
                <w:tab w:val="clear" w:pos="4320"/>
                <w:tab w:val="clear" w:pos="8640"/>
              </w:tabs>
            </w:pPr>
            <w:r w:rsidRPr="00E6642D">
              <w:t>c.s.c.s.c.s.e.o.c.o.c.observation.code</w:t>
            </w:r>
          </w:p>
        </w:tc>
        <w:tc>
          <w:tcPr>
            <w:tcW w:w="1620" w:type="dxa"/>
          </w:tcPr>
          <w:p w14:paraId="25B5C65A" w14:textId="77777777" w:rsidR="00127CD7" w:rsidRPr="00E6642D" w:rsidRDefault="00127CD7" w:rsidP="00E528E4">
            <w:pPr>
              <w:rPr>
                <w:b/>
              </w:rPr>
            </w:pPr>
            <w:r w:rsidRPr="00E6642D">
              <w:t xml:space="preserve">c.s.c.s.c.s.e.o.c.o.c.observation.value </w:t>
            </w:r>
            <w:r w:rsidRPr="00E6642D">
              <w:rPr>
                <w:b/>
              </w:rPr>
              <w:t>value</w:t>
            </w:r>
          </w:p>
        </w:tc>
        <w:tc>
          <w:tcPr>
            <w:tcW w:w="1620" w:type="dxa"/>
          </w:tcPr>
          <w:p w14:paraId="49872344" w14:textId="77777777" w:rsidR="00127CD7" w:rsidRPr="00E6642D" w:rsidRDefault="00127CD7" w:rsidP="00E528E4"/>
        </w:tc>
        <w:tc>
          <w:tcPr>
            <w:tcW w:w="1620" w:type="dxa"/>
          </w:tcPr>
          <w:p w14:paraId="6060C6DC" w14:textId="77777777" w:rsidR="00127CD7" w:rsidRPr="00E6642D" w:rsidRDefault="00127CD7" w:rsidP="00E528E4"/>
        </w:tc>
      </w:tr>
      <w:tr w:rsidR="00127CD7" w14:paraId="06ED17CB" w14:textId="77777777" w:rsidTr="007258AD">
        <w:tblPrEx>
          <w:tblCellMar>
            <w:top w:w="0" w:type="dxa"/>
            <w:bottom w:w="0" w:type="dxa"/>
          </w:tblCellMar>
        </w:tblPrEx>
        <w:trPr>
          <w:gridAfter w:val="7"/>
          <w:wAfter w:w="11340" w:type="dxa"/>
        </w:trPr>
        <w:tc>
          <w:tcPr>
            <w:tcW w:w="828" w:type="dxa"/>
            <w:tcBorders>
              <w:bottom w:val="single" w:sz="4" w:space="0" w:color="auto"/>
            </w:tcBorders>
          </w:tcPr>
          <w:p w14:paraId="23EC8040" w14:textId="77777777" w:rsidR="00127CD7" w:rsidRDefault="00127CD7" w:rsidP="00E528E4">
            <w:r>
              <w:rPr>
                <w:bCs/>
              </w:rPr>
              <w:t xml:space="preserve">29 </w:t>
            </w:r>
          </w:p>
        </w:tc>
        <w:tc>
          <w:tcPr>
            <w:tcW w:w="1350" w:type="dxa"/>
            <w:tcBorders>
              <w:bottom w:val="single" w:sz="4" w:space="0" w:color="auto"/>
            </w:tcBorders>
          </w:tcPr>
          <w:p w14:paraId="4300D9B6" w14:textId="77777777" w:rsidR="00127CD7" w:rsidRPr="00E6642D" w:rsidRDefault="00127CD7" w:rsidP="00E528E4">
            <w:r w:rsidRPr="00E6642D">
              <w:t>annostelu tekstimuo-dossa</w:t>
            </w:r>
          </w:p>
        </w:tc>
        <w:tc>
          <w:tcPr>
            <w:tcW w:w="630" w:type="dxa"/>
            <w:tcBorders>
              <w:bottom w:val="single" w:sz="4" w:space="0" w:color="auto"/>
            </w:tcBorders>
          </w:tcPr>
          <w:p w14:paraId="12ACF961" w14:textId="77777777" w:rsidR="00127CD7" w:rsidRPr="00E6642D" w:rsidRDefault="00127CD7" w:rsidP="00E528E4">
            <w:r w:rsidRPr="00E6642D">
              <w:t>P</w:t>
            </w:r>
          </w:p>
        </w:tc>
        <w:tc>
          <w:tcPr>
            <w:tcW w:w="630" w:type="dxa"/>
            <w:tcBorders>
              <w:bottom w:val="single" w:sz="4" w:space="0" w:color="auto"/>
            </w:tcBorders>
          </w:tcPr>
          <w:p w14:paraId="10E7C50C" w14:textId="77777777" w:rsidR="00127CD7" w:rsidRPr="00E6642D" w:rsidRDefault="00127CD7" w:rsidP="00E528E4">
            <w:r w:rsidRPr="00E6642D">
              <w:t>E</w:t>
            </w:r>
          </w:p>
        </w:tc>
        <w:tc>
          <w:tcPr>
            <w:tcW w:w="2340" w:type="dxa"/>
            <w:tcBorders>
              <w:bottom w:val="single" w:sz="4" w:space="0" w:color="auto"/>
            </w:tcBorders>
          </w:tcPr>
          <w:p w14:paraId="267F29CA" w14:textId="77777777" w:rsidR="00127CD7" w:rsidRPr="00E6642D" w:rsidRDefault="00127CD7" w:rsidP="00E528E4">
            <w:r w:rsidRPr="00E6642D">
              <w:t>Merkkijono, max 300 merkkiä</w:t>
            </w:r>
          </w:p>
          <w:p w14:paraId="7772E858" w14:textId="77777777" w:rsidR="00127CD7" w:rsidRPr="00E6642D" w:rsidRDefault="00127CD7" w:rsidP="00E528E4">
            <w:r w:rsidRPr="00E6642D">
              <w:t>Annostelu tekstimuodossa esim. 1 tabl x 3 päivässä. Annostelu tekstimuodossa saadaan automaattisesti käyttäjän valitsemasta syöttökoodista (jos syöttökoodisto on käytössä).</w:t>
            </w:r>
          </w:p>
          <w:p w14:paraId="0E48807E" w14:textId="77777777" w:rsidR="00127CD7" w:rsidRPr="00E6642D" w:rsidRDefault="00127CD7" w:rsidP="00E528E4">
            <w:r w:rsidRPr="00E6642D">
              <w:t xml:space="preserve">Samoin syöttökoodista on mahdollista generoida myös muut rakenteisen annostuksen kentät. </w:t>
            </w:r>
          </w:p>
          <w:p w14:paraId="0E761374" w14:textId="77777777" w:rsidR="00127CD7" w:rsidRPr="00E6642D" w:rsidRDefault="00127CD7" w:rsidP="00E528E4"/>
        </w:tc>
        <w:tc>
          <w:tcPr>
            <w:tcW w:w="2070" w:type="dxa"/>
            <w:tcBorders>
              <w:bottom w:val="single" w:sz="4" w:space="0" w:color="auto"/>
            </w:tcBorders>
          </w:tcPr>
          <w:p w14:paraId="62D50D06" w14:textId="77777777" w:rsidR="00127CD7" w:rsidRPr="00E6642D" w:rsidRDefault="00127CD7" w:rsidP="00E528E4">
            <w:r w:rsidRPr="00E6642D">
              <w:t>type=”ST”</w:t>
            </w:r>
          </w:p>
        </w:tc>
        <w:tc>
          <w:tcPr>
            <w:tcW w:w="1440" w:type="dxa"/>
            <w:tcBorders>
              <w:bottom w:val="single" w:sz="4" w:space="0" w:color="auto"/>
            </w:tcBorders>
          </w:tcPr>
          <w:p w14:paraId="22618EC0" w14:textId="77777777" w:rsidR="00127CD7" w:rsidRPr="00E6642D" w:rsidRDefault="00127CD7" w:rsidP="00E528E4">
            <w:pPr>
              <w:pStyle w:val="Yltunniste"/>
              <w:tabs>
                <w:tab w:val="clear" w:pos="4320"/>
                <w:tab w:val="clear" w:pos="8640"/>
              </w:tabs>
            </w:pPr>
          </w:p>
        </w:tc>
        <w:tc>
          <w:tcPr>
            <w:tcW w:w="1620" w:type="dxa"/>
            <w:tcBorders>
              <w:bottom w:val="single" w:sz="4" w:space="0" w:color="auto"/>
            </w:tcBorders>
          </w:tcPr>
          <w:p w14:paraId="13AE20FD" w14:textId="77777777" w:rsidR="00127CD7" w:rsidRPr="00E6642D" w:rsidRDefault="00127CD7" w:rsidP="00E528E4">
            <w:r w:rsidRPr="00E6642D">
              <w:t>c.s.c.s.c.s.e.o.c.o.c.subsA.text</w:t>
            </w:r>
          </w:p>
        </w:tc>
        <w:tc>
          <w:tcPr>
            <w:tcW w:w="1620" w:type="dxa"/>
            <w:tcBorders>
              <w:bottom w:val="single" w:sz="4" w:space="0" w:color="auto"/>
            </w:tcBorders>
          </w:tcPr>
          <w:p w14:paraId="1A343718" w14:textId="77777777" w:rsidR="00127CD7" w:rsidRPr="00E6642D" w:rsidRDefault="00127CD7" w:rsidP="00E528E4">
            <w:r w:rsidRPr="00E6642D">
              <w:t>1 tabletti kahdesti päivässä kuuri loppuun</w:t>
            </w:r>
          </w:p>
        </w:tc>
        <w:tc>
          <w:tcPr>
            <w:tcW w:w="1620" w:type="dxa"/>
            <w:tcBorders>
              <w:bottom w:val="single" w:sz="4" w:space="0" w:color="auto"/>
            </w:tcBorders>
          </w:tcPr>
          <w:p w14:paraId="60325B80" w14:textId="77777777" w:rsidR="00127CD7" w:rsidRPr="00E6642D" w:rsidRDefault="00127CD7" w:rsidP="00E528E4">
            <w:r w:rsidRPr="00E6642D">
              <w:t>5 ml 3-4 kertaa päivässä yskään</w:t>
            </w:r>
          </w:p>
        </w:tc>
      </w:tr>
      <w:tr w:rsidR="00127CD7" w14:paraId="2BA303CE" w14:textId="77777777" w:rsidTr="007258AD">
        <w:tblPrEx>
          <w:tblCellMar>
            <w:top w:w="0" w:type="dxa"/>
            <w:bottom w:w="0" w:type="dxa"/>
          </w:tblCellMar>
        </w:tblPrEx>
        <w:trPr>
          <w:gridAfter w:val="7"/>
          <w:wAfter w:w="11340" w:type="dxa"/>
        </w:trPr>
        <w:tc>
          <w:tcPr>
            <w:tcW w:w="828" w:type="dxa"/>
            <w:tcBorders>
              <w:bottom w:val="single" w:sz="4" w:space="0" w:color="auto"/>
            </w:tcBorders>
          </w:tcPr>
          <w:p w14:paraId="50B67580" w14:textId="77777777" w:rsidR="00127CD7" w:rsidRDefault="00127CD7" w:rsidP="00E528E4">
            <w:r>
              <w:t xml:space="preserve">33 </w:t>
            </w:r>
          </w:p>
        </w:tc>
        <w:tc>
          <w:tcPr>
            <w:tcW w:w="1350" w:type="dxa"/>
            <w:tcBorders>
              <w:bottom w:val="single" w:sz="4" w:space="0" w:color="auto"/>
            </w:tcBorders>
          </w:tcPr>
          <w:p w14:paraId="02C69688" w14:textId="77777777" w:rsidR="00127CD7" w:rsidRPr="00E6642D" w:rsidRDefault="00127CD7" w:rsidP="00E528E4">
            <w:r w:rsidRPr="00E6642D">
              <w:t>annostelun alkamisen alkuaika</w:t>
            </w:r>
          </w:p>
        </w:tc>
        <w:tc>
          <w:tcPr>
            <w:tcW w:w="630" w:type="dxa"/>
            <w:tcBorders>
              <w:bottom w:val="single" w:sz="4" w:space="0" w:color="auto"/>
            </w:tcBorders>
          </w:tcPr>
          <w:p w14:paraId="17898985" w14:textId="77777777" w:rsidR="00127CD7" w:rsidRPr="00E6642D" w:rsidRDefault="00127CD7" w:rsidP="00E528E4"/>
        </w:tc>
        <w:tc>
          <w:tcPr>
            <w:tcW w:w="630" w:type="dxa"/>
            <w:tcBorders>
              <w:bottom w:val="single" w:sz="4" w:space="0" w:color="auto"/>
            </w:tcBorders>
          </w:tcPr>
          <w:p w14:paraId="126D69F2" w14:textId="77777777" w:rsidR="00127CD7" w:rsidRPr="00E6642D" w:rsidRDefault="00127CD7" w:rsidP="00E528E4">
            <w:r w:rsidRPr="00E6642D">
              <w:t>E</w:t>
            </w:r>
          </w:p>
        </w:tc>
        <w:tc>
          <w:tcPr>
            <w:tcW w:w="2340" w:type="dxa"/>
            <w:tcBorders>
              <w:bottom w:val="single" w:sz="4" w:space="0" w:color="auto"/>
            </w:tcBorders>
          </w:tcPr>
          <w:p w14:paraId="0A861CFE" w14:textId="77777777" w:rsidR="00127CD7" w:rsidRPr="00E6642D" w:rsidRDefault="00127CD7" w:rsidP="00E528E4">
            <w:r w:rsidRPr="00E6642D">
              <w:t>päivämäärä + kellonaika YYYYMMDD[HH[MM[SS]]]</w:t>
            </w:r>
          </w:p>
          <w:p w14:paraId="5612F8F7" w14:textId="77777777" w:rsidR="00127CD7" w:rsidRPr="00E6642D" w:rsidRDefault="00127CD7" w:rsidP="00E528E4">
            <w:r w:rsidRPr="00E6642D">
              <w:t>SubsA:n ensimmäinen effectiveTime elementti (xsi:type=”IVL_TS”)</w:t>
            </w:r>
          </w:p>
        </w:tc>
        <w:tc>
          <w:tcPr>
            <w:tcW w:w="2070" w:type="dxa"/>
            <w:tcBorders>
              <w:bottom w:val="single" w:sz="4" w:space="0" w:color="auto"/>
            </w:tcBorders>
          </w:tcPr>
          <w:p w14:paraId="30E5FA84" w14:textId="77777777" w:rsidR="00127CD7" w:rsidRPr="00E6642D" w:rsidRDefault="00127CD7" w:rsidP="00E528E4">
            <w:r w:rsidRPr="00E6642D">
              <w:t>TS</w:t>
            </w:r>
          </w:p>
        </w:tc>
        <w:tc>
          <w:tcPr>
            <w:tcW w:w="1440" w:type="dxa"/>
            <w:tcBorders>
              <w:bottom w:val="single" w:sz="4" w:space="0" w:color="auto"/>
            </w:tcBorders>
          </w:tcPr>
          <w:p w14:paraId="01C86B2E" w14:textId="77777777" w:rsidR="00127CD7" w:rsidRPr="00E6642D" w:rsidRDefault="00127CD7" w:rsidP="00E528E4">
            <w:pPr>
              <w:pStyle w:val="Yltunniste"/>
              <w:tabs>
                <w:tab w:val="clear" w:pos="4320"/>
                <w:tab w:val="clear" w:pos="8640"/>
              </w:tabs>
            </w:pPr>
            <w:r w:rsidRPr="00E6642D">
              <w:t>\xxx</w:t>
            </w:r>
          </w:p>
        </w:tc>
        <w:tc>
          <w:tcPr>
            <w:tcW w:w="1620" w:type="dxa"/>
            <w:tcBorders>
              <w:bottom w:val="single" w:sz="4" w:space="0" w:color="auto"/>
            </w:tcBorders>
          </w:tcPr>
          <w:p w14:paraId="00C4734B" w14:textId="77777777" w:rsidR="00127CD7" w:rsidRPr="00E6642D" w:rsidRDefault="00127CD7" w:rsidP="00E528E4">
            <w:pPr>
              <w:rPr>
                <w:lang w:val="en-GB"/>
              </w:rPr>
            </w:pPr>
            <w:r w:rsidRPr="00E6642D">
              <w:rPr>
                <w:lang w:val="en-GB"/>
              </w:rPr>
              <w:t xml:space="preserve">c.s.c.s.c.s.e.o.c.o.c.subsA.effectiveTime(1).low </w:t>
            </w:r>
            <w:r w:rsidRPr="00E6642D">
              <w:rPr>
                <w:b/>
                <w:lang w:val="en-GB"/>
              </w:rPr>
              <w:t>value</w:t>
            </w:r>
          </w:p>
        </w:tc>
        <w:tc>
          <w:tcPr>
            <w:tcW w:w="1620" w:type="dxa"/>
            <w:tcBorders>
              <w:bottom w:val="single" w:sz="4" w:space="0" w:color="auto"/>
            </w:tcBorders>
          </w:tcPr>
          <w:p w14:paraId="0B87C4D7" w14:textId="77777777" w:rsidR="00127CD7" w:rsidRPr="00E6642D" w:rsidRDefault="00127CD7" w:rsidP="00E528E4">
            <w:r w:rsidRPr="00E6642D">
              <w:t>20030929</w:t>
            </w:r>
          </w:p>
        </w:tc>
        <w:tc>
          <w:tcPr>
            <w:tcW w:w="1620" w:type="dxa"/>
            <w:tcBorders>
              <w:bottom w:val="single" w:sz="4" w:space="0" w:color="auto"/>
            </w:tcBorders>
          </w:tcPr>
          <w:p w14:paraId="7297263E" w14:textId="77777777" w:rsidR="00127CD7" w:rsidRPr="00E6642D" w:rsidRDefault="00127CD7" w:rsidP="00E528E4">
            <w:r w:rsidRPr="00E6642D">
              <w:t>20030929</w:t>
            </w:r>
          </w:p>
        </w:tc>
      </w:tr>
      <w:tr w:rsidR="00127CD7" w14:paraId="77CFC53E" w14:textId="77777777" w:rsidTr="007258AD">
        <w:tblPrEx>
          <w:tblCellMar>
            <w:top w:w="0" w:type="dxa"/>
            <w:bottom w:w="0" w:type="dxa"/>
          </w:tblCellMar>
        </w:tblPrEx>
        <w:trPr>
          <w:gridAfter w:val="7"/>
          <w:wAfter w:w="11340" w:type="dxa"/>
        </w:trPr>
        <w:tc>
          <w:tcPr>
            <w:tcW w:w="828" w:type="dxa"/>
            <w:tcBorders>
              <w:top w:val="single" w:sz="4" w:space="0" w:color="auto"/>
              <w:left w:val="single" w:sz="4" w:space="0" w:color="auto"/>
              <w:bottom w:val="single" w:sz="4" w:space="0" w:color="auto"/>
              <w:right w:val="single" w:sz="4" w:space="0" w:color="auto"/>
            </w:tcBorders>
            <w:shd w:val="clear" w:color="auto" w:fill="auto"/>
          </w:tcPr>
          <w:p w14:paraId="27D5B574" w14:textId="77777777" w:rsidR="00127CD7" w:rsidRPr="00E6642D" w:rsidRDefault="00127CD7" w:rsidP="00E528E4">
            <w:r>
              <w:t>34</w:t>
            </w:r>
            <w:r w:rsidRPr="00E6642D">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C9EDEC8" w14:textId="77777777" w:rsidR="00127CD7" w:rsidRPr="00E6642D" w:rsidRDefault="00127CD7" w:rsidP="00E528E4">
            <w:r w:rsidRPr="00E6642D">
              <w:t>annostelun alkamisen alkuaika tekstinä</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5D58EFA" w14:textId="77777777" w:rsidR="00127CD7" w:rsidRPr="00E6642D" w:rsidRDefault="00127CD7" w:rsidP="00E528E4"/>
        </w:tc>
        <w:tc>
          <w:tcPr>
            <w:tcW w:w="630" w:type="dxa"/>
            <w:tcBorders>
              <w:top w:val="single" w:sz="4" w:space="0" w:color="auto"/>
              <w:left w:val="single" w:sz="4" w:space="0" w:color="auto"/>
              <w:bottom w:val="single" w:sz="4" w:space="0" w:color="auto"/>
              <w:right w:val="single" w:sz="4" w:space="0" w:color="auto"/>
            </w:tcBorders>
            <w:shd w:val="clear" w:color="auto" w:fill="auto"/>
          </w:tcPr>
          <w:p w14:paraId="6CDACB02" w14:textId="77777777" w:rsidR="00127CD7" w:rsidRPr="00E6642D" w:rsidRDefault="00127CD7" w:rsidP="00E528E4">
            <w:r w:rsidRPr="00E6642D">
              <w:t>E</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0AB02CA" w14:textId="77777777" w:rsidR="00127CD7" w:rsidRPr="00E6642D" w:rsidRDefault="00127CD7" w:rsidP="00E528E4">
            <w:r w:rsidRPr="00E6642D">
              <w:t>Suhteellinen osion aloitusajankohta tekstinä, jos ei saatavissa koodatussa muodossa, merkkijono, max 30 merkkiä</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B96CAFC" w14:textId="77777777" w:rsidR="00127CD7" w:rsidRPr="00E6642D" w:rsidRDefault="00127CD7" w:rsidP="00E528E4">
            <w:r w:rsidRPr="00E6642D">
              <w: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2F609F3" w14:textId="77777777" w:rsidR="00127CD7" w:rsidRPr="00E6642D" w:rsidRDefault="00127CD7" w:rsidP="00E528E4">
            <w:pPr>
              <w:pStyle w:val="Yltunniste"/>
              <w:tabs>
                <w:tab w:val="clear" w:pos="4320"/>
                <w:tab w:val="clear" w:pos="8640"/>
              </w:tabs>
              <w:rPr>
                <w:b/>
                <w:bCs/>
              </w:rPr>
            </w:pPr>
            <w:r w:rsidRPr="00E6642D">
              <w:rPr>
                <w:b/>
                <w:bCs/>
              </w:rPr>
              <w:t>\</w:t>
            </w:r>
          </w:p>
          <w:p w14:paraId="73E89866" w14:textId="77777777" w:rsidR="00127CD7" w:rsidRPr="00E6642D" w:rsidRDefault="00127CD7" w:rsidP="00E528E4">
            <w:pPr>
              <w:pStyle w:val="Yltunniste"/>
              <w:tabs>
                <w:tab w:val="clear" w:pos="4320"/>
                <w:tab w:val="clear" w:pos="8640"/>
              </w:tabs>
              <w:rPr>
                <w:b/>
                <w:bCs/>
              </w:rPr>
            </w:pPr>
            <w:r w:rsidRPr="00E6642D">
              <w:rPr>
                <w:b/>
                <w:bCs/>
              </w:rPr>
              <w:t>EI</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D2B7B30" w14:textId="77777777" w:rsidR="00127CD7" w:rsidRPr="00E6642D" w:rsidRDefault="00127CD7" w:rsidP="00E528E4">
            <w:pPr>
              <w:rPr>
                <w:lang w:val="en-GB"/>
              </w:rPr>
            </w:pPr>
            <w:r w:rsidRPr="00E6642D">
              <w:rPr>
                <w:lang w:val="en-GB"/>
              </w:rPr>
              <w:t>c.s.c.s.c.s.e.o.c.o.c.subsA.effectiveTime(1).width.translation.originalText</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4821BD46" w14:textId="77777777" w:rsidR="00127CD7" w:rsidRPr="00E6642D" w:rsidRDefault="00127CD7" w:rsidP="00E528E4">
            <w:pPr>
              <w:rPr>
                <w:lang w:val="en-GB"/>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167024B" w14:textId="77777777" w:rsidR="00127CD7" w:rsidRPr="00E6642D" w:rsidRDefault="00127CD7" w:rsidP="00E528E4">
            <w:pPr>
              <w:rPr>
                <w:lang w:val="en-GB"/>
              </w:rPr>
            </w:pPr>
          </w:p>
        </w:tc>
      </w:tr>
      <w:tr w:rsidR="00127CD7" w14:paraId="09F6AA37" w14:textId="77777777" w:rsidTr="007258AD">
        <w:tblPrEx>
          <w:tblCellMar>
            <w:top w:w="0" w:type="dxa"/>
            <w:bottom w:w="0" w:type="dxa"/>
          </w:tblCellMar>
        </w:tblPrEx>
        <w:trPr>
          <w:gridAfter w:val="7"/>
          <w:wAfter w:w="11340" w:type="dxa"/>
        </w:trPr>
        <w:tc>
          <w:tcPr>
            <w:tcW w:w="828" w:type="dxa"/>
            <w:tcBorders>
              <w:top w:val="single" w:sz="4" w:space="0" w:color="auto"/>
            </w:tcBorders>
          </w:tcPr>
          <w:p w14:paraId="78CEDF18" w14:textId="77777777" w:rsidR="00127CD7" w:rsidRDefault="00127CD7" w:rsidP="00E528E4">
            <w:r>
              <w:t>38</w:t>
            </w:r>
          </w:p>
        </w:tc>
        <w:tc>
          <w:tcPr>
            <w:tcW w:w="1350" w:type="dxa"/>
            <w:tcBorders>
              <w:top w:val="single" w:sz="4" w:space="0" w:color="auto"/>
            </w:tcBorders>
          </w:tcPr>
          <w:p w14:paraId="33519A6C" w14:textId="77777777" w:rsidR="00127CD7" w:rsidRPr="00E6642D" w:rsidRDefault="00127CD7" w:rsidP="00E528E4">
            <w:r w:rsidRPr="00E6642D">
              <w:t>annososion kesto</w:t>
            </w:r>
          </w:p>
        </w:tc>
        <w:tc>
          <w:tcPr>
            <w:tcW w:w="630" w:type="dxa"/>
            <w:tcBorders>
              <w:top w:val="single" w:sz="4" w:space="0" w:color="auto"/>
            </w:tcBorders>
          </w:tcPr>
          <w:p w14:paraId="5C9E0111" w14:textId="77777777" w:rsidR="00127CD7" w:rsidRPr="00E6642D" w:rsidRDefault="00127CD7" w:rsidP="00E528E4"/>
        </w:tc>
        <w:tc>
          <w:tcPr>
            <w:tcW w:w="630" w:type="dxa"/>
            <w:tcBorders>
              <w:top w:val="single" w:sz="4" w:space="0" w:color="auto"/>
            </w:tcBorders>
          </w:tcPr>
          <w:p w14:paraId="349BCF3B" w14:textId="77777777" w:rsidR="00127CD7" w:rsidRPr="00E6642D" w:rsidRDefault="00127CD7" w:rsidP="00E528E4">
            <w:r w:rsidRPr="00E6642D">
              <w:t>E</w:t>
            </w:r>
          </w:p>
        </w:tc>
        <w:tc>
          <w:tcPr>
            <w:tcW w:w="2340" w:type="dxa"/>
            <w:tcBorders>
              <w:top w:val="single" w:sz="4" w:space="0" w:color="auto"/>
            </w:tcBorders>
          </w:tcPr>
          <w:p w14:paraId="5869CD0B" w14:textId="77777777" w:rsidR="00127CD7" w:rsidRPr="00E6642D" w:rsidRDefault="00127CD7" w:rsidP="00E528E4">
            <w:r w:rsidRPr="00E6642D">
              <w:t xml:space="preserve">kesto width-elementillä tai annostelun loppuaika high-elementillä (ei molempia) </w:t>
            </w:r>
          </w:p>
          <w:p w14:paraId="6DEC0B31" w14:textId="77777777" w:rsidR="00127CD7" w:rsidRPr="00E6642D" w:rsidRDefault="00127CD7" w:rsidP="00E528E4">
            <w:r w:rsidRPr="00E6642D">
              <w:rPr>
                <w:b/>
                <w:bCs/>
              </w:rPr>
              <w:t>value</w:t>
            </w:r>
            <w:r w:rsidRPr="00E6642D">
              <w:t xml:space="preserve"> reaaliluku, max 5 numeroa =kesto</w:t>
            </w:r>
          </w:p>
          <w:p w14:paraId="13763BBB" w14:textId="77777777" w:rsidR="00127CD7" w:rsidRPr="00E6642D" w:rsidRDefault="00127CD7" w:rsidP="00E528E4">
            <w:r w:rsidRPr="00E6642D">
              <w:rPr>
                <w:b/>
                <w:bCs/>
              </w:rPr>
              <w:t>unit</w:t>
            </w:r>
            <w:r w:rsidRPr="00E6642D">
              <w:t xml:space="preserve"> merkkijono max 10 merkkiä =keston yksikkö</w:t>
            </w:r>
          </w:p>
          <w:p w14:paraId="39DE422F" w14:textId="77777777" w:rsidR="00127CD7" w:rsidRPr="00E6642D" w:rsidRDefault="00127CD7" w:rsidP="00E528E4">
            <w:r w:rsidRPr="00E6642D">
              <w:t>Muodossa value=”</w:t>
            </w:r>
            <w:smartTag w:uri="urn:schemas-microsoft-com:office:smarttags" w:element="metricconverter">
              <w:smartTagPr>
                <w:attr w:name="ProductID" w:val="10”"/>
              </w:smartTagPr>
              <w:r w:rsidRPr="00E6642D">
                <w:t>10”</w:t>
              </w:r>
            </w:smartTag>
            <w:r w:rsidRPr="00E6642D">
              <w:t>, unit=”D” = 10 vrk. W on viikko.</w:t>
            </w:r>
          </w:p>
          <w:p w14:paraId="1E9DE955" w14:textId="77777777" w:rsidR="00127CD7" w:rsidRPr="00E6642D" w:rsidRDefault="00127CD7" w:rsidP="00E528E4">
            <w:r w:rsidRPr="00E6642D">
              <w:t>High-elementti:</w:t>
            </w:r>
          </w:p>
          <w:p w14:paraId="2B0D16B4" w14:textId="77777777" w:rsidR="00127CD7" w:rsidRPr="00E6642D" w:rsidRDefault="00127CD7" w:rsidP="00E528E4">
            <w:r w:rsidRPr="00E6642D">
              <w:t>päivämäärä (+ kellonaika) YYYYMMDD[HH[MM[SS]]]</w:t>
            </w:r>
          </w:p>
          <w:p w14:paraId="302CD367" w14:textId="77777777" w:rsidR="00127CD7" w:rsidRPr="00E6642D" w:rsidRDefault="00127CD7" w:rsidP="00E528E4">
            <w:pPr>
              <w:rPr>
                <w:b/>
                <w:bCs/>
              </w:rPr>
            </w:pPr>
            <w:r w:rsidRPr="00E6642D">
              <w:t>Tämä on SubsA:n ensimmäinen effctiveTime elementti, jonka xsi:type=”IVL_TS”</w:t>
            </w:r>
          </w:p>
        </w:tc>
        <w:tc>
          <w:tcPr>
            <w:tcW w:w="2070" w:type="dxa"/>
            <w:tcBorders>
              <w:top w:val="single" w:sz="4" w:space="0" w:color="auto"/>
            </w:tcBorders>
          </w:tcPr>
          <w:p w14:paraId="42B6F25B" w14:textId="77777777" w:rsidR="00127CD7" w:rsidRPr="00E6642D" w:rsidRDefault="00127CD7" w:rsidP="00E528E4">
            <w:pPr>
              <w:rPr>
                <w:lang w:val="en-GB"/>
              </w:rPr>
            </w:pPr>
            <w:r w:rsidRPr="00E6642D">
              <w:rPr>
                <w:lang w:val="en-GB"/>
              </w:rPr>
              <w:t>PQ/attribuutti value(real)</w:t>
            </w:r>
          </w:p>
          <w:p w14:paraId="7F7C6206" w14:textId="77777777" w:rsidR="00127CD7" w:rsidRPr="00E6642D" w:rsidRDefault="00127CD7" w:rsidP="00E528E4">
            <w:pPr>
              <w:rPr>
                <w:lang w:val="en-GB"/>
              </w:rPr>
            </w:pPr>
          </w:p>
          <w:p w14:paraId="61C97FA2" w14:textId="77777777" w:rsidR="00127CD7" w:rsidRPr="00E6642D" w:rsidRDefault="00127CD7" w:rsidP="00E528E4">
            <w:pPr>
              <w:rPr>
                <w:lang w:val="en-GB"/>
              </w:rPr>
            </w:pPr>
            <w:r w:rsidRPr="00E6642D">
              <w:rPr>
                <w:lang w:val="en-GB"/>
              </w:rPr>
              <w:t>PQ/attribuutti unit(cs)</w:t>
            </w:r>
          </w:p>
          <w:p w14:paraId="0A3242A5" w14:textId="77777777" w:rsidR="00127CD7" w:rsidRPr="00E6642D" w:rsidRDefault="00127CD7" w:rsidP="00E528E4">
            <w:pPr>
              <w:rPr>
                <w:lang w:val="en-GB"/>
              </w:rPr>
            </w:pPr>
          </w:p>
          <w:p w14:paraId="453370C8" w14:textId="77777777" w:rsidR="00127CD7" w:rsidRPr="00E6642D" w:rsidRDefault="00127CD7" w:rsidP="00E528E4">
            <w:pPr>
              <w:rPr>
                <w:lang w:val="en-GB"/>
              </w:rPr>
            </w:pPr>
            <w:r w:rsidRPr="00E6642D">
              <w:rPr>
                <w:lang w:val="en-GB"/>
              </w:rPr>
              <w:t>TS</w:t>
            </w:r>
          </w:p>
        </w:tc>
        <w:tc>
          <w:tcPr>
            <w:tcW w:w="1440" w:type="dxa"/>
            <w:tcBorders>
              <w:top w:val="single" w:sz="4" w:space="0" w:color="auto"/>
            </w:tcBorders>
          </w:tcPr>
          <w:p w14:paraId="617A9560"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Borders>
              <w:top w:val="single" w:sz="4" w:space="0" w:color="auto"/>
            </w:tcBorders>
          </w:tcPr>
          <w:p w14:paraId="36C17338" w14:textId="77777777" w:rsidR="00127CD7" w:rsidRPr="00E6642D" w:rsidRDefault="00127CD7" w:rsidP="00E528E4">
            <w:pPr>
              <w:rPr>
                <w:lang w:val="en-GB"/>
              </w:rPr>
            </w:pPr>
            <w:r w:rsidRPr="00E6642D">
              <w:rPr>
                <w:lang w:val="en-GB"/>
              </w:rPr>
              <w:t xml:space="preserve">c.s.c.s.c.s.e.o.c.o.c.subsA.effectiveTime(1).width </w:t>
            </w:r>
            <w:r w:rsidRPr="00E6642D">
              <w:rPr>
                <w:b/>
                <w:lang w:val="en-GB"/>
              </w:rPr>
              <w:t>value</w:t>
            </w:r>
          </w:p>
          <w:p w14:paraId="366E0209" w14:textId="77777777" w:rsidR="00127CD7" w:rsidRPr="00E6642D" w:rsidRDefault="00127CD7" w:rsidP="00E528E4">
            <w:pPr>
              <w:rPr>
                <w:lang w:val="en-GB"/>
              </w:rPr>
            </w:pPr>
            <w:r w:rsidRPr="00E6642D">
              <w:rPr>
                <w:lang w:val="en-GB"/>
              </w:rPr>
              <w:t xml:space="preserve">c.s.c.s.c.s.e.o.c.o.c.subsA.effectiveTime(1).width </w:t>
            </w:r>
            <w:r w:rsidRPr="00E6642D">
              <w:rPr>
                <w:b/>
                <w:lang w:val="en-GB"/>
              </w:rPr>
              <w:t>unit</w:t>
            </w:r>
          </w:p>
          <w:p w14:paraId="3550F32E" w14:textId="77777777" w:rsidR="00127CD7" w:rsidRPr="00E6642D" w:rsidRDefault="00127CD7" w:rsidP="00E528E4">
            <w:pPr>
              <w:rPr>
                <w:b/>
                <w:lang w:val="en-GB"/>
              </w:rPr>
            </w:pPr>
          </w:p>
          <w:p w14:paraId="7D8DF25D" w14:textId="77777777" w:rsidR="00127CD7" w:rsidRPr="00E6642D" w:rsidRDefault="00127CD7" w:rsidP="00E528E4">
            <w:pPr>
              <w:rPr>
                <w:b/>
                <w:lang w:val="en-GB"/>
              </w:rPr>
            </w:pPr>
            <w:r w:rsidRPr="00E6642D">
              <w:rPr>
                <w:b/>
                <w:lang w:val="en-GB"/>
              </w:rPr>
              <w:t>Vaihtoehtoisesti</w:t>
            </w:r>
          </w:p>
          <w:p w14:paraId="4997E500" w14:textId="77777777" w:rsidR="00127CD7" w:rsidRPr="00E6642D" w:rsidRDefault="00127CD7" w:rsidP="00E528E4">
            <w:pPr>
              <w:rPr>
                <w:lang w:val="en-GB"/>
              </w:rPr>
            </w:pPr>
            <w:r w:rsidRPr="00E6642D">
              <w:rPr>
                <w:lang w:val="en-GB"/>
              </w:rPr>
              <w:t xml:space="preserve">c.s.c.s.c.s.e.o.c.o.c.subsA.effectiveTime(1).high </w:t>
            </w:r>
            <w:r w:rsidRPr="00E6642D">
              <w:rPr>
                <w:b/>
                <w:lang w:val="en-GB"/>
              </w:rPr>
              <w:t>value</w:t>
            </w:r>
          </w:p>
        </w:tc>
        <w:tc>
          <w:tcPr>
            <w:tcW w:w="1620" w:type="dxa"/>
            <w:tcBorders>
              <w:top w:val="single" w:sz="4" w:space="0" w:color="auto"/>
            </w:tcBorders>
          </w:tcPr>
          <w:p w14:paraId="63391DB8"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21360B30" w14:textId="77777777" w:rsidR="00127CD7" w:rsidRPr="00E6642D" w:rsidRDefault="00127CD7" w:rsidP="00E528E4">
            <w:pPr>
              <w:rPr>
                <w:lang w:val="en-GB"/>
              </w:rPr>
            </w:pPr>
            <w:r w:rsidRPr="00E6642D">
              <w:rPr>
                <w:lang w:val="en-GB"/>
              </w:rPr>
              <w:t>unit =”D”</w:t>
            </w:r>
          </w:p>
        </w:tc>
        <w:tc>
          <w:tcPr>
            <w:tcW w:w="1620" w:type="dxa"/>
            <w:tcBorders>
              <w:top w:val="single" w:sz="4" w:space="0" w:color="auto"/>
            </w:tcBorders>
          </w:tcPr>
          <w:p w14:paraId="31580721"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19165CE6" w14:textId="77777777" w:rsidR="00127CD7" w:rsidRPr="00E6642D" w:rsidRDefault="00127CD7" w:rsidP="00E528E4">
            <w:pPr>
              <w:rPr>
                <w:lang w:val="en-GB"/>
              </w:rPr>
            </w:pPr>
            <w:r w:rsidRPr="00E6642D">
              <w:rPr>
                <w:lang w:val="en-GB"/>
              </w:rPr>
              <w:t>unit =”D”</w:t>
            </w:r>
          </w:p>
        </w:tc>
      </w:tr>
      <w:tr w:rsidR="00127CD7" w:rsidRPr="00FC1C58" w14:paraId="26328415" w14:textId="77777777" w:rsidTr="00E528E4">
        <w:tblPrEx>
          <w:tblCellMar>
            <w:top w:w="0" w:type="dxa"/>
            <w:bottom w:w="0" w:type="dxa"/>
          </w:tblCellMar>
        </w:tblPrEx>
        <w:trPr>
          <w:gridAfter w:val="7"/>
          <w:wAfter w:w="11340" w:type="dxa"/>
        </w:trPr>
        <w:tc>
          <w:tcPr>
            <w:tcW w:w="828" w:type="dxa"/>
          </w:tcPr>
          <w:p w14:paraId="56ECBE78" w14:textId="77777777" w:rsidR="00127CD7" w:rsidRDefault="00127CD7" w:rsidP="00E528E4">
            <w:r>
              <w:t>39</w:t>
            </w:r>
          </w:p>
        </w:tc>
        <w:tc>
          <w:tcPr>
            <w:tcW w:w="1350" w:type="dxa"/>
          </w:tcPr>
          <w:p w14:paraId="5353EE2A" w14:textId="77777777" w:rsidR="00127CD7" w:rsidRPr="00E6642D" w:rsidRDefault="00127CD7" w:rsidP="00E528E4">
            <w:r w:rsidRPr="00E6642D">
              <w:t>yhden lääkeannoksen antoajankohta tai annoksen antoon kuluva aika</w:t>
            </w:r>
          </w:p>
        </w:tc>
        <w:tc>
          <w:tcPr>
            <w:tcW w:w="630" w:type="dxa"/>
          </w:tcPr>
          <w:p w14:paraId="55E4A2AA" w14:textId="77777777" w:rsidR="00127CD7" w:rsidRPr="00E6642D" w:rsidRDefault="00127CD7" w:rsidP="00E528E4"/>
        </w:tc>
        <w:tc>
          <w:tcPr>
            <w:tcW w:w="630" w:type="dxa"/>
          </w:tcPr>
          <w:p w14:paraId="3F4132B1" w14:textId="77777777" w:rsidR="00127CD7" w:rsidRPr="00E6642D" w:rsidRDefault="00127CD7" w:rsidP="00E528E4">
            <w:r w:rsidRPr="00E6642D">
              <w:t>E</w:t>
            </w:r>
          </w:p>
        </w:tc>
        <w:tc>
          <w:tcPr>
            <w:tcW w:w="2340" w:type="dxa"/>
          </w:tcPr>
          <w:p w14:paraId="43428F76" w14:textId="77777777" w:rsidR="00127CD7" w:rsidRPr="00E6642D" w:rsidRDefault="00127CD7" w:rsidP="00E528E4">
            <w:r w:rsidRPr="00E6642D">
              <w:t>päivämäärä + kellonaika YYYYMMDD[HH[MM[SS]]]</w:t>
            </w:r>
          </w:p>
          <w:p w14:paraId="6B866F91" w14:textId="77777777" w:rsidR="00127CD7" w:rsidRPr="00E6642D" w:rsidRDefault="00127CD7" w:rsidP="00E528E4">
            <w:r w:rsidRPr="00E6642D">
              <w:t xml:space="preserve">Jos low ja high </w:t>
            </w:r>
            <w:r w:rsidRPr="00E6642D">
              <w:rPr>
                <w:b/>
                <w:bCs/>
              </w:rPr>
              <w:t xml:space="preserve">value </w:t>
            </w:r>
            <w:r w:rsidRPr="00E6642D">
              <w:t>ovat samat kyseessä on ajankohta, jos ne eroavat, kyseessä on yhden annoksen antoon kuluva aika</w:t>
            </w:r>
          </w:p>
          <w:p w14:paraId="1F72F561" w14:textId="77777777" w:rsidR="00127CD7" w:rsidRPr="00E6642D" w:rsidRDefault="00127CD7" w:rsidP="00E528E4">
            <w:r w:rsidRPr="00E6642D">
              <w:t>Tämä on SubsA:n toinen effctiveTime elementti, jonka xsi:type=”PIVL_TS”</w:t>
            </w:r>
          </w:p>
        </w:tc>
        <w:tc>
          <w:tcPr>
            <w:tcW w:w="2070" w:type="dxa"/>
          </w:tcPr>
          <w:p w14:paraId="183C4CB4" w14:textId="77777777" w:rsidR="00127CD7" w:rsidRPr="00E6642D" w:rsidRDefault="00127CD7" w:rsidP="00E528E4">
            <w:r w:rsidRPr="00E6642D">
              <w:t>TS</w:t>
            </w:r>
          </w:p>
        </w:tc>
        <w:tc>
          <w:tcPr>
            <w:tcW w:w="1440" w:type="dxa"/>
          </w:tcPr>
          <w:p w14:paraId="5C574D49" w14:textId="77777777" w:rsidR="00127CD7" w:rsidRPr="00E6642D" w:rsidRDefault="00127CD7" w:rsidP="00E528E4">
            <w:pPr>
              <w:pStyle w:val="Yltunniste"/>
              <w:tabs>
                <w:tab w:val="clear" w:pos="4320"/>
                <w:tab w:val="clear" w:pos="8640"/>
              </w:tabs>
            </w:pPr>
            <w:r w:rsidRPr="00E6642D">
              <w:t>\</w:t>
            </w:r>
          </w:p>
          <w:p w14:paraId="1C3CD6B1" w14:textId="77777777" w:rsidR="00127CD7" w:rsidRPr="00E6642D" w:rsidRDefault="00127CD7" w:rsidP="00E528E4">
            <w:pPr>
              <w:pStyle w:val="Yltunniste"/>
              <w:tabs>
                <w:tab w:val="clear" w:pos="4320"/>
                <w:tab w:val="clear" w:pos="8640"/>
              </w:tabs>
            </w:pPr>
            <w:r w:rsidRPr="00E6642D">
              <w:t>xxx</w:t>
            </w:r>
          </w:p>
        </w:tc>
        <w:tc>
          <w:tcPr>
            <w:tcW w:w="1620" w:type="dxa"/>
          </w:tcPr>
          <w:p w14:paraId="650510BA" w14:textId="77777777" w:rsidR="00127CD7" w:rsidRPr="00E6642D" w:rsidRDefault="00127CD7" w:rsidP="00E528E4">
            <w:r w:rsidRPr="00E6642D">
              <w:t xml:space="preserve">c.s.c.s.c.s.e.o.c.o.c.subsA.effectiveTime(2).phase.low </w:t>
            </w:r>
            <w:r w:rsidRPr="00E6642D">
              <w:rPr>
                <w:b/>
              </w:rPr>
              <w:t>value</w:t>
            </w:r>
          </w:p>
          <w:p w14:paraId="0E5F93E7" w14:textId="77777777" w:rsidR="00127CD7" w:rsidRPr="00E6642D" w:rsidRDefault="00127CD7" w:rsidP="00E528E4"/>
          <w:p w14:paraId="03B9C0B7" w14:textId="77777777" w:rsidR="00127CD7" w:rsidRPr="00E6642D" w:rsidRDefault="00127CD7" w:rsidP="00E528E4">
            <w:r w:rsidRPr="00E6642D">
              <w:t xml:space="preserve">c.s.c.s.c.s.e.o.c.o.c.subsA.effectiveTime(2).phase.high </w:t>
            </w:r>
            <w:r w:rsidRPr="00E6642D">
              <w:rPr>
                <w:b/>
                <w:bCs/>
              </w:rPr>
              <w:t>value</w:t>
            </w:r>
          </w:p>
        </w:tc>
        <w:tc>
          <w:tcPr>
            <w:tcW w:w="1620" w:type="dxa"/>
          </w:tcPr>
          <w:p w14:paraId="0822DE03" w14:textId="77777777" w:rsidR="00127CD7" w:rsidRPr="00E6642D" w:rsidRDefault="00127CD7" w:rsidP="00E528E4"/>
        </w:tc>
        <w:tc>
          <w:tcPr>
            <w:tcW w:w="1620" w:type="dxa"/>
          </w:tcPr>
          <w:p w14:paraId="3CABCF0A" w14:textId="77777777" w:rsidR="00127CD7" w:rsidRPr="00E6642D" w:rsidRDefault="00127CD7" w:rsidP="00E528E4"/>
        </w:tc>
      </w:tr>
      <w:tr w:rsidR="00127CD7" w14:paraId="0A35551B" w14:textId="77777777" w:rsidTr="00E528E4">
        <w:tblPrEx>
          <w:tblCellMar>
            <w:top w:w="0" w:type="dxa"/>
            <w:bottom w:w="0" w:type="dxa"/>
          </w:tblCellMar>
        </w:tblPrEx>
        <w:trPr>
          <w:gridAfter w:val="7"/>
          <w:wAfter w:w="11340" w:type="dxa"/>
        </w:trPr>
        <w:tc>
          <w:tcPr>
            <w:tcW w:w="828" w:type="dxa"/>
          </w:tcPr>
          <w:p w14:paraId="7B01DE1C" w14:textId="77777777" w:rsidR="00127CD7" w:rsidRDefault="00127CD7" w:rsidP="00E528E4">
            <w:r>
              <w:t>40</w:t>
            </w:r>
          </w:p>
        </w:tc>
        <w:tc>
          <w:tcPr>
            <w:tcW w:w="1350" w:type="dxa"/>
          </w:tcPr>
          <w:p w14:paraId="11B2D920" w14:textId="77777777" w:rsidR="00127CD7" w:rsidRPr="00E6642D" w:rsidRDefault="00127CD7" w:rsidP="00E528E4">
            <w:r w:rsidRPr="00E6642D">
              <w:t>annosten väliaika, periodi</w:t>
            </w:r>
          </w:p>
        </w:tc>
        <w:tc>
          <w:tcPr>
            <w:tcW w:w="630" w:type="dxa"/>
          </w:tcPr>
          <w:p w14:paraId="15406B55" w14:textId="77777777" w:rsidR="00127CD7" w:rsidRPr="00E6642D" w:rsidRDefault="00127CD7" w:rsidP="00E528E4"/>
        </w:tc>
        <w:tc>
          <w:tcPr>
            <w:tcW w:w="630" w:type="dxa"/>
          </w:tcPr>
          <w:p w14:paraId="63625306" w14:textId="77777777" w:rsidR="00127CD7" w:rsidRPr="00E6642D" w:rsidRDefault="00127CD7" w:rsidP="00E528E4">
            <w:r w:rsidRPr="00E6642D">
              <w:t>E</w:t>
            </w:r>
          </w:p>
        </w:tc>
        <w:tc>
          <w:tcPr>
            <w:tcW w:w="2340" w:type="dxa"/>
          </w:tcPr>
          <w:p w14:paraId="4E180165" w14:textId="77777777" w:rsidR="00127CD7" w:rsidRPr="00E6642D" w:rsidRDefault="00127CD7" w:rsidP="00E528E4">
            <w:r w:rsidRPr="00E6642D">
              <w:rPr>
                <w:b/>
                <w:bCs/>
              </w:rPr>
              <w:t>value</w:t>
            </w:r>
            <w:r w:rsidRPr="00E6642D">
              <w:t xml:space="preserve"> reaaliluku, max 5 numeroa =pituus</w:t>
            </w:r>
          </w:p>
          <w:p w14:paraId="09FA4EF8" w14:textId="77777777" w:rsidR="00127CD7" w:rsidRPr="00E6642D" w:rsidRDefault="00127CD7" w:rsidP="00E528E4">
            <w:r w:rsidRPr="00E6642D">
              <w:rPr>
                <w:b/>
                <w:bCs/>
              </w:rPr>
              <w:t>unit</w:t>
            </w:r>
            <w:r w:rsidRPr="00E6642D">
              <w:t xml:space="preserve"> merkkijono max 10 merkkiä =pituuden yksikkö</w:t>
            </w:r>
          </w:p>
          <w:p w14:paraId="62B43A50" w14:textId="77777777" w:rsidR="00127CD7" w:rsidRPr="00E6642D" w:rsidRDefault="00127CD7" w:rsidP="00E528E4">
            <w:r w:rsidRPr="00E6642D">
              <w:t>Muodossa value=”</w:t>
            </w:r>
            <w:smartTag w:uri="urn:schemas-microsoft-com:office:smarttags" w:element="metricconverter">
              <w:smartTagPr>
                <w:attr w:name="ProductID" w:val="8”"/>
              </w:smartTagPr>
              <w:r w:rsidRPr="00E6642D">
                <w:t>8”</w:t>
              </w:r>
            </w:smartTag>
            <w:r w:rsidRPr="00E6642D">
              <w:t>, unit=”H” = kahdeksan tuntia.</w:t>
            </w:r>
          </w:p>
          <w:p w14:paraId="372DEE13" w14:textId="77777777" w:rsidR="00127CD7" w:rsidRPr="00E6642D" w:rsidRDefault="00127CD7" w:rsidP="00E528E4">
            <w:pPr>
              <w:rPr>
                <w:b/>
                <w:bCs/>
              </w:rPr>
            </w:pPr>
            <w:r w:rsidRPr="00E6642D">
              <w:t>Tämä on SubsA:n toinen effctiveTime elementti, jonka xsi:type=”PIVL_TS”</w:t>
            </w:r>
          </w:p>
        </w:tc>
        <w:tc>
          <w:tcPr>
            <w:tcW w:w="2070" w:type="dxa"/>
          </w:tcPr>
          <w:p w14:paraId="78130EAA" w14:textId="77777777" w:rsidR="00127CD7" w:rsidRPr="00E6642D" w:rsidRDefault="00127CD7" w:rsidP="00E528E4">
            <w:pPr>
              <w:rPr>
                <w:lang w:val="en-GB"/>
              </w:rPr>
            </w:pPr>
            <w:r w:rsidRPr="00E6642D">
              <w:rPr>
                <w:lang w:val="en-GB"/>
              </w:rPr>
              <w:t>PQ/attribuutti value(real)</w:t>
            </w:r>
          </w:p>
          <w:p w14:paraId="0E267FB4" w14:textId="77777777" w:rsidR="00127CD7" w:rsidRPr="00E6642D" w:rsidRDefault="00127CD7" w:rsidP="00E528E4">
            <w:pPr>
              <w:rPr>
                <w:lang w:val="en-GB"/>
              </w:rPr>
            </w:pPr>
          </w:p>
          <w:p w14:paraId="75FDDE40" w14:textId="77777777" w:rsidR="00127CD7" w:rsidRPr="00E6642D" w:rsidRDefault="00127CD7" w:rsidP="00E528E4">
            <w:pPr>
              <w:rPr>
                <w:lang w:val="en-GB"/>
              </w:rPr>
            </w:pPr>
            <w:r w:rsidRPr="00E6642D">
              <w:rPr>
                <w:lang w:val="en-GB"/>
              </w:rPr>
              <w:t>PQ/attribuutti unit(cs)</w:t>
            </w:r>
          </w:p>
        </w:tc>
        <w:tc>
          <w:tcPr>
            <w:tcW w:w="1440" w:type="dxa"/>
          </w:tcPr>
          <w:p w14:paraId="2744307E"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7E051355" w14:textId="77777777" w:rsidR="00127CD7" w:rsidRPr="00E6642D" w:rsidRDefault="00127CD7" w:rsidP="00E528E4">
            <w:pPr>
              <w:rPr>
                <w:lang w:val="en-GB"/>
              </w:rPr>
            </w:pPr>
            <w:r w:rsidRPr="00E6642D">
              <w:rPr>
                <w:lang w:val="en-GB"/>
              </w:rPr>
              <w:t xml:space="preserve">c.s.c.s.c.s.e.o.c.o.c.subsA.effectiveTime(2).period </w:t>
            </w:r>
            <w:r w:rsidRPr="00E6642D">
              <w:rPr>
                <w:b/>
                <w:lang w:val="en-GB"/>
              </w:rPr>
              <w:t>value</w:t>
            </w:r>
          </w:p>
          <w:p w14:paraId="23C3A19C" w14:textId="77777777" w:rsidR="00127CD7" w:rsidRPr="00E6642D" w:rsidRDefault="00127CD7" w:rsidP="00E528E4">
            <w:pPr>
              <w:rPr>
                <w:lang w:val="en-GB"/>
              </w:rPr>
            </w:pPr>
            <w:r w:rsidRPr="00E6642D">
              <w:rPr>
                <w:lang w:val="en-GB"/>
              </w:rPr>
              <w:t xml:space="preserve">c.s.c.s.c.s.e.o.c.o.c.subsA.effectiveTime(2).period </w:t>
            </w:r>
            <w:r w:rsidRPr="00E6642D">
              <w:rPr>
                <w:b/>
                <w:lang w:val="en-GB"/>
              </w:rPr>
              <w:t>unit</w:t>
            </w:r>
          </w:p>
        </w:tc>
        <w:tc>
          <w:tcPr>
            <w:tcW w:w="1620" w:type="dxa"/>
          </w:tcPr>
          <w:p w14:paraId="231BAFB8" w14:textId="77777777" w:rsidR="00127CD7" w:rsidRPr="00E6642D" w:rsidRDefault="00127CD7" w:rsidP="00E528E4">
            <w:pPr>
              <w:rPr>
                <w:lang w:val="en-GB"/>
              </w:rPr>
            </w:pPr>
          </w:p>
        </w:tc>
        <w:tc>
          <w:tcPr>
            <w:tcW w:w="1620" w:type="dxa"/>
          </w:tcPr>
          <w:p w14:paraId="7830FBB5" w14:textId="77777777" w:rsidR="00127CD7" w:rsidRPr="00E6642D" w:rsidRDefault="00127CD7" w:rsidP="00E528E4">
            <w:pPr>
              <w:rPr>
                <w:lang w:val="en-GB"/>
              </w:rPr>
            </w:pPr>
          </w:p>
        </w:tc>
      </w:tr>
      <w:tr w:rsidR="00127CD7" w14:paraId="2ADDF3B9" w14:textId="77777777" w:rsidTr="00E528E4">
        <w:tblPrEx>
          <w:tblCellMar>
            <w:top w:w="0" w:type="dxa"/>
            <w:bottom w:w="0" w:type="dxa"/>
          </w:tblCellMar>
        </w:tblPrEx>
        <w:trPr>
          <w:gridAfter w:val="7"/>
          <w:wAfter w:w="11340" w:type="dxa"/>
        </w:trPr>
        <w:tc>
          <w:tcPr>
            <w:tcW w:w="828" w:type="dxa"/>
          </w:tcPr>
          <w:p w14:paraId="3B0E9426" w14:textId="77777777" w:rsidR="00127CD7" w:rsidRDefault="00127CD7" w:rsidP="00E528E4">
            <w:r>
              <w:t>35</w:t>
            </w:r>
          </w:p>
        </w:tc>
        <w:tc>
          <w:tcPr>
            <w:tcW w:w="1350" w:type="dxa"/>
          </w:tcPr>
          <w:p w14:paraId="39563725" w14:textId="77777777" w:rsidR="00127CD7" w:rsidRPr="00E6642D" w:rsidRDefault="00127CD7" w:rsidP="00E528E4">
            <w:r w:rsidRPr="00E6642D">
              <w:t>kerta-annos ( arvo tai vaihteluväli)</w:t>
            </w:r>
          </w:p>
        </w:tc>
        <w:tc>
          <w:tcPr>
            <w:tcW w:w="630" w:type="dxa"/>
          </w:tcPr>
          <w:p w14:paraId="3B8E48E7" w14:textId="77777777" w:rsidR="00127CD7" w:rsidRPr="00E6642D" w:rsidRDefault="00127CD7" w:rsidP="00E528E4"/>
          <w:p w14:paraId="5C8FA42D" w14:textId="77777777" w:rsidR="00127CD7" w:rsidRPr="00E6642D" w:rsidRDefault="00127CD7" w:rsidP="00E528E4"/>
        </w:tc>
        <w:tc>
          <w:tcPr>
            <w:tcW w:w="630" w:type="dxa"/>
          </w:tcPr>
          <w:p w14:paraId="0D9A3F86" w14:textId="77777777" w:rsidR="00127CD7" w:rsidRPr="00E6642D" w:rsidRDefault="00127CD7" w:rsidP="00E528E4">
            <w:r w:rsidRPr="00E6642D">
              <w:t>E</w:t>
            </w:r>
          </w:p>
        </w:tc>
        <w:tc>
          <w:tcPr>
            <w:tcW w:w="2340" w:type="dxa"/>
          </w:tcPr>
          <w:p w14:paraId="71839DBE" w14:textId="77777777" w:rsidR="00127CD7" w:rsidRPr="00E6642D" w:rsidRDefault="00127CD7" w:rsidP="00E528E4">
            <w:r w:rsidRPr="00E6642D">
              <w:t>Reaaliluku, max 10 numeroa.</w:t>
            </w:r>
          </w:p>
          <w:p w14:paraId="6147665A" w14:textId="77777777" w:rsidR="00127CD7" w:rsidRPr="00E6642D" w:rsidRDefault="00127CD7" w:rsidP="00E528E4">
            <w:r w:rsidRPr="00E6642D">
              <w:t>low yksin ilmaisee kerta-annoksen määrän. Yhdessä high elementin kanssa vaihteluvälin.</w:t>
            </w:r>
          </w:p>
          <w:p w14:paraId="0B2E6CEE" w14:textId="77777777" w:rsidR="00127CD7" w:rsidRPr="00E6642D" w:rsidRDefault="00127CD7" w:rsidP="00E528E4">
            <w:r w:rsidRPr="00E6642D">
              <w:t>Pakollinen silloin kun annososio on olemassa.</w:t>
            </w:r>
          </w:p>
        </w:tc>
        <w:tc>
          <w:tcPr>
            <w:tcW w:w="2070" w:type="dxa"/>
          </w:tcPr>
          <w:p w14:paraId="0F159EF6" w14:textId="77777777" w:rsidR="00127CD7" w:rsidRPr="00E6642D" w:rsidRDefault="00127CD7" w:rsidP="00E528E4">
            <w:pPr>
              <w:rPr>
                <w:lang w:val="en-GB"/>
              </w:rPr>
            </w:pPr>
            <w:r w:rsidRPr="00E6642D">
              <w:rPr>
                <w:lang w:val="en-GB"/>
              </w:rPr>
              <w:t>PQ/attribuutti value(real)</w:t>
            </w:r>
          </w:p>
        </w:tc>
        <w:tc>
          <w:tcPr>
            <w:tcW w:w="1440" w:type="dxa"/>
          </w:tcPr>
          <w:p w14:paraId="4B7FF532"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06EE50FD" w14:textId="77777777" w:rsidR="00127CD7" w:rsidRPr="00E6642D" w:rsidRDefault="00127CD7" w:rsidP="00E528E4">
            <w:pPr>
              <w:rPr>
                <w:b/>
                <w:lang w:val="en-GB"/>
              </w:rPr>
            </w:pPr>
            <w:r w:rsidRPr="00E6642D">
              <w:rPr>
                <w:lang w:val="en-GB"/>
              </w:rPr>
              <w:t xml:space="preserve">c.s.c.s.c.s.e.o.c.o.c.subsA.doseQuantity.low </w:t>
            </w:r>
            <w:r w:rsidRPr="00E6642D">
              <w:rPr>
                <w:b/>
                <w:lang w:val="en-GB"/>
              </w:rPr>
              <w:t>value</w:t>
            </w:r>
          </w:p>
          <w:p w14:paraId="7FA5BADF" w14:textId="77777777" w:rsidR="00127CD7" w:rsidRPr="00E6642D" w:rsidRDefault="00127CD7" w:rsidP="00E528E4">
            <w:pPr>
              <w:rPr>
                <w:lang w:val="en-GB"/>
              </w:rPr>
            </w:pPr>
          </w:p>
          <w:p w14:paraId="13FEE95C" w14:textId="77777777" w:rsidR="00127CD7" w:rsidRPr="00E6642D" w:rsidRDefault="00127CD7" w:rsidP="00E528E4">
            <w:pPr>
              <w:rPr>
                <w:lang w:val="en-GB"/>
              </w:rPr>
            </w:pPr>
            <w:r w:rsidRPr="00E6642D">
              <w:rPr>
                <w:lang w:val="en-GB"/>
              </w:rPr>
              <w:t xml:space="preserve">c.s.c.s.c.s.e.o.c.o.c.subsA.doseQuantity.high </w:t>
            </w:r>
            <w:r w:rsidRPr="00E6642D">
              <w:rPr>
                <w:b/>
                <w:lang w:val="en-GB"/>
              </w:rPr>
              <w:t>value</w:t>
            </w:r>
          </w:p>
        </w:tc>
        <w:tc>
          <w:tcPr>
            <w:tcW w:w="1620" w:type="dxa"/>
          </w:tcPr>
          <w:p w14:paraId="354B3B13" w14:textId="77777777" w:rsidR="00127CD7" w:rsidRPr="00E6642D" w:rsidRDefault="00127CD7" w:rsidP="00E528E4">
            <w:r w:rsidRPr="00E6642D">
              <w:t>1</w:t>
            </w:r>
          </w:p>
        </w:tc>
        <w:tc>
          <w:tcPr>
            <w:tcW w:w="1620" w:type="dxa"/>
          </w:tcPr>
          <w:p w14:paraId="22261AC6" w14:textId="77777777" w:rsidR="00127CD7" w:rsidRPr="00E6642D" w:rsidRDefault="00127CD7" w:rsidP="00E528E4">
            <w:r w:rsidRPr="00E6642D">
              <w:t>5</w:t>
            </w:r>
          </w:p>
        </w:tc>
      </w:tr>
      <w:tr w:rsidR="00127CD7" w14:paraId="0934014E" w14:textId="77777777" w:rsidTr="00E528E4">
        <w:tblPrEx>
          <w:tblCellMar>
            <w:top w:w="0" w:type="dxa"/>
            <w:bottom w:w="0" w:type="dxa"/>
          </w:tblCellMar>
        </w:tblPrEx>
        <w:trPr>
          <w:gridAfter w:val="7"/>
          <w:wAfter w:w="11340" w:type="dxa"/>
        </w:trPr>
        <w:tc>
          <w:tcPr>
            <w:tcW w:w="828" w:type="dxa"/>
          </w:tcPr>
          <w:p w14:paraId="1FDBD939" w14:textId="77777777" w:rsidR="00127CD7" w:rsidRDefault="00127CD7" w:rsidP="00E528E4">
            <w:r>
              <w:t>36</w:t>
            </w:r>
          </w:p>
        </w:tc>
        <w:tc>
          <w:tcPr>
            <w:tcW w:w="1350" w:type="dxa"/>
          </w:tcPr>
          <w:p w14:paraId="50293174" w14:textId="77777777" w:rsidR="00127CD7" w:rsidRPr="00E6642D" w:rsidRDefault="00127CD7" w:rsidP="00E528E4">
            <w:r w:rsidRPr="00E6642D">
              <w:t>annosyksikkö</w:t>
            </w:r>
          </w:p>
        </w:tc>
        <w:tc>
          <w:tcPr>
            <w:tcW w:w="630" w:type="dxa"/>
          </w:tcPr>
          <w:p w14:paraId="575B0F7F" w14:textId="77777777" w:rsidR="00127CD7" w:rsidRPr="00E6642D" w:rsidRDefault="00127CD7" w:rsidP="00E528E4"/>
        </w:tc>
        <w:tc>
          <w:tcPr>
            <w:tcW w:w="630" w:type="dxa"/>
          </w:tcPr>
          <w:p w14:paraId="5B6E6B9A" w14:textId="77777777" w:rsidR="00127CD7" w:rsidRPr="00E6642D" w:rsidRDefault="00127CD7" w:rsidP="00E528E4">
            <w:r w:rsidRPr="00E6642D">
              <w:t>E</w:t>
            </w:r>
          </w:p>
        </w:tc>
        <w:tc>
          <w:tcPr>
            <w:tcW w:w="2340" w:type="dxa"/>
          </w:tcPr>
          <w:p w14:paraId="3622E570" w14:textId="77777777" w:rsidR="00127CD7" w:rsidRPr="00E6642D" w:rsidRDefault="00127CD7" w:rsidP="00E528E4">
            <w:r w:rsidRPr="00E6642D">
              <w:t>Merkkijono, max 20.merkkiä</w:t>
            </w:r>
          </w:p>
          <w:p w14:paraId="73C8C224" w14:textId="77777777" w:rsidR="00127CD7" w:rsidRPr="00E6642D" w:rsidRDefault="00127CD7" w:rsidP="00E528E4">
            <w:r w:rsidRPr="00E6642D">
              <w:t>Jos puuttuu, käytetään pakkauskoon yksikköä.</w:t>
            </w:r>
          </w:p>
          <w:p w14:paraId="77CCD1B7" w14:textId="77777777" w:rsidR="00127CD7" w:rsidRPr="00E6642D" w:rsidRDefault="00127CD7" w:rsidP="00E528E4">
            <w:r w:rsidRPr="00E6642D">
              <w:t>Pakollinen silloin kun annososio on olemassa.</w:t>
            </w:r>
          </w:p>
          <w:p w14:paraId="07965664" w14:textId="77777777" w:rsidR="00127CD7" w:rsidRPr="00E6642D" w:rsidRDefault="00127CD7" w:rsidP="00E528E4">
            <w:r w:rsidRPr="00E6642D">
              <w:t>UCUM-yksiköt.</w:t>
            </w:r>
          </w:p>
        </w:tc>
        <w:tc>
          <w:tcPr>
            <w:tcW w:w="2070" w:type="dxa"/>
          </w:tcPr>
          <w:p w14:paraId="2D7CE603" w14:textId="77777777" w:rsidR="00127CD7" w:rsidRPr="00E6642D" w:rsidRDefault="00127CD7" w:rsidP="00E528E4">
            <w:r w:rsidRPr="00E6642D">
              <w:t>PQ/attribuutti unit(cs)</w:t>
            </w:r>
          </w:p>
        </w:tc>
        <w:tc>
          <w:tcPr>
            <w:tcW w:w="1440" w:type="dxa"/>
          </w:tcPr>
          <w:p w14:paraId="2B90D6F6" w14:textId="77777777" w:rsidR="00127CD7" w:rsidRPr="00E6642D" w:rsidRDefault="00127CD7" w:rsidP="00E528E4">
            <w:pPr>
              <w:pStyle w:val="Yltunniste"/>
              <w:tabs>
                <w:tab w:val="clear" w:pos="4320"/>
                <w:tab w:val="clear" w:pos="8640"/>
              </w:tabs>
            </w:pPr>
            <w:r w:rsidRPr="00E6642D">
              <w:t>\xxx</w:t>
            </w:r>
          </w:p>
        </w:tc>
        <w:tc>
          <w:tcPr>
            <w:tcW w:w="1620" w:type="dxa"/>
          </w:tcPr>
          <w:p w14:paraId="6E9354FC" w14:textId="77777777" w:rsidR="00127CD7" w:rsidRPr="00E6642D" w:rsidRDefault="00127CD7" w:rsidP="00E528E4">
            <w:r w:rsidRPr="00E6642D">
              <w:t xml:space="preserve">c.s.c.s.c.s.e.o.c.o.c.subsA.doseQuantity.low </w:t>
            </w:r>
            <w:r w:rsidRPr="00E6642D">
              <w:rPr>
                <w:b/>
              </w:rPr>
              <w:t>unit</w:t>
            </w:r>
          </w:p>
          <w:p w14:paraId="25303B8A" w14:textId="77777777" w:rsidR="00127CD7" w:rsidRPr="00E6642D" w:rsidRDefault="00127CD7" w:rsidP="00E528E4"/>
          <w:p w14:paraId="4668D780" w14:textId="77777777" w:rsidR="00127CD7" w:rsidRPr="00E6642D" w:rsidRDefault="00127CD7" w:rsidP="00E528E4">
            <w:r w:rsidRPr="00E6642D">
              <w:t xml:space="preserve">c.s.c.s.c.s.e.o.c.o.c.ubsA.doseQuantity.high </w:t>
            </w:r>
            <w:r w:rsidRPr="00E6642D">
              <w:rPr>
                <w:b/>
              </w:rPr>
              <w:t>unit</w:t>
            </w:r>
          </w:p>
        </w:tc>
        <w:tc>
          <w:tcPr>
            <w:tcW w:w="1620" w:type="dxa"/>
          </w:tcPr>
          <w:p w14:paraId="3F203672" w14:textId="77777777" w:rsidR="00127CD7" w:rsidRPr="00E6642D" w:rsidRDefault="00127CD7" w:rsidP="00E528E4">
            <w:r w:rsidRPr="00E6642D">
              <w:t>tabletti</w:t>
            </w:r>
          </w:p>
        </w:tc>
        <w:tc>
          <w:tcPr>
            <w:tcW w:w="1620" w:type="dxa"/>
          </w:tcPr>
          <w:p w14:paraId="51D5914C" w14:textId="77777777" w:rsidR="00127CD7" w:rsidRPr="00E6642D" w:rsidRDefault="00127CD7" w:rsidP="00E528E4">
            <w:r w:rsidRPr="00E6642D">
              <w:t>ml</w:t>
            </w:r>
          </w:p>
        </w:tc>
      </w:tr>
      <w:tr w:rsidR="00127CD7" w14:paraId="0348A1FD" w14:textId="77777777" w:rsidTr="00E528E4">
        <w:tblPrEx>
          <w:tblCellMar>
            <w:top w:w="0" w:type="dxa"/>
            <w:bottom w:w="0" w:type="dxa"/>
          </w:tblCellMar>
        </w:tblPrEx>
        <w:trPr>
          <w:gridAfter w:val="7"/>
          <w:wAfter w:w="11340" w:type="dxa"/>
        </w:trPr>
        <w:tc>
          <w:tcPr>
            <w:tcW w:w="828" w:type="dxa"/>
          </w:tcPr>
          <w:p w14:paraId="2B22C802" w14:textId="77777777" w:rsidR="00127CD7" w:rsidRDefault="00127CD7" w:rsidP="00E528E4">
            <w:r>
              <w:rPr>
                <w:bCs/>
              </w:rPr>
              <w:t>37</w:t>
            </w:r>
          </w:p>
        </w:tc>
        <w:tc>
          <w:tcPr>
            <w:tcW w:w="1350" w:type="dxa"/>
          </w:tcPr>
          <w:p w14:paraId="705FB0D1" w14:textId="77777777" w:rsidR="00127CD7" w:rsidRPr="00E6642D" w:rsidRDefault="00127CD7" w:rsidP="00E528E4">
            <w:r w:rsidRPr="00E6642D">
              <w:t>kerta-annos, maksimi</w:t>
            </w:r>
          </w:p>
        </w:tc>
        <w:tc>
          <w:tcPr>
            <w:tcW w:w="630" w:type="dxa"/>
          </w:tcPr>
          <w:p w14:paraId="220F35B1" w14:textId="77777777" w:rsidR="00127CD7" w:rsidRPr="00E6642D" w:rsidRDefault="00127CD7" w:rsidP="00E528E4"/>
        </w:tc>
        <w:tc>
          <w:tcPr>
            <w:tcW w:w="630" w:type="dxa"/>
          </w:tcPr>
          <w:p w14:paraId="3C8B9334" w14:textId="77777777" w:rsidR="00127CD7" w:rsidRPr="00E6642D" w:rsidRDefault="00127CD7" w:rsidP="00E528E4">
            <w:r w:rsidRPr="00E6642D">
              <w:t>E</w:t>
            </w:r>
          </w:p>
        </w:tc>
        <w:tc>
          <w:tcPr>
            <w:tcW w:w="2340" w:type="dxa"/>
          </w:tcPr>
          <w:p w14:paraId="519B0BCE" w14:textId="77777777" w:rsidR="00127CD7" w:rsidRPr="00E6642D" w:rsidRDefault="00127CD7" w:rsidP="00E528E4">
            <w:r w:rsidRPr="00E6642D">
              <w:t>reaaliluku, max 10 numeroa.</w:t>
            </w:r>
          </w:p>
          <w:p w14:paraId="4420B67A" w14:textId="77777777" w:rsidR="00127CD7" w:rsidRPr="00E6642D" w:rsidRDefault="00127CD7" w:rsidP="00E528E4"/>
        </w:tc>
        <w:tc>
          <w:tcPr>
            <w:tcW w:w="2070" w:type="dxa"/>
          </w:tcPr>
          <w:p w14:paraId="36053B97" w14:textId="77777777" w:rsidR="00127CD7" w:rsidRPr="00E6642D" w:rsidRDefault="00127CD7" w:rsidP="00E528E4">
            <w:pPr>
              <w:rPr>
                <w:lang w:val="en-GB"/>
              </w:rPr>
            </w:pPr>
            <w:r w:rsidRPr="00E6642D">
              <w:rPr>
                <w:lang w:val="en-GB"/>
              </w:rPr>
              <w:t>QTY/attribuutti value(real)</w:t>
            </w:r>
          </w:p>
        </w:tc>
        <w:tc>
          <w:tcPr>
            <w:tcW w:w="1440" w:type="dxa"/>
          </w:tcPr>
          <w:p w14:paraId="01CBDE76"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0521F6BD" w14:textId="77777777" w:rsidR="00127CD7" w:rsidRPr="00E6642D" w:rsidRDefault="00127CD7" w:rsidP="00E528E4">
            <w:pPr>
              <w:rPr>
                <w:lang w:val="en-GB"/>
              </w:rPr>
            </w:pPr>
            <w:r w:rsidRPr="00E6642D">
              <w:rPr>
                <w:lang w:val="en-GB"/>
              </w:rPr>
              <w:t xml:space="preserve">c.s.c.s.c.s.e.o.c.o.c.subsA.maxDoseQuantity.numerator </w:t>
            </w:r>
            <w:r w:rsidRPr="00E6642D">
              <w:rPr>
                <w:b/>
                <w:bCs/>
                <w:lang w:val="en-GB"/>
              </w:rPr>
              <w:t>value</w:t>
            </w:r>
          </w:p>
        </w:tc>
        <w:tc>
          <w:tcPr>
            <w:tcW w:w="1620" w:type="dxa"/>
          </w:tcPr>
          <w:p w14:paraId="0303680A" w14:textId="77777777" w:rsidR="00127CD7" w:rsidRPr="00E6642D" w:rsidRDefault="00127CD7" w:rsidP="00E528E4">
            <w:pPr>
              <w:rPr>
                <w:lang w:val="en-GB"/>
              </w:rPr>
            </w:pPr>
          </w:p>
        </w:tc>
        <w:tc>
          <w:tcPr>
            <w:tcW w:w="1620" w:type="dxa"/>
          </w:tcPr>
          <w:p w14:paraId="34BAF4A8" w14:textId="77777777" w:rsidR="00127CD7" w:rsidRPr="00E6642D" w:rsidRDefault="00127CD7" w:rsidP="00E528E4">
            <w:pPr>
              <w:rPr>
                <w:lang w:val="en-GB"/>
              </w:rPr>
            </w:pPr>
          </w:p>
        </w:tc>
      </w:tr>
      <w:tr w:rsidR="00127CD7" w:rsidRPr="002421EE" w14:paraId="72D30DCE" w14:textId="77777777" w:rsidTr="00E528E4">
        <w:tblPrEx>
          <w:tblCellMar>
            <w:top w:w="0" w:type="dxa"/>
            <w:bottom w:w="0" w:type="dxa"/>
          </w:tblCellMar>
        </w:tblPrEx>
        <w:trPr>
          <w:gridAfter w:val="7"/>
          <w:wAfter w:w="11340" w:type="dxa"/>
        </w:trPr>
        <w:tc>
          <w:tcPr>
            <w:tcW w:w="828" w:type="dxa"/>
            <w:tcBorders>
              <w:bottom w:val="single" w:sz="4" w:space="0" w:color="auto"/>
            </w:tcBorders>
          </w:tcPr>
          <w:p w14:paraId="147B190A" w14:textId="77777777" w:rsidR="00127CD7" w:rsidRDefault="00127CD7" w:rsidP="00E528E4">
            <w:pPr>
              <w:rPr>
                <w:b/>
              </w:rPr>
            </w:pPr>
            <w:r>
              <w:rPr>
                <w:b/>
              </w:rPr>
              <w:t xml:space="preserve">56 </w:t>
            </w:r>
          </w:p>
        </w:tc>
        <w:tc>
          <w:tcPr>
            <w:tcW w:w="1350" w:type="dxa"/>
            <w:tcBorders>
              <w:bottom w:val="single" w:sz="4" w:space="0" w:color="auto"/>
            </w:tcBorders>
          </w:tcPr>
          <w:p w14:paraId="517C5BF7" w14:textId="77777777" w:rsidR="00127CD7" w:rsidRPr="00E6642D" w:rsidRDefault="00127CD7" w:rsidP="00E528E4">
            <w:r w:rsidRPr="00E6642D">
              <w:t>SIC-merkintä</w:t>
            </w:r>
          </w:p>
        </w:tc>
        <w:tc>
          <w:tcPr>
            <w:tcW w:w="630" w:type="dxa"/>
            <w:tcBorders>
              <w:bottom w:val="single" w:sz="4" w:space="0" w:color="auto"/>
            </w:tcBorders>
          </w:tcPr>
          <w:p w14:paraId="2AE10094" w14:textId="77777777" w:rsidR="00127CD7" w:rsidRPr="00E6642D" w:rsidRDefault="00127CD7" w:rsidP="00E528E4"/>
        </w:tc>
        <w:tc>
          <w:tcPr>
            <w:tcW w:w="630" w:type="dxa"/>
            <w:tcBorders>
              <w:bottom w:val="single" w:sz="4" w:space="0" w:color="auto"/>
            </w:tcBorders>
          </w:tcPr>
          <w:p w14:paraId="14DFEC2F" w14:textId="77777777" w:rsidR="00127CD7" w:rsidRPr="00E6642D" w:rsidRDefault="00127CD7" w:rsidP="00E528E4">
            <w:r w:rsidRPr="00E6642D">
              <w:t>E</w:t>
            </w:r>
          </w:p>
        </w:tc>
        <w:tc>
          <w:tcPr>
            <w:tcW w:w="2340" w:type="dxa"/>
            <w:tcBorders>
              <w:bottom w:val="single" w:sz="4" w:space="0" w:color="auto"/>
            </w:tcBorders>
          </w:tcPr>
          <w:p w14:paraId="6D748650" w14:textId="77777777" w:rsidR="00127CD7" w:rsidRPr="00E6642D" w:rsidRDefault="00127CD7" w:rsidP="00E528E4">
            <w:r w:rsidRPr="00E6642D">
              <w:t>totuusarvo false/true</w:t>
            </w:r>
          </w:p>
          <w:p w14:paraId="2A519098" w14:textId="77777777" w:rsidR="00127CD7" w:rsidRPr="00E6642D" w:rsidRDefault="00127CD7" w:rsidP="00E528E4">
            <w:r w:rsidRPr="00E6642D">
              <w:t xml:space="preserve">tosi, jos vuorokausiannos ylittää valmistajan ilmoittaman vuorokautisen maksimimäärän </w:t>
            </w:r>
          </w:p>
        </w:tc>
        <w:tc>
          <w:tcPr>
            <w:tcW w:w="2070" w:type="dxa"/>
            <w:tcBorders>
              <w:bottom w:val="single" w:sz="4" w:space="0" w:color="auto"/>
            </w:tcBorders>
          </w:tcPr>
          <w:p w14:paraId="1624CF7E" w14:textId="77777777" w:rsidR="00127CD7" w:rsidRPr="00E6642D" w:rsidRDefault="00127CD7" w:rsidP="00E528E4">
            <w:pPr>
              <w:rPr>
                <w:lang w:val="en-GB"/>
              </w:rPr>
            </w:pPr>
            <w:r w:rsidRPr="00E6642D">
              <w:rPr>
                <w:lang w:val="en-GB"/>
              </w:rPr>
              <w:t>type=”BL”</w:t>
            </w:r>
          </w:p>
        </w:tc>
        <w:tc>
          <w:tcPr>
            <w:tcW w:w="1440" w:type="dxa"/>
            <w:tcBorders>
              <w:bottom w:val="single" w:sz="4" w:space="0" w:color="auto"/>
            </w:tcBorders>
          </w:tcPr>
          <w:p w14:paraId="1D38D810" w14:textId="77777777" w:rsidR="00127CD7" w:rsidRPr="00E6642D" w:rsidRDefault="00127CD7" w:rsidP="00E528E4">
            <w:pPr>
              <w:pStyle w:val="Yltunniste"/>
              <w:tabs>
                <w:tab w:val="clear" w:pos="4320"/>
                <w:tab w:val="clear" w:pos="8640"/>
              </w:tabs>
              <w:rPr>
                <w:lang w:val="en-GB"/>
              </w:rPr>
            </w:pPr>
            <w:r w:rsidRPr="00E6642D">
              <w:rPr>
                <w:lang w:val="en-GB"/>
              </w:rPr>
              <w:t>c.s.c.s.c.s.e.o.c.o.c.subsA.eR. observation.code</w:t>
            </w:r>
          </w:p>
        </w:tc>
        <w:tc>
          <w:tcPr>
            <w:tcW w:w="1620" w:type="dxa"/>
            <w:tcBorders>
              <w:bottom w:val="single" w:sz="4" w:space="0" w:color="auto"/>
            </w:tcBorders>
          </w:tcPr>
          <w:p w14:paraId="28C595A3" w14:textId="77777777" w:rsidR="00127CD7" w:rsidRPr="00E6642D" w:rsidRDefault="00127CD7" w:rsidP="00E528E4">
            <w:pPr>
              <w:rPr>
                <w:b/>
                <w:lang w:val="en-GB"/>
              </w:rPr>
            </w:pPr>
            <w:r w:rsidRPr="00E6642D">
              <w:rPr>
                <w:lang w:val="en-GB"/>
              </w:rPr>
              <w:t xml:space="preserve">c.s.c.s.c.s.e.o.c.o.c.subsA.eR. observation.value </w:t>
            </w:r>
            <w:r w:rsidRPr="00E6642D">
              <w:rPr>
                <w:b/>
                <w:lang w:val="en-GB"/>
              </w:rPr>
              <w:t>value</w:t>
            </w:r>
          </w:p>
        </w:tc>
        <w:tc>
          <w:tcPr>
            <w:tcW w:w="1620" w:type="dxa"/>
            <w:tcBorders>
              <w:bottom w:val="single" w:sz="4" w:space="0" w:color="auto"/>
            </w:tcBorders>
          </w:tcPr>
          <w:p w14:paraId="3F0A4E0E" w14:textId="77777777" w:rsidR="00127CD7" w:rsidRPr="00E6642D" w:rsidRDefault="00127CD7" w:rsidP="00E528E4">
            <w:pPr>
              <w:rPr>
                <w:lang w:val="en-GB"/>
              </w:rPr>
            </w:pPr>
          </w:p>
        </w:tc>
        <w:tc>
          <w:tcPr>
            <w:tcW w:w="1620" w:type="dxa"/>
            <w:tcBorders>
              <w:bottom w:val="single" w:sz="4" w:space="0" w:color="auto"/>
            </w:tcBorders>
          </w:tcPr>
          <w:p w14:paraId="09613FA3" w14:textId="77777777" w:rsidR="00127CD7" w:rsidRPr="00E6642D" w:rsidRDefault="00127CD7" w:rsidP="00E528E4">
            <w:pPr>
              <w:rPr>
                <w:lang w:val="en-GB"/>
              </w:rPr>
            </w:pPr>
          </w:p>
        </w:tc>
      </w:tr>
      <w:tr w:rsidR="00127CD7" w14:paraId="4CED0483" w14:textId="77777777" w:rsidTr="00E528E4">
        <w:tblPrEx>
          <w:tblCellMar>
            <w:top w:w="0" w:type="dxa"/>
            <w:bottom w:w="0" w:type="dxa"/>
          </w:tblCellMar>
        </w:tblPrEx>
        <w:trPr>
          <w:gridAfter w:val="7"/>
          <w:wAfter w:w="11340" w:type="dxa"/>
        </w:trPr>
        <w:tc>
          <w:tcPr>
            <w:tcW w:w="828" w:type="dxa"/>
          </w:tcPr>
          <w:p w14:paraId="25C57D84" w14:textId="77777777" w:rsidR="00127CD7" w:rsidRDefault="00127CD7" w:rsidP="00E528E4">
            <w:pPr>
              <w:rPr>
                <w:b/>
              </w:rPr>
            </w:pPr>
            <w:r>
              <w:rPr>
                <w:b/>
              </w:rPr>
              <w:t>55</w:t>
            </w:r>
          </w:p>
        </w:tc>
        <w:tc>
          <w:tcPr>
            <w:tcW w:w="1350" w:type="dxa"/>
          </w:tcPr>
          <w:p w14:paraId="246CF72A" w14:textId="77777777" w:rsidR="00127CD7" w:rsidRPr="00E6642D" w:rsidRDefault="00127CD7" w:rsidP="00E528E4">
            <w:r w:rsidRPr="00E6642D">
              <w:t>annos- ja jatko-osioiden kesto</w:t>
            </w:r>
          </w:p>
        </w:tc>
        <w:tc>
          <w:tcPr>
            <w:tcW w:w="630" w:type="dxa"/>
          </w:tcPr>
          <w:p w14:paraId="0352C14E" w14:textId="77777777" w:rsidR="00127CD7" w:rsidRPr="00E6642D" w:rsidRDefault="00127CD7" w:rsidP="00E528E4"/>
        </w:tc>
        <w:tc>
          <w:tcPr>
            <w:tcW w:w="630" w:type="dxa"/>
          </w:tcPr>
          <w:p w14:paraId="18CE85E9" w14:textId="77777777" w:rsidR="00127CD7" w:rsidRPr="00E6642D" w:rsidRDefault="00127CD7" w:rsidP="00E528E4">
            <w:r w:rsidRPr="00E6642D">
              <w:t>E</w:t>
            </w:r>
          </w:p>
        </w:tc>
        <w:tc>
          <w:tcPr>
            <w:tcW w:w="2340" w:type="dxa"/>
          </w:tcPr>
          <w:p w14:paraId="45F3F471" w14:textId="77777777" w:rsidR="00127CD7" w:rsidRPr="00E6642D" w:rsidRDefault="00127CD7" w:rsidP="00E528E4">
            <w:r w:rsidRPr="00E6642D">
              <w:rPr>
                <w:b/>
                <w:bCs/>
              </w:rPr>
              <w:t>value</w:t>
            </w:r>
            <w:r w:rsidRPr="00E6642D">
              <w:t xml:space="preserve"> reaaliluku, max 5 numeroa =kesto</w:t>
            </w:r>
          </w:p>
          <w:p w14:paraId="3AF577C1" w14:textId="77777777" w:rsidR="00127CD7" w:rsidRPr="00E6642D" w:rsidRDefault="00127CD7" w:rsidP="00E528E4">
            <w:r w:rsidRPr="00E6642D">
              <w:rPr>
                <w:b/>
                <w:bCs/>
              </w:rPr>
              <w:t>unit</w:t>
            </w:r>
            <w:r w:rsidRPr="00E6642D">
              <w:t xml:space="preserve"> merkkijono max 10 merkkiä =keston yksikkö</w:t>
            </w:r>
          </w:p>
          <w:p w14:paraId="760005BF" w14:textId="77777777" w:rsidR="00127CD7" w:rsidRPr="00E6642D" w:rsidRDefault="00127CD7" w:rsidP="00E528E4">
            <w:r w:rsidRPr="00E6642D">
              <w:t>Muodossa value=”</w:t>
            </w:r>
            <w:smartTag w:uri="urn:schemas-microsoft-com:office:smarttags" w:element="metricconverter">
              <w:smartTagPr>
                <w:attr w:name="ProductID" w:val="10”"/>
              </w:smartTagPr>
              <w:r w:rsidRPr="00E6642D">
                <w:t>10”</w:t>
              </w:r>
            </w:smartTag>
            <w:r w:rsidRPr="00E6642D">
              <w:t>, unit=”D” = 10 vrk. W on viikko.</w:t>
            </w:r>
          </w:p>
          <w:p w14:paraId="79E95A08" w14:textId="77777777" w:rsidR="00127CD7" w:rsidRPr="00E6642D" w:rsidRDefault="00127CD7" w:rsidP="00E528E4">
            <w:r w:rsidRPr="00E6642D">
              <w:t>value elementin  xsi:type=”IVL_TS”</w:t>
            </w:r>
          </w:p>
        </w:tc>
        <w:tc>
          <w:tcPr>
            <w:tcW w:w="2070" w:type="dxa"/>
          </w:tcPr>
          <w:p w14:paraId="082FE99C" w14:textId="77777777" w:rsidR="00127CD7" w:rsidRPr="00E6642D" w:rsidRDefault="00127CD7" w:rsidP="00E528E4">
            <w:pPr>
              <w:rPr>
                <w:lang w:val="en-GB"/>
              </w:rPr>
            </w:pPr>
            <w:r w:rsidRPr="00E6642D">
              <w:rPr>
                <w:lang w:val="en-GB"/>
              </w:rPr>
              <w:t>PQ/attribuutti value(real)</w:t>
            </w:r>
          </w:p>
          <w:p w14:paraId="3121AD29" w14:textId="77777777" w:rsidR="00127CD7" w:rsidRPr="00E6642D" w:rsidRDefault="00127CD7" w:rsidP="00E528E4">
            <w:pPr>
              <w:rPr>
                <w:lang w:val="en-GB"/>
              </w:rPr>
            </w:pPr>
          </w:p>
          <w:p w14:paraId="73FCCD2A" w14:textId="77777777" w:rsidR="00127CD7" w:rsidRPr="00E6642D" w:rsidRDefault="00127CD7" w:rsidP="00E528E4">
            <w:pPr>
              <w:rPr>
                <w:lang w:val="en-GB"/>
              </w:rPr>
            </w:pPr>
            <w:r w:rsidRPr="00E6642D">
              <w:rPr>
                <w:lang w:val="en-GB"/>
              </w:rPr>
              <w:t>PQ/attribuutti unit(cs)</w:t>
            </w:r>
          </w:p>
        </w:tc>
        <w:tc>
          <w:tcPr>
            <w:tcW w:w="1440" w:type="dxa"/>
          </w:tcPr>
          <w:p w14:paraId="4457CB34" w14:textId="77777777" w:rsidR="00127CD7" w:rsidRPr="00E6642D" w:rsidRDefault="00127CD7" w:rsidP="00E528E4">
            <w:pPr>
              <w:pStyle w:val="Yltunniste"/>
              <w:tabs>
                <w:tab w:val="clear" w:pos="4320"/>
                <w:tab w:val="clear" w:pos="8640"/>
              </w:tabs>
              <w:rPr>
                <w:lang w:val="en-GB"/>
              </w:rPr>
            </w:pPr>
            <w:r w:rsidRPr="00E6642D">
              <w:rPr>
                <w:lang w:val="en-GB"/>
              </w:rPr>
              <w:t>observation code</w:t>
            </w:r>
          </w:p>
          <w:p w14:paraId="771B68F9" w14:textId="77777777" w:rsidR="00127CD7" w:rsidRPr="00E6642D" w:rsidRDefault="00127CD7" w:rsidP="00E528E4">
            <w:pPr>
              <w:pStyle w:val="Yltunniste"/>
              <w:tabs>
                <w:tab w:val="clear" w:pos="4320"/>
                <w:tab w:val="clear" w:pos="8640"/>
              </w:tabs>
              <w:rPr>
                <w:lang w:val="en-GB"/>
              </w:rPr>
            </w:pPr>
            <w:r w:rsidRPr="00E6642D">
              <w:rPr>
                <w:lang w:val="en-GB"/>
              </w:rPr>
              <w:t>xxx</w:t>
            </w:r>
          </w:p>
        </w:tc>
        <w:tc>
          <w:tcPr>
            <w:tcW w:w="1620" w:type="dxa"/>
          </w:tcPr>
          <w:p w14:paraId="7197058D" w14:textId="77777777" w:rsidR="00127CD7" w:rsidRPr="00E6642D" w:rsidRDefault="00127CD7" w:rsidP="00E528E4">
            <w:pPr>
              <w:rPr>
                <w:b/>
                <w:bCs/>
                <w:lang w:val="en-GB"/>
              </w:rPr>
            </w:pPr>
            <w:r w:rsidRPr="00E6642D">
              <w:rPr>
                <w:lang w:val="en-GB"/>
              </w:rPr>
              <w:t xml:space="preserve">c.s.c.s.c.s.e.o.c.o.c.subsA.eR.observation.value.width </w:t>
            </w:r>
            <w:r w:rsidRPr="00E6642D">
              <w:rPr>
                <w:b/>
                <w:bCs/>
                <w:lang w:val="en-GB"/>
              </w:rPr>
              <w:t>value</w:t>
            </w:r>
          </w:p>
          <w:p w14:paraId="49BCDE0B" w14:textId="77777777" w:rsidR="00127CD7" w:rsidRPr="00E6642D" w:rsidRDefault="00127CD7" w:rsidP="00E528E4">
            <w:pPr>
              <w:rPr>
                <w:lang w:val="en-GB"/>
              </w:rPr>
            </w:pPr>
            <w:r w:rsidRPr="00E6642D">
              <w:rPr>
                <w:lang w:val="en-GB"/>
              </w:rPr>
              <w:t xml:space="preserve">c.s.c.s.c.s.e.o.c.o.c.subsA.eR.observation.value.width </w:t>
            </w:r>
            <w:r w:rsidRPr="00E6642D">
              <w:rPr>
                <w:b/>
                <w:bCs/>
                <w:lang w:val="en-GB"/>
              </w:rPr>
              <w:t>unit</w:t>
            </w:r>
          </w:p>
        </w:tc>
        <w:tc>
          <w:tcPr>
            <w:tcW w:w="1620" w:type="dxa"/>
          </w:tcPr>
          <w:p w14:paraId="6D9F3485"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0FAEBB12" w14:textId="77777777" w:rsidR="00127CD7" w:rsidRPr="00E6642D" w:rsidRDefault="00127CD7" w:rsidP="00E528E4">
            <w:pPr>
              <w:rPr>
                <w:lang w:val="en-GB"/>
              </w:rPr>
            </w:pPr>
            <w:r w:rsidRPr="00E6642D">
              <w:rPr>
                <w:lang w:val="en-GB"/>
              </w:rPr>
              <w:t>unit =”D”</w:t>
            </w:r>
          </w:p>
        </w:tc>
        <w:tc>
          <w:tcPr>
            <w:tcW w:w="1620" w:type="dxa"/>
          </w:tcPr>
          <w:p w14:paraId="3D4B529E" w14:textId="77777777" w:rsidR="00127CD7" w:rsidRPr="00E6642D" w:rsidRDefault="00127CD7" w:rsidP="00E528E4">
            <w:pPr>
              <w:rPr>
                <w:lang w:val="en-GB"/>
              </w:rPr>
            </w:pPr>
            <w:r w:rsidRPr="00E6642D">
              <w:rPr>
                <w:lang w:val="en-GB"/>
              </w:rPr>
              <w:t>value=”</w:t>
            </w:r>
            <w:smartTag w:uri="urn:schemas-microsoft-com:office:smarttags" w:element="metricconverter">
              <w:smartTagPr>
                <w:attr w:name="ProductID" w:val="10”"/>
              </w:smartTagPr>
              <w:r w:rsidRPr="00E6642D">
                <w:rPr>
                  <w:lang w:val="en-GB"/>
                </w:rPr>
                <w:t>10”</w:t>
              </w:r>
            </w:smartTag>
          </w:p>
          <w:p w14:paraId="0DAD5044" w14:textId="77777777" w:rsidR="00127CD7" w:rsidRPr="00E6642D" w:rsidRDefault="00127CD7" w:rsidP="00E528E4">
            <w:pPr>
              <w:rPr>
                <w:lang w:val="en-GB"/>
              </w:rPr>
            </w:pPr>
            <w:r w:rsidRPr="00E6642D">
              <w:rPr>
                <w:lang w:val="en-GB"/>
              </w:rPr>
              <w:t>unit =”D”</w:t>
            </w:r>
          </w:p>
        </w:tc>
      </w:tr>
      <w:tr w:rsidR="00127CD7" w14:paraId="7899D2AD" w14:textId="77777777" w:rsidTr="00950003">
        <w:tblPrEx>
          <w:tblCellMar>
            <w:top w:w="0" w:type="dxa"/>
            <w:bottom w:w="0" w:type="dxa"/>
          </w:tblCellMar>
        </w:tblPrEx>
        <w:trPr>
          <w:gridAfter w:val="7"/>
          <w:wAfter w:w="11340" w:type="dxa"/>
        </w:trPr>
        <w:tc>
          <w:tcPr>
            <w:tcW w:w="828" w:type="dxa"/>
          </w:tcPr>
          <w:p w14:paraId="3BD2FE31" w14:textId="77777777" w:rsidR="00127CD7" w:rsidRDefault="00127CD7" w:rsidP="00FD4552">
            <w:pPr>
              <w:rPr>
                <w:b/>
              </w:rPr>
            </w:pPr>
            <w:r>
              <w:rPr>
                <w:b/>
              </w:rPr>
              <w:t>30</w:t>
            </w:r>
          </w:p>
        </w:tc>
        <w:tc>
          <w:tcPr>
            <w:tcW w:w="1350" w:type="dxa"/>
          </w:tcPr>
          <w:p w14:paraId="286E6728" w14:textId="77777777" w:rsidR="00127CD7" w:rsidRPr="00E6642D" w:rsidRDefault="00127CD7" w:rsidP="00FD4552">
            <w:r w:rsidRPr="00E6642D">
              <w:t>Valvottu syöttökoodi</w:t>
            </w:r>
          </w:p>
          <w:p w14:paraId="2E783CB4" w14:textId="77777777" w:rsidR="00127CD7" w:rsidRPr="00E6642D" w:rsidRDefault="00127CD7" w:rsidP="00FD4552">
            <w:r w:rsidRPr="00E6642D">
              <w:t>ja ko.   )</w:t>
            </w:r>
          </w:p>
        </w:tc>
        <w:tc>
          <w:tcPr>
            <w:tcW w:w="630" w:type="dxa"/>
          </w:tcPr>
          <w:p w14:paraId="55BD90B1" w14:textId="77777777" w:rsidR="00127CD7" w:rsidRPr="00E6642D" w:rsidRDefault="00127CD7" w:rsidP="00FD4552"/>
        </w:tc>
        <w:tc>
          <w:tcPr>
            <w:tcW w:w="630" w:type="dxa"/>
          </w:tcPr>
          <w:p w14:paraId="6464C531" w14:textId="77777777" w:rsidR="00127CD7" w:rsidRPr="00E6642D" w:rsidRDefault="00127CD7" w:rsidP="00FD4552">
            <w:pPr>
              <w:rPr>
                <w:lang w:val="de-DE"/>
              </w:rPr>
            </w:pPr>
            <w:r w:rsidRPr="00E6642D">
              <w:rPr>
                <w:lang w:val="de-DE"/>
              </w:rPr>
              <w:t>K</w:t>
            </w:r>
          </w:p>
        </w:tc>
        <w:tc>
          <w:tcPr>
            <w:tcW w:w="2340" w:type="dxa"/>
          </w:tcPr>
          <w:p w14:paraId="08EDE26A" w14:textId="77777777" w:rsidR="00127CD7" w:rsidRPr="00E6642D" w:rsidRDefault="00127CD7" w:rsidP="00FD4552">
            <w:pPr>
              <w:pStyle w:val="Yltunniste"/>
              <w:tabs>
                <w:tab w:val="clear" w:pos="4320"/>
                <w:tab w:val="clear" w:pos="8640"/>
              </w:tabs>
              <w:rPr>
                <w:lang w:val="de-DE"/>
              </w:rPr>
            </w:pPr>
            <w:r w:rsidRPr="00E6642D">
              <w:rPr>
                <w:lang w:val="de-DE"/>
              </w:rPr>
              <w:t>koodattu</w:t>
            </w:r>
          </w:p>
          <w:p w14:paraId="2913A86B" w14:textId="77777777" w:rsidR="00127CD7" w:rsidRPr="00E6642D" w:rsidRDefault="00127CD7" w:rsidP="00FD4552">
            <w:pPr>
              <w:rPr>
                <w:lang w:val="de-DE"/>
              </w:rPr>
            </w:pPr>
            <w:r w:rsidRPr="00E6642D">
              <w:rPr>
                <w:b/>
                <w:lang w:val="de-DE"/>
              </w:rPr>
              <w:t>code</w:t>
            </w:r>
            <w:r w:rsidRPr="00E6642D">
              <w:rPr>
                <w:lang w:val="de-DE"/>
              </w:rPr>
              <w:t>=x</w:t>
            </w:r>
          </w:p>
          <w:p w14:paraId="7230D547" w14:textId="77777777" w:rsidR="00127CD7" w:rsidRPr="00E6642D" w:rsidRDefault="00127CD7" w:rsidP="00FD4552">
            <w:pPr>
              <w:rPr>
                <w:lang w:val="de-DE"/>
              </w:rPr>
            </w:pPr>
            <w:r w:rsidRPr="00E6642D">
              <w:rPr>
                <w:b/>
                <w:lang w:val="de-DE"/>
              </w:rPr>
              <w:t>codesystem</w:t>
            </w:r>
            <w:r w:rsidRPr="00E6642D">
              <w:rPr>
                <w:lang w:val="de-DE"/>
              </w:rPr>
              <w:t>=”1.2.246.537.6.54.2004”</w:t>
            </w:r>
          </w:p>
          <w:p w14:paraId="5672FEC6" w14:textId="77777777" w:rsidR="00127CD7" w:rsidRPr="00E6642D" w:rsidRDefault="00127CD7" w:rsidP="00FD4552">
            <w:pPr>
              <w:rPr>
                <w:lang w:val="en-GB"/>
              </w:rPr>
            </w:pPr>
            <w:r w:rsidRPr="00E6642D">
              <w:rPr>
                <w:b/>
                <w:lang w:val="en-GB"/>
              </w:rPr>
              <w:t>codesystemName</w:t>
            </w:r>
            <w:r w:rsidRPr="00E6642D">
              <w:rPr>
                <w:lang w:val="en-GB"/>
              </w:rPr>
              <w:t>=”HL7FI”</w:t>
            </w:r>
          </w:p>
          <w:p w14:paraId="14A4E70C" w14:textId="77777777" w:rsidR="00127CD7" w:rsidRPr="00E6642D" w:rsidRDefault="00127CD7" w:rsidP="00FD4552">
            <w:r w:rsidRPr="00E6642D">
              <w:rPr>
                <w:b/>
              </w:rPr>
              <w:t>displayName</w:t>
            </w:r>
            <w:r w:rsidRPr="00E6642D">
              <w:t>=”Syöttökoodi selväkielisenä”, max 50</w:t>
            </w:r>
          </w:p>
          <w:p w14:paraId="1540672B" w14:textId="77777777" w:rsidR="00127CD7" w:rsidRPr="00E6642D" w:rsidRDefault="00127CD7" w:rsidP="00FD4552"/>
        </w:tc>
        <w:tc>
          <w:tcPr>
            <w:tcW w:w="2070" w:type="dxa"/>
          </w:tcPr>
          <w:p w14:paraId="62C28BC0" w14:textId="77777777" w:rsidR="00127CD7" w:rsidRPr="00E6642D" w:rsidRDefault="00127CD7" w:rsidP="00FD4552">
            <w:pPr>
              <w:rPr>
                <w:lang w:val="en-GB"/>
              </w:rPr>
            </w:pPr>
            <w:r w:rsidRPr="00E6642D">
              <w:rPr>
                <w:lang w:val="en-GB"/>
              </w:rPr>
              <w:t>type=”CE”</w:t>
            </w:r>
          </w:p>
        </w:tc>
        <w:tc>
          <w:tcPr>
            <w:tcW w:w="1440" w:type="dxa"/>
          </w:tcPr>
          <w:p w14:paraId="5C782841"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p>
        </w:tc>
        <w:tc>
          <w:tcPr>
            <w:tcW w:w="1620" w:type="dxa"/>
          </w:tcPr>
          <w:p w14:paraId="08AD27D9" w14:textId="77777777" w:rsidR="00127CD7" w:rsidRPr="00E6642D" w:rsidRDefault="00127CD7" w:rsidP="00FD4552">
            <w:pPr>
              <w:rPr>
                <w:lang w:val="en-GB"/>
              </w:rPr>
            </w:pPr>
            <w:r w:rsidRPr="00E6642D">
              <w:rPr>
                <w:lang w:val="en-GB"/>
              </w:rPr>
              <w:t>c.s.c.s.c.s.e.o.c.o.c.observation.value</w:t>
            </w:r>
          </w:p>
          <w:p w14:paraId="75DE6853" w14:textId="77777777" w:rsidR="00127CD7" w:rsidRPr="00E6642D" w:rsidRDefault="00127CD7" w:rsidP="00FD4552">
            <w:pPr>
              <w:rPr>
                <w:lang w:val="en-GB"/>
              </w:rPr>
            </w:pPr>
          </w:p>
          <w:p w14:paraId="705536B4" w14:textId="77777777" w:rsidR="00127CD7" w:rsidRPr="00E6642D" w:rsidRDefault="00127CD7" w:rsidP="00FD4552">
            <w:pPr>
              <w:rPr>
                <w:lang w:val="en-GB"/>
              </w:rPr>
            </w:pPr>
            <w:r w:rsidRPr="00E6642D">
              <w:rPr>
                <w:lang w:val="en-GB"/>
              </w:rPr>
              <w:t xml:space="preserve">c.s.c.s.c.s.e.o.c.o.c.observation.effectiveTime </w:t>
            </w:r>
            <w:r w:rsidRPr="00E6642D">
              <w:rPr>
                <w:b/>
                <w:bCs/>
                <w:lang w:val="en-GB"/>
              </w:rPr>
              <w:t>value</w:t>
            </w:r>
          </w:p>
        </w:tc>
        <w:tc>
          <w:tcPr>
            <w:tcW w:w="1620" w:type="dxa"/>
          </w:tcPr>
          <w:p w14:paraId="10208FA7" w14:textId="77777777" w:rsidR="00127CD7" w:rsidRPr="00E6642D" w:rsidRDefault="00127CD7" w:rsidP="00FD4552">
            <w:pPr>
              <w:pStyle w:val="Yltunniste"/>
              <w:tabs>
                <w:tab w:val="clear" w:pos="4320"/>
                <w:tab w:val="clear" w:pos="8640"/>
              </w:tabs>
              <w:rPr>
                <w:lang w:val="en-GB"/>
              </w:rPr>
            </w:pPr>
          </w:p>
        </w:tc>
        <w:tc>
          <w:tcPr>
            <w:tcW w:w="1620" w:type="dxa"/>
          </w:tcPr>
          <w:p w14:paraId="4C33C1AC" w14:textId="77777777" w:rsidR="00127CD7" w:rsidRPr="00E6642D" w:rsidRDefault="00127CD7" w:rsidP="00FD4552">
            <w:pPr>
              <w:rPr>
                <w:lang w:val="en-GB"/>
              </w:rPr>
            </w:pPr>
          </w:p>
        </w:tc>
      </w:tr>
      <w:tr w:rsidR="00127CD7" w14:paraId="3C2695FE" w14:textId="77777777" w:rsidTr="00950003">
        <w:tblPrEx>
          <w:tblCellMar>
            <w:top w:w="0" w:type="dxa"/>
            <w:bottom w:w="0" w:type="dxa"/>
          </w:tblCellMar>
        </w:tblPrEx>
        <w:trPr>
          <w:gridAfter w:val="7"/>
          <w:wAfter w:w="11340" w:type="dxa"/>
        </w:trPr>
        <w:tc>
          <w:tcPr>
            <w:tcW w:w="828" w:type="dxa"/>
          </w:tcPr>
          <w:p w14:paraId="403425F7" w14:textId="77777777" w:rsidR="00127CD7" w:rsidRDefault="00127CD7" w:rsidP="00FD4552">
            <w:r>
              <w:t>31</w:t>
            </w:r>
          </w:p>
        </w:tc>
        <w:tc>
          <w:tcPr>
            <w:tcW w:w="1350" w:type="dxa"/>
          </w:tcPr>
          <w:p w14:paraId="2BA15CF5" w14:textId="77777777" w:rsidR="00127CD7" w:rsidRPr="00E6642D" w:rsidRDefault="00127CD7" w:rsidP="00FD4552">
            <w:r w:rsidRPr="00E6642D">
              <w:t>Valvomaton  syöttökoodi</w:t>
            </w:r>
          </w:p>
        </w:tc>
        <w:tc>
          <w:tcPr>
            <w:tcW w:w="630" w:type="dxa"/>
          </w:tcPr>
          <w:p w14:paraId="6877EFE1" w14:textId="77777777" w:rsidR="00127CD7" w:rsidRPr="00E6642D" w:rsidRDefault="00127CD7" w:rsidP="00FD4552"/>
        </w:tc>
        <w:tc>
          <w:tcPr>
            <w:tcW w:w="630" w:type="dxa"/>
          </w:tcPr>
          <w:p w14:paraId="5C3A7283" w14:textId="77777777" w:rsidR="00127CD7" w:rsidRPr="00E6642D" w:rsidRDefault="00127CD7" w:rsidP="00FD4552">
            <w:r w:rsidRPr="00E6642D">
              <w:t>K</w:t>
            </w:r>
          </w:p>
        </w:tc>
        <w:tc>
          <w:tcPr>
            <w:tcW w:w="2340" w:type="dxa"/>
          </w:tcPr>
          <w:p w14:paraId="4947FB62" w14:textId="77777777" w:rsidR="00127CD7" w:rsidRPr="00E6642D" w:rsidRDefault="00127CD7" w:rsidP="00FD4552">
            <w:r w:rsidRPr="00E6642D">
              <w:t>merkkijono, max 50 merkkiä</w:t>
            </w:r>
          </w:p>
        </w:tc>
        <w:tc>
          <w:tcPr>
            <w:tcW w:w="2070" w:type="dxa"/>
          </w:tcPr>
          <w:p w14:paraId="6983B8BD" w14:textId="77777777" w:rsidR="00127CD7" w:rsidRPr="00E6642D" w:rsidRDefault="00127CD7" w:rsidP="00FD4552">
            <w:pPr>
              <w:rPr>
                <w:lang w:val="en-GB"/>
              </w:rPr>
            </w:pPr>
            <w:r w:rsidRPr="00E6642D">
              <w:rPr>
                <w:lang w:val="en-GB"/>
              </w:rPr>
              <w:t>CE/OriginalText(ED)</w:t>
            </w:r>
          </w:p>
        </w:tc>
        <w:tc>
          <w:tcPr>
            <w:tcW w:w="1440" w:type="dxa"/>
          </w:tcPr>
          <w:p w14:paraId="7D531834" w14:textId="77777777" w:rsidR="00127CD7" w:rsidRPr="00E6642D" w:rsidRDefault="00127CD7" w:rsidP="00FD4552">
            <w:pPr>
              <w:pStyle w:val="Yltunniste"/>
              <w:tabs>
                <w:tab w:val="clear" w:pos="4320"/>
                <w:tab w:val="clear" w:pos="8640"/>
              </w:tabs>
              <w:rPr>
                <w:lang w:val="en-GB"/>
              </w:rPr>
            </w:pPr>
            <w:r w:rsidRPr="00E6642D">
              <w:rPr>
                <w:lang w:val="en-GB"/>
              </w:rPr>
              <w:t>\</w:t>
            </w:r>
          </w:p>
          <w:p w14:paraId="77D47228" w14:textId="77777777" w:rsidR="00127CD7" w:rsidRPr="00E6642D" w:rsidRDefault="00127CD7" w:rsidP="00FD4552">
            <w:pPr>
              <w:pStyle w:val="Yltunniste"/>
              <w:tabs>
                <w:tab w:val="clear" w:pos="4320"/>
                <w:tab w:val="clear" w:pos="8640"/>
              </w:tabs>
              <w:rPr>
                <w:lang w:val="en-GB"/>
              </w:rPr>
            </w:pPr>
            <w:r w:rsidRPr="00E6642D">
              <w:rPr>
                <w:lang w:val="en-GB"/>
              </w:rPr>
              <w:t>xxx</w:t>
            </w:r>
          </w:p>
        </w:tc>
        <w:tc>
          <w:tcPr>
            <w:tcW w:w="1620" w:type="dxa"/>
          </w:tcPr>
          <w:p w14:paraId="2C2C5EB2" w14:textId="77777777" w:rsidR="00127CD7" w:rsidRPr="00E6642D" w:rsidRDefault="00127CD7" w:rsidP="00CD6D72">
            <w:r w:rsidRPr="00E6642D">
              <w:rPr>
                <w:lang w:val="en-GB"/>
              </w:rPr>
              <w:t xml:space="preserve">c.s.c.s.c.s.e.o.c.o.c.observation.value. originalText </w:t>
            </w:r>
          </w:p>
        </w:tc>
        <w:tc>
          <w:tcPr>
            <w:tcW w:w="1620" w:type="dxa"/>
          </w:tcPr>
          <w:p w14:paraId="3D399760" w14:textId="77777777" w:rsidR="00127CD7" w:rsidRPr="00E6642D" w:rsidRDefault="00127CD7" w:rsidP="00FD4552">
            <w:r w:rsidRPr="00E6642D">
              <w:t>1T2</w:t>
            </w:r>
          </w:p>
        </w:tc>
        <w:tc>
          <w:tcPr>
            <w:tcW w:w="1620" w:type="dxa"/>
          </w:tcPr>
          <w:p w14:paraId="65710701" w14:textId="77777777" w:rsidR="00127CD7" w:rsidRPr="00E6642D" w:rsidRDefault="00127CD7" w:rsidP="00FD4552"/>
        </w:tc>
      </w:tr>
      <w:tr w:rsidR="00127CD7" w:rsidRPr="00E528E4" w14:paraId="63784B8D" w14:textId="77777777" w:rsidTr="00E4744C">
        <w:tblPrEx>
          <w:tblCellMar>
            <w:top w:w="0" w:type="dxa"/>
            <w:bottom w:w="0" w:type="dxa"/>
          </w:tblCellMar>
        </w:tblPrEx>
        <w:trPr>
          <w:gridAfter w:val="7"/>
          <w:wAfter w:w="11340" w:type="dxa"/>
        </w:trPr>
        <w:tc>
          <w:tcPr>
            <w:tcW w:w="828" w:type="dxa"/>
            <w:shd w:val="clear" w:color="auto" w:fill="FFFF00"/>
          </w:tcPr>
          <w:p w14:paraId="2F5508F1" w14:textId="77777777" w:rsidR="00127CD7" w:rsidRPr="00E4744C" w:rsidRDefault="00127CD7">
            <w:pPr>
              <w:pStyle w:val="Yltunniste"/>
              <w:tabs>
                <w:tab w:val="clear" w:pos="4320"/>
                <w:tab w:val="clear" w:pos="8640"/>
              </w:tabs>
              <w:rPr>
                <w:b/>
                <w:bCs/>
                <w:lang w:val="en-GB"/>
              </w:rPr>
            </w:pPr>
            <w:r w:rsidRPr="00E4744C">
              <w:rPr>
                <w:b/>
                <w:bCs/>
                <w:lang w:val="en-GB"/>
              </w:rPr>
              <w:t>(88)</w:t>
            </w:r>
          </w:p>
        </w:tc>
        <w:tc>
          <w:tcPr>
            <w:tcW w:w="1350" w:type="dxa"/>
            <w:shd w:val="clear" w:color="auto" w:fill="FFFF00"/>
          </w:tcPr>
          <w:p w14:paraId="6C44CCF4" w14:textId="77777777" w:rsidR="00127CD7" w:rsidRPr="00E6642D" w:rsidRDefault="00127CD7">
            <w:r w:rsidRPr="00E6642D">
              <w:t>eRec lääkityksen muut tiedot</w:t>
            </w:r>
          </w:p>
        </w:tc>
        <w:tc>
          <w:tcPr>
            <w:tcW w:w="630" w:type="dxa"/>
            <w:shd w:val="clear" w:color="auto" w:fill="FFFF00"/>
          </w:tcPr>
          <w:p w14:paraId="2677B0D1" w14:textId="77777777" w:rsidR="00127CD7" w:rsidRPr="00E6642D" w:rsidRDefault="00127CD7">
            <w:pPr>
              <w:rPr>
                <w:lang w:val="en-GB"/>
              </w:rPr>
            </w:pPr>
          </w:p>
        </w:tc>
        <w:tc>
          <w:tcPr>
            <w:tcW w:w="630" w:type="dxa"/>
            <w:shd w:val="clear" w:color="auto" w:fill="FFFF00"/>
          </w:tcPr>
          <w:p w14:paraId="58C70549" w14:textId="77777777" w:rsidR="00127CD7" w:rsidRPr="00E6642D" w:rsidRDefault="00127CD7">
            <w:pPr>
              <w:rPr>
                <w:lang w:val="en-GB"/>
              </w:rPr>
            </w:pPr>
          </w:p>
        </w:tc>
        <w:tc>
          <w:tcPr>
            <w:tcW w:w="2340" w:type="dxa"/>
            <w:shd w:val="clear" w:color="auto" w:fill="FFFF00"/>
          </w:tcPr>
          <w:p w14:paraId="6622A6AC" w14:textId="77777777" w:rsidR="00127CD7" w:rsidRPr="00E6642D" w:rsidRDefault="00127CD7">
            <w:pPr>
              <w:rPr>
                <w:b/>
                <w:bCs/>
                <w:lang w:val="en-GB"/>
              </w:rPr>
            </w:pPr>
          </w:p>
        </w:tc>
        <w:tc>
          <w:tcPr>
            <w:tcW w:w="2070" w:type="dxa"/>
            <w:shd w:val="clear" w:color="auto" w:fill="FFFF00"/>
          </w:tcPr>
          <w:p w14:paraId="5A60F690" w14:textId="77777777" w:rsidR="00127CD7" w:rsidRPr="00E6642D" w:rsidRDefault="00127CD7">
            <w:pPr>
              <w:rPr>
                <w:lang w:val="en-GB"/>
              </w:rPr>
            </w:pPr>
          </w:p>
        </w:tc>
        <w:tc>
          <w:tcPr>
            <w:tcW w:w="1440" w:type="dxa"/>
            <w:shd w:val="clear" w:color="auto" w:fill="FFFF00"/>
          </w:tcPr>
          <w:p w14:paraId="54DFE999" w14:textId="77777777" w:rsidR="00127CD7" w:rsidRPr="00E6642D" w:rsidRDefault="00127CD7">
            <w:pPr>
              <w:pStyle w:val="Yltunniste"/>
              <w:tabs>
                <w:tab w:val="clear" w:pos="4320"/>
                <w:tab w:val="clear" w:pos="8640"/>
              </w:tabs>
              <w:rPr>
                <w:b/>
                <w:bCs/>
                <w:lang w:val="en-GB"/>
              </w:rPr>
            </w:pPr>
            <w:r w:rsidRPr="00E6642D">
              <w:rPr>
                <w:lang w:val="en-GB"/>
              </w:rPr>
              <w:t>c.s.c.s.c.s.e.o.c.o.code</w:t>
            </w:r>
          </w:p>
        </w:tc>
        <w:tc>
          <w:tcPr>
            <w:tcW w:w="1620" w:type="dxa"/>
            <w:shd w:val="clear" w:color="auto" w:fill="FFFF00"/>
          </w:tcPr>
          <w:p w14:paraId="2D117304" w14:textId="77777777" w:rsidR="00127CD7" w:rsidRPr="00E6642D" w:rsidRDefault="00127CD7">
            <w:pPr>
              <w:rPr>
                <w:lang w:val="en-GB"/>
              </w:rPr>
            </w:pPr>
          </w:p>
        </w:tc>
        <w:tc>
          <w:tcPr>
            <w:tcW w:w="1620" w:type="dxa"/>
            <w:shd w:val="clear" w:color="auto" w:fill="FFFF00"/>
          </w:tcPr>
          <w:p w14:paraId="11763187" w14:textId="77777777" w:rsidR="00127CD7" w:rsidRPr="00E6642D" w:rsidRDefault="00127CD7">
            <w:pPr>
              <w:rPr>
                <w:lang w:val="en-GB"/>
              </w:rPr>
            </w:pPr>
          </w:p>
        </w:tc>
        <w:tc>
          <w:tcPr>
            <w:tcW w:w="1620" w:type="dxa"/>
            <w:shd w:val="clear" w:color="auto" w:fill="FFFF00"/>
          </w:tcPr>
          <w:p w14:paraId="7E56D00C" w14:textId="77777777" w:rsidR="00127CD7" w:rsidRPr="00E6642D" w:rsidRDefault="00127CD7">
            <w:pPr>
              <w:rPr>
                <w:lang w:val="en-GB"/>
              </w:rPr>
            </w:pPr>
          </w:p>
        </w:tc>
      </w:tr>
      <w:tr w:rsidR="00127CD7" w:rsidRPr="00E95485" w14:paraId="2C9E0925" w14:textId="77777777" w:rsidTr="00950003">
        <w:tblPrEx>
          <w:tblCellMar>
            <w:top w:w="0" w:type="dxa"/>
            <w:bottom w:w="0" w:type="dxa"/>
          </w:tblCellMar>
        </w:tblPrEx>
        <w:trPr>
          <w:gridAfter w:val="7"/>
          <w:wAfter w:w="11340" w:type="dxa"/>
        </w:trPr>
        <w:tc>
          <w:tcPr>
            <w:tcW w:w="828" w:type="dxa"/>
          </w:tcPr>
          <w:p w14:paraId="18F74F58" w14:textId="77777777" w:rsidR="00127CD7" w:rsidRDefault="00127CD7" w:rsidP="00FD4552">
            <w:pPr>
              <w:rPr>
                <w:b/>
              </w:rPr>
            </w:pPr>
            <w:r>
              <w:rPr>
                <w:b/>
              </w:rPr>
              <w:t>81</w:t>
            </w:r>
          </w:p>
        </w:tc>
        <w:tc>
          <w:tcPr>
            <w:tcW w:w="1350" w:type="dxa"/>
          </w:tcPr>
          <w:p w14:paraId="62ABA4C1" w14:textId="77777777" w:rsidR="00127CD7" w:rsidRPr="00E6642D" w:rsidRDefault="00127CD7" w:rsidP="00FD4552">
            <w:r w:rsidRPr="00E6642D">
              <w:t>lääkevaihtokielto</w:t>
            </w:r>
          </w:p>
        </w:tc>
        <w:tc>
          <w:tcPr>
            <w:tcW w:w="630" w:type="dxa"/>
          </w:tcPr>
          <w:p w14:paraId="6DDC6C62" w14:textId="77777777" w:rsidR="00127CD7" w:rsidRPr="00E6642D" w:rsidRDefault="00127CD7" w:rsidP="00FD4552"/>
        </w:tc>
        <w:tc>
          <w:tcPr>
            <w:tcW w:w="630" w:type="dxa"/>
          </w:tcPr>
          <w:p w14:paraId="3C36D780" w14:textId="77777777" w:rsidR="00127CD7" w:rsidRPr="00E6642D" w:rsidRDefault="00127CD7" w:rsidP="00FD4552">
            <w:r w:rsidRPr="00E6642D">
              <w:t>E</w:t>
            </w:r>
          </w:p>
        </w:tc>
        <w:tc>
          <w:tcPr>
            <w:tcW w:w="2340" w:type="dxa"/>
          </w:tcPr>
          <w:p w14:paraId="1EF6128F" w14:textId="77777777" w:rsidR="00127CD7" w:rsidRPr="00E6642D" w:rsidRDefault="00127CD7" w:rsidP="00FD4552">
            <w:pPr>
              <w:pStyle w:val="Yltunniste"/>
              <w:tabs>
                <w:tab w:val="clear" w:pos="4320"/>
                <w:tab w:val="clear" w:pos="8640"/>
              </w:tabs>
            </w:pPr>
          </w:p>
        </w:tc>
        <w:tc>
          <w:tcPr>
            <w:tcW w:w="2070" w:type="dxa"/>
          </w:tcPr>
          <w:p w14:paraId="6132AF3F" w14:textId="77777777" w:rsidR="00127CD7" w:rsidRPr="00E6642D" w:rsidRDefault="00127CD7" w:rsidP="00FD4552">
            <w:r w:rsidRPr="00E6642D">
              <w:t>type=”BL”</w:t>
            </w:r>
          </w:p>
        </w:tc>
        <w:tc>
          <w:tcPr>
            <w:tcW w:w="1440" w:type="dxa"/>
          </w:tcPr>
          <w:p w14:paraId="7079DFAC" w14:textId="77777777" w:rsidR="00127CD7" w:rsidRPr="00E6642D" w:rsidRDefault="00127CD7" w:rsidP="00FD4552">
            <w:pPr>
              <w:pStyle w:val="Yltunniste"/>
              <w:tabs>
                <w:tab w:val="clear" w:pos="4320"/>
                <w:tab w:val="clear" w:pos="8640"/>
              </w:tabs>
            </w:pPr>
            <w:r w:rsidRPr="00E6642D">
              <w:t>c.s.c.s.c.s.e.o.c.o.c.observation.code</w:t>
            </w:r>
            <w:r w:rsidRPr="00E6642D" w:rsidDel="00E95485">
              <w:t xml:space="preserve"> </w:t>
            </w:r>
          </w:p>
        </w:tc>
        <w:tc>
          <w:tcPr>
            <w:tcW w:w="1620" w:type="dxa"/>
          </w:tcPr>
          <w:p w14:paraId="0E86B6E2" w14:textId="77777777" w:rsidR="00127CD7" w:rsidRPr="00E6642D" w:rsidRDefault="00127CD7" w:rsidP="00FD4552">
            <w:r w:rsidRPr="00E6642D">
              <w:t>c.s.c.s.c.s.e.o.c.o.c.observation.value</w:t>
            </w:r>
          </w:p>
        </w:tc>
        <w:tc>
          <w:tcPr>
            <w:tcW w:w="1620" w:type="dxa"/>
          </w:tcPr>
          <w:p w14:paraId="6122B712" w14:textId="77777777" w:rsidR="00127CD7" w:rsidRPr="00E6642D" w:rsidRDefault="00127CD7" w:rsidP="00FD4552"/>
        </w:tc>
        <w:tc>
          <w:tcPr>
            <w:tcW w:w="1620" w:type="dxa"/>
          </w:tcPr>
          <w:p w14:paraId="0BD60582" w14:textId="77777777" w:rsidR="00127CD7" w:rsidRPr="00E6642D" w:rsidRDefault="00127CD7" w:rsidP="00FD4552"/>
        </w:tc>
      </w:tr>
      <w:tr w:rsidR="00127CD7" w14:paraId="7F9D0A5D" w14:textId="77777777" w:rsidTr="00950003">
        <w:tblPrEx>
          <w:tblCellMar>
            <w:top w:w="0" w:type="dxa"/>
            <w:bottom w:w="0" w:type="dxa"/>
          </w:tblCellMar>
        </w:tblPrEx>
        <w:trPr>
          <w:gridAfter w:val="7"/>
          <w:wAfter w:w="11340" w:type="dxa"/>
        </w:trPr>
        <w:tc>
          <w:tcPr>
            <w:tcW w:w="828" w:type="dxa"/>
          </w:tcPr>
          <w:p w14:paraId="45D19DC4" w14:textId="77777777" w:rsidR="00127CD7" w:rsidRDefault="00127CD7" w:rsidP="00FD4552">
            <w:r>
              <w:t xml:space="preserve">58 </w:t>
            </w:r>
          </w:p>
        </w:tc>
        <w:tc>
          <w:tcPr>
            <w:tcW w:w="1350" w:type="dxa"/>
          </w:tcPr>
          <w:p w14:paraId="159E536E" w14:textId="77777777" w:rsidR="00127CD7" w:rsidRPr="00E6642D" w:rsidRDefault="00127CD7" w:rsidP="00FD4552">
            <w:r w:rsidRPr="00E6642D">
              <w:t>käyttötarkoi-tus tekstinä</w:t>
            </w:r>
          </w:p>
        </w:tc>
        <w:tc>
          <w:tcPr>
            <w:tcW w:w="630" w:type="dxa"/>
          </w:tcPr>
          <w:p w14:paraId="75F353A9" w14:textId="77777777" w:rsidR="00127CD7" w:rsidRPr="00E6642D" w:rsidRDefault="00127CD7" w:rsidP="00FD4552"/>
        </w:tc>
        <w:tc>
          <w:tcPr>
            <w:tcW w:w="630" w:type="dxa"/>
          </w:tcPr>
          <w:p w14:paraId="12DD7D26" w14:textId="77777777" w:rsidR="00127CD7" w:rsidRPr="00E6642D" w:rsidRDefault="00127CD7" w:rsidP="00FD4552">
            <w:r w:rsidRPr="00E6642D">
              <w:t>E</w:t>
            </w:r>
          </w:p>
        </w:tc>
        <w:tc>
          <w:tcPr>
            <w:tcW w:w="2340" w:type="dxa"/>
          </w:tcPr>
          <w:p w14:paraId="5616CCEE" w14:textId="77777777" w:rsidR="00127CD7" w:rsidRPr="00E6642D" w:rsidRDefault="00127CD7" w:rsidP="00FD4552">
            <w:r w:rsidRPr="00E6642D">
              <w:t>merkkijono, max 50 merkkiä</w:t>
            </w:r>
          </w:p>
        </w:tc>
        <w:tc>
          <w:tcPr>
            <w:tcW w:w="2070" w:type="dxa"/>
          </w:tcPr>
          <w:p w14:paraId="43C0B428" w14:textId="77777777" w:rsidR="00127CD7" w:rsidRPr="00E6642D" w:rsidRDefault="00127CD7" w:rsidP="00FD4552">
            <w:pPr>
              <w:rPr>
                <w:lang w:val="en-GB"/>
              </w:rPr>
            </w:pPr>
            <w:r w:rsidRPr="00E6642D">
              <w:rPr>
                <w:lang w:val="en-GB"/>
              </w:rPr>
              <w:t>type=”ST”</w:t>
            </w:r>
          </w:p>
        </w:tc>
        <w:tc>
          <w:tcPr>
            <w:tcW w:w="1440" w:type="dxa"/>
          </w:tcPr>
          <w:p w14:paraId="52CC395F"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7FC1DF5A" w14:textId="77777777" w:rsidR="00127CD7" w:rsidRPr="00E6642D" w:rsidRDefault="00127CD7" w:rsidP="00FD4552">
            <w:pPr>
              <w:rPr>
                <w:lang w:val="en-GB"/>
              </w:rPr>
            </w:pPr>
            <w:r w:rsidRPr="00E6642D">
              <w:rPr>
                <w:lang w:val="en-GB"/>
              </w:rPr>
              <w:t>c.s.c.s.c.s.e.o.c.o.c.observation.value</w:t>
            </w:r>
          </w:p>
        </w:tc>
        <w:tc>
          <w:tcPr>
            <w:tcW w:w="1620" w:type="dxa"/>
          </w:tcPr>
          <w:p w14:paraId="4BA28AD6" w14:textId="77777777" w:rsidR="00127CD7" w:rsidRPr="00E6642D" w:rsidRDefault="00127CD7" w:rsidP="00FD4552">
            <w:r w:rsidRPr="00E6642D">
              <w:t>Tonsilliitin hoito</w:t>
            </w:r>
          </w:p>
        </w:tc>
        <w:tc>
          <w:tcPr>
            <w:tcW w:w="1620" w:type="dxa"/>
          </w:tcPr>
          <w:p w14:paraId="35B5196C" w14:textId="77777777" w:rsidR="00127CD7" w:rsidRPr="00E6642D" w:rsidRDefault="00127CD7" w:rsidP="00FD4552"/>
        </w:tc>
      </w:tr>
      <w:tr w:rsidR="00127CD7" w14:paraId="7FFBE721" w14:textId="77777777" w:rsidTr="00950003">
        <w:tblPrEx>
          <w:tblCellMar>
            <w:top w:w="0" w:type="dxa"/>
            <w:bottom w:w="0" w:type="dxa"/>
          </w:tblCellMar>
        </w:tblPrEx>
        <w:trPr>
          <w:gridAfter w:val="7"/>
          <w:wAfter w:w="11340" w:type="dxa"/>
        </w:trPr>
        <w:tc>
          <w:tcPr>
            <w:tcW w:w="828" w:type="dxa"/>
          </w:tcPr>
          <w:p w14:paraId="46A39296" w14:textId="77777777" w:rsidR="00127CD7" w:rsidRPr="008431D0" w:rsidRDefault="00127CD7">
            <w:pPr>
              <w:pStyle w:val="Yltunniste"/>
              <w:tabs>
                <w:tab w:val="clear" w:pos="4320"/>
                <w:tab w:val="clear" w:pos="8640"/>
              </w:tabs>
              <w:rPr>
                <w:bCs/>
                <w:lang w:val="en-GB"/>
              </w:rPr>
            </w:pPr>
            <w:r w:rsidRPr="008431D0">
              <w:rPr>
                <w:bCs/>
                <w:lang w:val="en-GB"/>
              </w:rPr>
              <w:t>89</w:t>
            </w:r>
          </w:p>
        </w:tc>
        <w:tc>
          <w:tcPr>
            <w:tcW w:w="1350" w:type="dxa"/>
          </w:tcPr>
          <w:p w14:paraId="0C3B67A0" w14:textId="77777777" w:rsidR="00127CD7" w:rsidRPr="00E6642D" w:rsidRDefault="00127CD7">
            <w:pPr>
              <w:rPr>
                <w:lang w:val="en-GB"/>
              </w:rPr>
            </w:pPr>
            <w:r w:rsidRPr="00E6642D">
              <w:rPr>
                <w:lang w:val="en-GB"/>
              </w:rPr>
              <w:t>alle 12-vuotiaan paino</w:t>
            </w:r>
          </w:p>
        </w:tc>
        <w:tc>
          <w:tcPr>
            <w:tcW w:w="630" w:type="dxa"/>
          </w:tcPr>
          <w:p w14:paraId="5E032483" w14:textId="77777777" w:rsidR="00127CD7" w:rsidRPr="00E6642D" w:rsidRDefault="00127CD7">
            <w:pPr>
              <w:rPr>
                <w:lang w:val="en-GB"/>
              </w:rPr>
            </w:pPr>
          </w:p>
        </w:tc>
        <w:tc>
          <w:tcPr>
            <w:tcW w:w="630" w:type="dxa"/>
          </w:tcPr>
          <w:p w14:paraId="399CA90E" w14:textId="77777777" w:rsidR="00127CD7" w:rsidRPr="00E6642D" w:rsidRDefault="00127CD7">
            <w:pPr>
              <w:rPr>
                <w:lang w:val="en-GB"/>
              </w:rPr>
            </w:pPr>
            <w:r w:rsidRPr="00E6642D">
              <w:rPr>
                <w:lang w:val="en-GB"/>
              </w:rPr>
              <w:t>E</w:t>
            </w:r>
          </w:p>
        </w:tc>
        <w:tc>
          <w:tcPr>
            <w:tcW w:w="2340" w:type="dxa"/>
          </w:tcPr>
          <w:p w14:paraId="4A0E5467" w14:textId="77777777" w:rsidR="00127CD7" w:rsidRPr="00E6642D" w:rsidRDefault="00127CD7">
            <w:pPr>
              <w:rPr>
                <w:b/>
                <w:bCs/>
                <w:lang w:val="en-GB"/>
              </w:rPr>
            </w:pPr>
          </w:p>
        </w:tc>
        <w:tc>
          <w:tcPr>
            <w:tcW w:w="2070" w:type="dxa"/>
          </w:tcPr>
          <w:p w14:paraId="22C8D6DA" w14:textId="77777777" w:rsidR="00127CD7" w:rsidRPr="00E6642D" w:rsidRDefault="00127CD7">
            <w:pPr>
              <w:rPr>
                <w:lang w:val="en-GB"/>
              </w:rPr>
            </w:pPr>
            <w:r w:rsidRPr="00E6642D">
              <w:rPr>
                <w:lang w:val="en-GB"/>
              </w:rPr>
              <w:t>type=”PQ”</w:t>
            </w:r>
          </w:p>
        </w:tc>
        <w:tc>
          <w:tcPr>
            <w:tcW w:w="1440" w:type="dxa"/>
          </w:tcPr>
          <w:p w14:paraId="0DE71E19"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767A61B2" w14:textId="77777777" w:rsidR="00127CD7" w:rsidRPr="00E6642D" w:rsidRDefault="00127CD7">
            <w:pPr>
              <w:rPr>
                <w:lang w:val="en-GB"/>
              </w:rPr>
            </w:pPr>
            <w:r w:rsidRPr="00E6642D">
              <w:rPr>
                <w:lang w:val="en-GB"/>
              </w:rPr>
              <w:t>c.s.c.s.c.s.e.o.c.o.c.observation.value</w:t>
            </w:r>
          </w:p>
        </w:tc>
        <w:tc>
          <w:tcPr>
            <w:tcW w:w="1620" w:type="dxa"/>
          </w:tcPr>
          <w:p w14:paraId="5002E7D8" w14:textId="77777777" w:rsidR="00127CD7" w:rsidRPr="00E6642D" w:rsidRDefault="00127CD7">
            <w:pPr>
              <w:rPr>
                <w:lang w:val="en-GB"/>
              </w:rPr>
            </w:pPr>
          </w:p>
        </w:tc>
        <w:tc>
          <w:tcPr>
            <w:tcW w:w="1620" w:type="dxa"/>
          </w:tcPr>
          <w:p w14:paraId="1A851ED1" w14:textId="77777777" w:rsidR="00127CD7" w:rsidRPr="00E6642D" w:rsidRDefault="00127CD7">
            <w:pPr>
              <w:rPr>
                <w:lang w:val="en-GB"/>
              </w:rPr>
            </w:pPr>
          </w:p>
        </w:tc>
      </w:tr>
      <w:tr w:rsidR="00127CD7" w14:paraId="3927656D" w14:textId="77777777" w:rsidTr="00950003">
        <w:tblPrEx>
          <w:tblCellMar>
            <w:top w:w="0" w:type="dxa"/>
            <w:bottom w:w="0" w:type="dxa"/>
          </w:tblCellMar>
        </w:tblPrEx>
        <w:trPr>
          <w:gridAfter w:val="7"/>
          <w:wAfter w:w="11340" w:type="dxa"/>
        </w:trPr>
        <w:tc>
          <w:tcPr>
            <w:tcW w:w="828" w:type="dxa"/>
          </w:tcPr>
          <w:p w14:paraId="7DDEC775" w14:textId="77777777" w:rsidR="00127CD7" w:rsidRDefault="00127CD7" w:rsidP="00FD4552">
            <w:pPr>
              <w:rPr>
                <w:b/>
              </w:rPr>
            </w:pPr>
            <w:r>
              <w:rPr>
                <w:b/>
              </w:rPr>
              <w:t>75</w:t>
            </w:r>
          </w:p>
        </w:tc>
        <w:tc>
          <w:tcPr>
            <w:tcW w:w="1350" w:type="dxa"/>
          </w:tcPr>
          <w:p w14:paraId="6696D80D" w14:textId="77777777" w:rsidR="00127CD7" w:rsidRPr="00E6642D" w:rsidRDefault="00127CD7" w:rsidP="00FD4552">
            <w:r w:rsidRPr="00E6642D">
              <w:t>uusimiskielto</w:t>
            </w:r>
          </w:p>
        </w:tc>
        <w:tc>
          <w:tcPr>
            <w:tcW w:w="630" w:type="dxa"/>
          </w:tcPr>
          <w:p w14:paraId="43EB5100" w14:textId="77777777" w:rsidR="00127CD7" w:rsidRPr="00E6642D" w:rsidRDefault="00127CD7" w:rsidP="00FD4552"/>
        </w:tc>
        <w:tc>
          <w:tcPr>
            <w:tcW w:w="630" w:type="dxa"/>
          </w:tcPr>
          <w:p w14:paraId="358F4484" w14:textId="77777777" w:rsidR="00127CD7" w:rsidRPr="00E6642D" w:rsidRDefault="00127CD7" w:rsidP="00FD4552">
            <w:r w:rsidRPr="00E6642D">
              <w:t>E</w:t>
            </w:r>
          </w:p>
        </w:tc>
        <w:tc>
          <w:tcPr>
            <w:tcW w:w="2340" w:type="dxa"/>
          </w:tcPr>
          <w:p w14:paraId="54445BC9" w14:textId="77777777" w:rsidR="00127CD7" w:rsidRPr="00E6642D" w:rsidRDefault="00127CD7" w:rsidP="00FD4552">
            <w:pPr>
              <w:pStyle w:val="Yltunniste"/>
              <w:tabs>
                <w:tab w:val="clear" w:pos="4320"/>
                <w:tab w:val="clear" w:pos="8640"/>
              </w:tabs>
            </w:pPr>
            <w:r w:rsidRPr="00E6642D">
              <w:t>false/true (ei/kyllä)</w:t>
            </w:r>
          </w:p>
        </w:tc>
        <w:tc>
          <w:tcPr>
            <w:tcW w:w="2070" w:type="dxa"/>
          </w:tcPr>
          <w:p w14:paraId="5D821412" w14:textId="77777777" w:rsidR="00127CD7" w:rsidRPr="00E6642D" w:rsidRDefault="00127CD7" w:rsidP="00FD4552">
            <w:pPr>
              <w:rPr>
                <w:lang w:val="en-GB"/>
              </w:rPr>
            </w:pPr>
            <w:r w:rsidRPr="00E6642D">
              <w:rPr>
                <w:lang w:val="en-GB"/>
              </w:rPr>
              <w:t>type=”BL”</w:t>
            </w:r>
          </w:p>
        </w:tc>
        <w:tc>
          <w:tcPr>
            <w:tcW w:w="1440" w:type="dxa"/>
          </w:tcPr>
          <w:p w14:paraId="6248DF83"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20B390CA" w14:textId="77777777" w:rsidR="00127CD7" w:rsidRPr="00E6642D" w:rsidRDefault="00127CD7" w:rsidP="00FD4552">
            <w:pPr>
              <w:rPr>
                <w:lang w:val="en-GB"/>
              </w:rPr>
            </w:pPr>
            <w:r w:rsidRPr="00E6642D">
              <w:rPr>
                <w:lang w:val="en-GB"/>
              </w:rPr>
              <w:t>c.s.c.s.c.s.e.o.c.o.c.observation.value</w:t>
            </w:r>
          </w:p>
        </w:tc>
        <w:tc>
          <w:tcPr>
            <w:tcW w:w="1620" w:type="dxa"/>
          </w:tcPr>
          <w:p w14:paraId="23C653F3" w14:textId="77777777" w:rsidR="00127CD7" w:rsidRPr="00E6642D" w:rsidRDefault="00127CD7" w:rsidP="00FD4552">
            <w:pPr>
              <w:rPr>
                <w:lang w:val="en-GB"/>
              </w:rPr>
            </w:pPr>
          </w:p>
        </w:tc>
        <w:tc>
          <w:tcPr>
            <w:tcW w:w="1620" w:type="dxa"/>
          </w:tcPr>
          <w:p w14:paraId="0A8F5E75" w14:textId="77777777" w:rsidR="00127CD7" w:rsidRPr="00E6642D" w:rsidRDefault="00127CD7" w:rsidP="00FD4552">
            <w:pPr>
              <w:rPr>
                <w:lang w:val="en-GB"/>
              </w:rPr>
            </w:pPr>
          </w:p>
        </w:tc>
      </w:tr>
      <w:tr w:rsidR="00127CD7" w14:paraId="0AA80A4D" w14:textId="77777777" w:rsidTr="00950003">
        <w:tblPrEx>
          <w:tblCellMar>
            <w:top w:w="0" w:type="dxa"/>
            <w:bottom w:w="0" w:type="dxa"/>
          </w:tblCellMar>
        </w:tblPrEx>
        <w:trPr>
          <w:gridAfter w:val="7"/>
          <w:wAfter w:w="11340" w:type="dxa"/>
        </w:trPr>
        <w:tc>
          <w:tcPr>
            <w:tcW w:w="828" w:type="dxa"/>
          </w:tcPr>
          <w:p w14:paraId="376AE5E8" w14:textId="77777777" w:rsidR="00127CD7" w:rsidRPr="008431D0" w:rsidRDefault="00127CD7">
            <w:pPr>
              <w:pStyle w:val="Yltunniste"/>
              <w:tabs>
                <w:tab w:val="clear" w:pos="4320"/>
                <w:tab w:val="clear" w:pos="8640"/>
              </w:tabs>
              <w:rPr>
                <w:bCs/>
                <w:lang w:val="en-GB"/>
              </w:rPr>
            </w:pPr>
            <w:r w:rsidRPr="008431D0">
              <w:rPr>
                <w:bCs/>
                <w:lang w:val="en-GB"/>
              </w:rPr>
              <w:t>91</w:t>
            </w:r>
          </w:p>
        </w:tc>
        <w:tc>
          <w:tcPr>
            <w:tcW w:w="1350" w:type="dxa"/>
          </w:tcPr>
          <w:p w14:paraId="1B02D0EC" w14:textId="77777777" w:rsidR="00127CD7" w:rsidRPr="00E6642D" w:rsidRDefault="00127CD7">
            <w:pPr>
              <w:rPr>
                <w:lang w:val="en-GB"/>
              </w:rPr>
            </w:pPr>
            <w:r w:rsidRPr="00E6642D">
              <w:rPr>
                <w:lang w:val="en-GB"/>
              </w:rPr>
              <w:t>annosjakelu</w:t>
            </w:r>
          </w:p>
        </w:tc>
        <w:tc>
          <w:tcPr>
            <w:tcW w:w="630" w:type="dxa"/>
          </w:tcPr>
          <w:p w14:paraId="5615A6D4" w14:textId="77777777" w:rsidR="00127CD7" w:rsidRPr="00E6642D" w:rsidRDefault="00127CD7">
            <w:pPr>
              <w:rPr>
                <w:lang w:val="en-GB"/>
              </w:rPr>
            </w:pPr>
          </w:p>
        </w:tc>
        <w:tc>
          <w:tcPr>
            <w:tcW w:w="630" w:type="dxa"/>
          </w:tcPr>
          <w:p w14:paraId="17ADFC98" w14:textId="77777777" w:rsidR="00127CD7" w:rsidRPr="00E6642D" w:rsidRDefault="00127CD7">
            <w:pPr>
              <w:rPr>
                <w:lang w:val="en-GB"/>
              </w:rPr>
            </w:pPr>
            <w:r w:rsidRPr="00E6642D">
              <w:rPr>
                <w:lang w:val="en-GB"/>
              </w:rPr>
              <w:t>E</w:t>
            </w:r>
          </w:p>
        </w:tc>
        <w:tc>
          <w:tcPr>
            <w:tcW w:w="2340" w:type="dxa"/>
          </w:tcPr>
          <w:p w14:paraId="08C00413" w14:textId="77777777" w:rsidR="00127CD7" w:rsidRPr="00E6642D" w:rsidRDefault="00127CD7">
            <w:pPr>
              <w:rPr>
                <w:b/>
                <w:bCs/>
                <w:lang w:val="en-GB"/>
              </w:rPr>
            </w:pPr>
            <w:r w:rsidRPr="00E6642D">
              <w:t>false/true (ei/kyllä)</w:t>
            </w:r>
          </w:p>
        </w:tc>
        <w:tc>
          <w:tcPr>
            <w:tcW w:w="2070" w:type="dxa"/>
          </w:tcPr>
          <w:p w14:paraId="496910DD" w14:textId="77777777" w:rsidR="00127CD7" w:rsidRPr="00E6642D" w:rsidRDefault="00127CD7">
            <w:pPr>
              <w:rPr>
                <w:lang w:val="en-GB"/>
              </w:rPr>
            </w:pPr>
            <w:r w:rsidRPr="00E6642D">
              <w:rPr>
                <w:lang w:val="en-GB"/>
              </w:rPr>
              <w:t>type=”BL”</w:t>
            </w:r>
          </w:p>
        </w:tc>
        <w:tc>
          <w:tcPr>
            <w:tcW w:w="1440" w:type="dxa"/>
          </w:tcPr>
          <w:p w14:paraId="5EB8BE75"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706F75FA" w14:textId="77777777" w:rsidR="00127CD7" w:rsidRPr="00E6642D" w:rsidRDefault="00127CD7">
            <w:pPr>
              <w:rPr>
                <w:lang w:val="en-GB"/>
              </w:rPr>
            </w:pPr>
            <w:r w:rsidRPr="00E6642D">
              <w:rPr>
                <w:lang w:val="en-GB"/>
              </w:rPr>
              <w:t>c.s.c.s.c.s.e.o.c.o.c.observation.value</w:t>
            </w:r>
          </w:p>
        </w:tc>
        <w:tc>
          <w:tcPr>
            <w:tcW w:w="1620" w:type="dxa"/>
          </w:tcPr>
          <w:p w14:paraId="7F0DF21A" w14:textId="77777777" w:rsidR="00127CD7" w:rsidRPr="00E6642D" w:rsidRDefault="00127CD7">
            <w:pPr>
              <w:rPr>
                <w:lang w:val="en-GB"/>
              </w:rPr>
            </w:pPr>
          </w:p>
        </w:tc>
        <w:tc>
          <w:tcPr>
            <w:tcW w:w="1620" w:type="dxa"/>
          </w:tcPr>
          <w:p w14:paraId="550DBA11" w14:textId="77777777" w:rsidR="00127CD7" w:rsidRPr="00E6642D" w:rsidRDefault="00127CD7">
            <w:pPr>
              <w:rPr>
                <w:lang w:val="en-GB"/>
              </w:rPr>
            </w:pPr>
          </w:p>
        </w:tc>
      </w:tr>
      <w:tr w:rsidR="00127CD7" w14:paraId="79A56C77" w14:textId="77777777" w:rsidTr="00950003">
        <w:tblPrEx>
          <w:tblCellMar>
            <w:top w:w="0" w:type="dxa"/>
            <w:bottom w:w="0" w:type="dxa"/>
          </w:tblCellMar>
        </w:tblPrEx>
        <w:trPr>
          <w:gridAfter w:val="7"/>
          <w:wAfter w:w="11340" w:type="dxa"/>
        </w:trPr>
        <w:tc>
          <w:tcPr>
            <w:tcW w:w="828" w:type="dxa"/>
          </w:tcPr>
          <w:p w14:paraId="6B9FE391" w14:textId="77777777" w:rsidR="00127CD7" w:rsidRPr="008431D0" w:rsidRDefault="00127CD7">
            <w:pPr>
              <w:pStyle w:val="Yltunniste"/>
              <w:tabs>
                <w:tab w:val="clear" w:pos="4320"/>
                <w:tab w:val="clear" w:pos="8640"/>
              </w:tabs>
              <w:rPr>
                <w:bCs/>
                <w:lang w:val="en-GB"/>
              </w:rPr>
            </w:pPr>
            <w:r w:rsidRPr="008431D0">
              <w:rPr>
                <w:bCs/>
                <w:lang w:val="en-GB"/>
              </w:rPr>
              <w:t>91</w:t>
            </w:r>
          </w:p>
        </w:tc>
        <w:tc>
          <w:tcPr>
            <w:tcW w:w="1350" w:type="dxa"/>
          </w:tcPr>
          <w:p w14:paraId="6FEA2955" w14:textId="77777777" w:rsidR="00127CD7" w:rsidRPr="00E6642D" w:rsidRDefault="00127CD7">
            <w:pPr>
              <w:rPr>
                <w:lang w:val="en-GB"/>
              </w:rPr>
            </w:pPr>
            <w:r w:rsidRPr="00E6642D">
              <w:rPr>
                <w:lang w:val="en-GB"/>
              </w:rPr>
              <w:t>annosjakeluteksti</w:t>
            </w:r>
          </w:p>
        </w:tc>
        <w:tc>
          <w:tcPr>
            <w:tcW w:w="630" w:type="dxa"/>
          </w:tcPr>
          <w:p w14:paraId="0540A53B" w14:textId="77777777" w:rsidR="00127CD7" w:rsidRPr="00E6642D" w:rsidRDefault="00127CD7">
            <w:pPr>
              <w:rPr>
                <w:lang w:val="en-GB"/>
              </w:rPr>
            </w:pPr>
          </w:p>
        </w:tc>
        <w:tc>
          <w:tcPr>
            <w:tcW w:w="630" w:type="dxa"/>
          </w:tcPr>
          <w:p w14:paraId="1C0F8BF2" w14:textId="77777777" w:rsidR="00127CD7" w:rsidRPr="00E6642D" w:rsidRDefault="00127CD7">
            <w:pPr>
              <w:rPr>
                <w:lang w:val="en-GB"/>
              </w:rPr>
            </w:pPr>
          </w:p>
        </w:tc>
        <w:tc>
          <w:tcPr>
            <w:tcW w:w="2340" w:type="dxa"/>
          </w:tcPr>
          <w:p w14:paraId="1B788FA5" w14:textId="77777777" w:rsidR="00127CD7" w:rsidRPr="00E6642D" w:rsidRDefault="00127CD7">
            <w:pPr>
              <w:rPr>
                <w:b/>
                <w:bCs/>
                <w:lang w:val="en-GB"/>
              </w:rPr>
            </w:pPr>
            <w:r w:rsidRPr="00E6642D">
              <w:t>merkkijono, max 80</w:t>
            </w:r>
          </w:p>
        </w:tc>
        <w:tc>
          <w:tcPr>
            <w:tcW w:w="2070" w:type="dxa"/>
          </w:tcPr>
          <w:p w14:paraId="7B2B606A" w14:textId="77777777" w:rsidR="00127CD7" w:rsidRPr="00E6642D" w:rsidRDefault="00127CD7">
            <w:pPr>
              <w:rPr>
                <w:lang w:val="en-GB"/>
              </w:rPr>
            </w:pPr>
            <w:r w:rsidRPr="00E6642D">
              <w:rPr>
                <w:lang w:val="en-GB"/>
              </w:rPr>
              <w:t>type=”ST”</w:t>
            </w:r>
          </w:p>
        </w:tc>
        <w:tc>
          <w:tcPr>
            <w:tcW w:w="1440" w:type="dxa"/>
          </w:tcPr>
          <w:p w14:paraId="4A1EBA8B"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17E7400A" w14:textId="77777777" w:rsidR="00127CD7" w:rsidRPr="00E6642D" w:rsidRDefault="00127CD7">
            <w:pPr>
              <w:rPr>
                <w:lang w:val="en-GB"/>
              </w:rPr>
            </w:pPr>
            <w:r w:rsidRPr="00E6642D">
              <w:rPr>
                <w:lang w:val="en-GB"/>
              </w:rPr>
              <w:t>c.s.c.s.c.s.e.o.c.o.c.observation.text</w:t>
            </w:r>
          </w:p>
        </w:tc>
        <w:tc>
          <w:tcPr>
            <w:tcW w:w="1620" w:type="dxa"/>
          </w:tcPr>
          <w:p w14:paraId="1D90756F" w14:textId="77777777" w:rsidR="00127CD7" w:rsidRPr="00E6642D" w:rsidRDefault="00127CD7">
            <w:pPr>
              <w:rPr>
                <w:lang w:val="en-GB"/>
              </w:rPr>
            </w:pPr>
          </w:p>
        </w:tc>
        <w:tc>
          <w:tcPr>
            <w:tcW w:w="1620" w:type="dxa"/>
          </w:tcPr>
          <w:p w14:paraId="49F5E6D6" w14:textId="77777777" w:rsidR="00127CD7" w:rsidRPr="00E6642D" w:rsidRDefault="00127CD7">
            <w:pPr>
              <w:rPr>
                <w:lang w:val="en-GB"/>
              </w:rPr>
            </w:pPr>
          </w:p>
        </w:tc>
      </w:tr>
      <w:tr w:rsidR="00127CD7" w14:paraId="6C732EC6" w14:textId="77777777" w:rsidTr="00950003">
        <w:tblPrEx>
          <w:tblCellMar>
            <w:top w:w="0" w:type="dxa"/>
            <w:bottom w:w="0" w:type="dxa"/>
          </w:tblCellMar>
        </w:tblPrEx>
        <w:trPr>
          <w:gridAfter w:val="7"/>
          <w:wAfter w:w="11340" w:type="dxa"/>
        </w:trPr>
        <w:tc>
          <w:tcPr>
            <w:tcW w:w="828" w:type="dxa"/>
          </w:tcPr>
          <w:p w14:paraId="5A3F116E" w14:textId="77777777" w:rsidR="00127CD7" w:rsidRPr="00E528E4" w:rsidRDefault="00127CD7" w:rsidP="00FD4552">
            <w:pPr>
              <w:rPr>
                <w:b/>
              </w:rPr>
            </w:pPr>
            <w:r w:rsidRPr="00E528E4">
              <w:rPr>
                <w:b/>
              </w:rPr>
              <w:t xml:space="preserve">67 </w:t>
            </w:r>
          </w:p>
        </w:tc>
        <w:tc>
          <w:tcPr>
            <w:tcW w:w="1350" w:type="dxa"/>
          </w:tcPr>
          <w:p w14:paraId="408CA112" w14:textId="77777777" w:rsidR="00127CD7" w:rsidRPr="00E6642D" w:rsidRDefault="00127CD7" w:rsidP="00FD4552">
            <w:r w:rsidRPr="00E6642D">
              <w:t>hoitolaji</w:t>
            </w:r>
          </w:p>
        </w:tc>
        <w:tc>
          <w:tcPr>
            <w:tcW w:w="630" w:type="dxa"/>
          </w:tcPr>
          <w:p w14:paraId="6E0C0FE5" w14:textId="77777777" w:rsidR="00127CD7" w:rsidRPr="00E6642D" w:rsidRDefault="00127CD7" w:rsidP="00FD4552">
            <w:pPr>
              <w:rPr>
                <w:lang w:val="de-DE"/>
              </w:rPr>
            </w:pPr>
            <w:r w:rsidRPr="00E6642D">
              <w:rPr>
                <w:lang w:val="de-DE"/>
              </w:rPr>
              <w:t>P</w:t>
            </w:r>
          </w:p>
        </w:tc>
        <w:tc>
          <w:tcPr>
            <w:tcW w:w="630" w:type="dxa"/>
          </w:tcPr>
          <w:p w14:paraId="5FCAB4A8" w14:textId="77777777" w:rsidR="00127CD7" w:rsidRPr="00E6642D" w:rsidRDefault="00127CD7" w:rsidP="00FD4552">
            <w:pPr>
              <w:rPr>
                <w:lang w:val="de-DE"/>
              </w:rPr>
            </w:pPr>
            <w:r w:rsidRPr="00E6642D">
              <w:rPr>
                <w:lang w:val="de-DE"/>
              </w:rPr>
              <w:t>E</w:t>
            </w:r>
          </w:p>
        </w:tc>
        <w:tc>
          <w:tcPr>
            <w:tcW w:w="2340" w:type="dxa"/>
          </w:tcPr>
          <w:p w14:paraId="7E818398" w14:textId="77777777" w:rsidR="00127CD7" w:rsidRPr="00E6642D" w:rsidRDefault="00127CD7" w:rsidP="004C4C01">
            <w:pPr>
              <w:rPr>
                <w:lang w:val="de-DE"/>
              </w:rPr>
            </w:pPr>
            <w:r w:rsidRPr="00E6642D">
              <w:rPr>
                <w:lang w:val="de-DE"/>
              </w:rPr>
              <w:t>e</w:t>
            </w:r>
            <w:r w:rsidRPr="00E6642D">
              <w:t>i ole pakollinen osastohoitolääkityksessä.</w:t>
            </w:r>
          </w:p>
        </w:tc>
        <w:tc>
          <w:tcPr>
            <w:tcW w:w="2070" w:type="dxa"/>
          </w:tcPr>
          <w:p w14:paraId="49A25401" w14:textId="77777777" w:rsidR="00127CD7" w:rsidRPr="00E6642D" w:rsidRDefault="00127CD7" w:rsidP="00FD4552">
            <w:pPr>
              <w:rPr>
                <w:lang w:val="en-GB"/>
              </w:rPr>
            </w:pPr>
            <w:r w:rsidRPr="00E6642D">
              <w:rPr>
                <w:lang w:val="en-GB"/>
              </w:rPr>
              <w:t>type=”CE”</w:t>
            </w:r>
          </w:p>
        </w:tc>
        <w:tc>
          <w:tcPr>
            <w:tcW w:w="1440" w:type="dxa"/>
          </w:tcPr>
          <w:p w14:paraId="737D98E1"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345EECDF" w14:textId="77777777" w:rsidR="00127CD7" w:rsidRPr="00E6642D" w:rsidRDefault="00127CD7" w:rsidP="00FD4552">
            <w:pPr>
              <w:rPr>
                <w:lang w:val="en-GB"/>
              </w:rPr>
            </w:pPr>
            <w:r w:rsidRPr="00E6642D">
              <w:rPr>
                <w:lang w:val="en-GB"/>
              </w:rPr>
              <w:t>c.s.c.s.c.s.e.o.c.o.c.observation.value</w:t>
            </w:r>
          </w:p>
        </w:tc>
        <w:tc>
          <w:tcPr>
            <w:tcW w:w="1620" w:type="dxa"/>
          </w:tcPr>
          <w:p w14:paraId="38B1E7AD" w14:textId="77777777" w:rsidR="00127CD7" w:rsidRPr="00E6642D" w:rsidRDefault="00127CD7" w:rsidP="00FD4552">
            <w:r w:rsidRPr="00E6642D">
              <w:t>Sairauden hoito</w:t>
            </w:r>
          </w:p>
        </w:tc>
        <w:tc>
          <w:tcPr>
            <w:tcW w:w="1620" w:type="dxa"/>
          </w:tcPr>
          <w:p w14:paraId="1C11A853" w14:textId="77777777" w:rsidR="00127CD7" w:rsidRPr="00E6642D" w:rsidRDefault="00127CD7" w:rsidP="00FD4552"/>
        </w:tc>
      </w:tr>
      <w:tr w:rsidR="00127CD7" w14:paraId="0169DF03" w14:textId="77777777" w:rsidTr="00950003">
        <w:tblPrEx>
          <w:tblCellMar>
            <w:top w:w="0" w:type="dxa"/>
            <w:bottom w:w="0" w:type="dxa"/>
          </w:tblCellMar>
        </w:tblPrEx>
        <w:trPr>
          <w:gridAfter w:val="7"/>
          <w:wAfter w:w="11340" w:type="dxa"/>
        </w:trPr>
        <w:tc>
          <w:tcPr>
            <w:tcW w:w="828" w:type="dxa"/>
          </w:tcPr>
          <w:p w14:paraId="19D64BBB" w14:textId="77777777" w:rsidR="00127CD7" w:rsidRPr="008431D0" w:rsidRDefault="00127CD7">
            <w:pPr>
              <w:pStyle w:val="Yltunniste"/>
              <w:tabs>
                <w:tab w:val="clear" w:pos="4320"/>
                <w:tab w:val="clear" w:pos="8640"/>
              </w:tabs>
              <w:rPr>
                <w:bCs/>
                <w:lang w:val="en-GB"/>
              </w:rPr>
            </w:pPr>
            <w:r w:rsidRPr="008431D0">
              <w:rPr>
                <w:bCs/>
                <w:lang w:val="en-GB"/>
              </w:rPr>
              <w:t>92</w:t>
            </w:r>
          </w:p>
        </w:tc>
        <w:tc>
          <w:tcPr>
            <w:tcW w:w="1350" w:type="dxa"/>
          </w:tcPr>
          <w:p w14:paraId="4D240AB1" w14:textId="77777777" w:rsidR="00127CD7" w:rsidRPr="00E6642D" w:rsidRDefault="00127CD7">
            <w:pPr>
              <w:rPr>
                <w:lang w:val="en-GB"/>
              </w:rPr>
            </w:pPr>
            <w:r w:rsidRPr="00E6642D">
              <w:rPr>
                <w:lang w:val="en-GB"/>
              </w:rPr>
              <w:t>viesti apteekille</w:t>
            </w:r>
          </w:p>
        </w:tc>
        <w:tc>
          <w:tcPr>
            <w:tcW w:w="630" w:type="dxa"/>
          </w:tcPr>
          <w:p w14:paraId="7ABB0642" w14:textId="77777777" w:rsidR="00127CD7" w:rsidRPr="00E6642D" w:rsidRDefault="00127CD7">
            <w:pPr>
              <w:rPr>
                <w:lang w:val="en-GB"/>
              </w:rPr>
            </w:pPr>
          </w:p>
        </w:tc>
        <w:tc>
          <w:tcPr>
            <w:tcW w:w="630" w:type="dxa"/>
          </w:tcPr>
          <w:p w14:paraId="73EC09A2" w14:textId="77777777" w:rsidR="00127CD7" w:rsidRPr="00E6642D" w:rsidRDefault="00127CD7">
            <w:pPr>
              <w:rPr>
                <w:lang w:val="en-GB"/>
              </w:rPr>
            </w:pPr>
          </w:p>
        </w:tc>
        <w:tc>
          <w:tcPr>
            <w:tcW w:w="2340" w:type="dxa"/>
          </w:tcPr>
          <w:p w14:paraId="413A8F33" w14:textId="77777777" w:rsidR="00127CD7" w:rsidRPr="00E6642D" w:rsidRDefault="00127CD7">
            <w:pPr>
              <w:rPr>
                <w:b/>
                <w:bCs/>
                <w:lang w:val="en-GB"/>
              </w:rPr>
            </w:pPr>
            <w:r w:rsidRPr="00E6642D">
              <w:t>merkkijono, max 200</w:t>
            </w:r>
          </w:p>
        </w:tc>
        <w:tc>
          <w:tcPr>
            <w:tcW w:w="2070" w:type="dxa"/>
          </w:tcPr>
          <w:p w14:paraId="7E948166" w14:textId="77777777" w:rsidR="00127CD7" w:rsidRPr="00E6642D" w:rsidRDefault="00127CD7">
            <w:pPr>
              <w:rPr>
                <w:lang w:val="en-GB"/>
              </w:rPr>
            </w:pPr>
            <w:r w:rsidRPr="00E6642D">
              <w:rPr>
                <w:lang w:val="en-GB"/>
              </w:rPr>
              <w:t>type=”ST”</w:t>
            </w:r>
          </w:p>
        </w:tc>
        <w:tc>
          <w:tcPr>
            <w:tcW w:w="1440" w:type="dxa"/>
          </w:tcPr>
          <w:p w14:paraId="22351926"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6A127A47" w14:textId="77777777" w:rsidR="00127CD7" w:rsidRPr="00E6642D" w:rsidRDefault="00127CD7">
            <w:pPr>
              <w:rPr>
                <w:lang w:val="en-GB"/>
              </w:rPr>
            </w:pPr>
            <w:r w:rsidRPr="00E6642D">
              <w:rPr>
                <w:lang w:val="en-GB"/>
              </w:rPr>
              <w:t>c.s.c.s.c.s.e.o.c.o.c.observation.value</w:t>
            </w:r>
          </w:p>
        </w:tc>
        <w:tc>
          <w:tcPr>
            <w:tcW w:w="1620" w:type="dxa"/>
          </w:tcPr>
          <w:p w14:paraId="61E9EDD4" w14:textId="77777777" w:rsidR="00127CD7" w:rsidRPr="00E6642D" w:rsidRDefault="00127CD7">
            <w:pPr>
              <w:rPr>
                <w:lang w:val="en-GB"/>
              </w:rPr>
            </w:pPr>
          </w:p>
        </w:tc>
        <w:tc>
          <w:tcPr>
            <w:tcW w:w="1620" w:type="dxa"/>
          </w:tcPr>
          <w:p w14:paraId="6655B767" w14:textId="77777777" w:rsidR="00127CD7" w:rsidRPr="00E6642D" w:rsidRDefault="00127CD7">
            <w:pPr>
              <w:rPr>
                <w:lang w:val="en-GB"/>
              </w:rPr>
            </w:pPr>
          </w:p>
        </w:tc>
      </w:tr>
      <w:tr w:rsidR="00127CD7" w14:paraId="41D84642" w14:textId="77777777" w:rsidTr="00950003">
        <w:tblPrEx>
          <w:tblCellMar>
            <w:top w:w="0" w:type="dxa"/>
            <w:bottom w:w="0" w:type="dxa"/>
          </w:tblCellMar>
        </w:tblPrEx>
        <w:trPr>
          <w:gridAfter w:val="7"/>
          <w:wAfter w:w="11340" w:type="dxa"/>
        </w:trPr>
        <w:tc>
          <w:tcPr>
            <w:tcW w:w="828" w:type="dxa"/>
          </w:tcPr>
          <w:p w14:paraId="559D1B7A" w14:textId="77777777" w:rsidR="00127CD7" w:rsidRDefault="00127CD7" w:rsidP="00FD4552">
            <w:pPr>
              <w:rPr>
                <w:b/>
              </w:rPr>
            </w:pPr>
            <w:r>
              <w:rPr>
                <w:b/>
              </w:rPr>
              <w:t>69</w:t>
            </w:r>
          </w:p>
        </w:tc>
        <w:tc>
          <w:tcPr>
            <w:tcW w:w="1350" w:type="dxa"/>
          </w:tcPr>
          <w:p w14:paraId="073409AA" w14:textId="77777777" w:rsidR="00127CD7" w:rsidRPr="00E6642D" w:rsidRDefault="00127CD7" w:rsidP="004C0019">
            <w:pPr>
              <w:pStyle w:val="Kommentinteksti"/>
            </w:pPr>
            <w:r w:rsidRPr="00E6642D">
              <w:t>erillisselvitys</w:t>
            </w:r>
          </w:p>
          <w:p w14:paraId="726384BD" w14:textId="77777777" w:rsidR="00127CD7" w:rsidRPr="00E6642D" w:rsidRDefault="00127CD7" w:rsidP="00FD4552"/>
        </w:tc>
        <w:tc>
          <w:tcPr>
            <w:tcW w:w="630" w:type="dxa"/>
          </w:tcPr>
          <w:p w14:paraId="6EE83986" w14:textId="77777777" w:rsidR="00127CD7" w:rsidRPr="00E6642D" w:rsidRDefault="00127CD7" w:rsidP="00FD4552"/>
        </w:tc>
        <w:tc>
          <w:tcPr>
            <w:tcW w:w="630" w:type="dxa"/>
          </w:tcPr>
          <w:p w14:paraId="5DF3B50D" w14:textId="77777777" w:rsidR="00127CD7" w:rsidRPr="00E6642D" w:rsidRDefault="00127CD7" w:rsidP="00FD4552">
            <w:r w:rsidRPr="00E6642D">
              <w:t>E</w:t>
            </w:r>
          </w:p>
        </w:tc>
        <w:tc>
          <w:tcPr>
            <w:tcW w:w="2340" w:type="dxa"/>
          </w:tcPr>
          <w:p w14:paraId="697598CC" w14:textId="77777777" w:rsidR="00127CD7" w:rsidRPr="00E6642D" w:rsidRDefault="00127CD7" w:rsidP="004C0019">
            <w:pPr>
              <w:pStyle w:val="Kommentinteksti"/>
            </w:pPr>
            <w:r w:rsidRPr="00E6642D">
              <w:t>Erillisselvityskoodit ja – tekstit löytyvät Lääketietokannasta.</w:t>
            </w:r>
          </w:p>
        </w:tc>
        <w:tc>
          <w:tcPr>
            <w:tcW w:w="2070" w:type="dxa"/>
          </w:tcPr>
          <w:p w14:paraId="5F73CB95" w14:textId="77777777" w:rsidR="00127CD7" w:rsidRPr="00E6642D" w:rsidRDefault="00127CD7" w:rsidP="004C0019">
            <w:pPr>
              <w:pStyle w:val="Yltunniste"/>
              <w:tabs>
                <w:tab w:val="clear" w:pos="4320"/>
                <w:tab w:val="clear" w:pos="8640"/>
              </w:tabs>
              <w:rPr>
                <w:lang w:val="en-GB"/>
              </w:rPr>
            </w:pPr>
            <w:r w:rsidRPr="00E6642D">
              <w:rPr>
                <w:lang w:val="en-GB"/>
              </w:rPr>
              <w:t>type=”CE”</w:t>
            </w:r>
          </w:p>
        </w:tc>
        <w:tc>
          <w:tcPr>
            <w:tcW w:w="1440" w:type="dxa"/>
          </w:tcPr>
          <w:p w14:paraId="78560E88"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18787DD5" w14:textId="77777777" w:rsidR="00127CD7" w:rsidRPr="00E6642D" w:rsidRDefault="00127CD7" w:rsidP="00FD4552">
            <w:pPr>
              <w:rPr>
                <w:lang w:val="en-GB"/>
              </w:rPr>
            </w:pPr>
            <w:r w:rsidRPr="00E6642D">
              <w:rPr>
                <w:lang w:val="en-GB"/>
              </w:rPr>
              <w:t>c.s.c.s.c.s.e.o.c.o.c.observation.value</w:t>
            </w:r>
          </w:p>
        </w:tc>
        <w:tc>
          <w:tcPr>
            <w:tcW w:w="1620" w:type="dxa"/>
          </w:tcPr>
          <w:p w14:paraId="618002C2" w14:textId="77777777" w:rsidR="00127CD7" w:rsidRPr="00E6642D" w:rsidRDefault="00127CD7" w:rsidP="00FD4552">
            <w:pPr>
              <w:rPr>
                <w:lang w:val="en-GB"/>
              </w:rPr>
            </w:pPr>
          </w:p>
        </w:tc>
        <w:tc>
          <w:tcPr>
            <w:tcW w:w="1620" w:type="dxa"/>
          </w:tcPr>
          <w:p w14:paraId="06F6B707" w14:textId="77777777" w:rsidR="00127CD7" w:rsidRPr="00E6642D" w:rsidRDefault="00127CD7" w:rsidP="00FD4552">
            <w:pPr>
              <w:rPr>
                <w:lang w:val="en-GB"/>
              </w:rPr>
            </w:pPr>
          </w:p>
        </w:tc>
      </w:tr>
      <w:tr w:rsidR="00127CD7" w:rsidRPr="00E528E4" w14:paraId="1A79C0E2" w14:textId="77777777" w:rsidTr="00950003">
        <w:tblPrEx>
          <w:tblCellMar>
            <w:top w:w="0" w:type="dxa"/>
            <w:bottom w:w="0" w:type="dxa"/>
          </w:tblCellMar>
        </w:tblPrEx>
        <w:trPr>
          <w:gridAfter w:val="7"/>
          <w:wAfter w:w="11340" w:type="dxa"/>
        </w:trPr>
        <w:tc>
          <w:tcPr>
            <w:tcW w:w="828" w:type="dxa"/>
          </w:tcPr>
          <w:p w14:paraId="210C2D17" w14:textId="77777777" w:rsidR="00127CD7" w:rsidRDefault="00127CD7">
            <w:pPr>
              <w:pStyle w:val="Yltunniste"/>
              <w:tabs>
                <w:tab w:val="clear" w:pos="4320"/>
                <w:tab w:val="clear" w:pos="8640"/>
              </w:tabs>
              <w:rPr>
                <w:bCs/>
                <w:highlight w:val="red"/>
                <w:lang w:val="en-GB"/>
              </w:rPr>
            </w:pPr>
          </w:p>
        </w:tc>
        <w:tc>
          <w:tcPr>
            <w:tcW w:w="1350" w:type="dxa"/>
          </w:tcPr>
          <w:p w14:paraId="6B2AA066" w14:textId="77777777" w:rsidR="00127CD7" w:rsidRPr="00E6642D" w:rsidRDefault="00127CD7">
            <w:pPr>
              <w:rPr>
                <w:highlight w:val="red"/>
              </w:rPr>
            </w:pPr>
            <w:r w:rsidRPr="00E6642D">
              <w:t>erillisselvitysteksti</w:t>
            </w:r>
          </w:p>
        </w:tc>
        <w:tc>
          <w:tcPr>
            <w:tcW w:w="630" w:type="dxa"/>
          </w:tcPr>
          <w:p w14:paraId="5D58491C" w14:textId="77777777" w:rsidR="00127CD7" w:rsidRPr="00E6642D" w:rsidRDefault="00127CD7"/>
        </w:tc>
        <w:tc>
          <w:tcPr>
            <w:tcW w:w="630" w:type="dxa"/>
          </w:tcPr>
          <w:p w14:paraId="1EF9B248" w14:textId="77777777" w:rsidR="00127CD7" w:rsidRPr="00E6642D" w:rsidRDefault="00127CD7"/>
        </w:tc>
        <w:tc>
          <w:tcPr>
            <w:tcW w:w="2340" w:type="dxa"/>
          </w:tcPr>
          <w:p w14:paraId="6C393857" w14:textId="77777777" w:rsidR="00127CD7" w:rsidRPr="00E6642D" w:rsidRDefault="00127CD7">
            <w:pPr>
              <w:rPr>
                <w:b/>
                <w:bCs/>
              </w:rPr>
            </w:pPr>
            <w:r w:rsidRPr="00E6642D">
              <w:t>merkkijono, max 80</w:t>
            </w:r>
          </w:p>
        </w:tc>
        <w:tc>
          <w:tcPr>
            <w:tcW w:w="2070" w:type="dxa"/>
          </w:tcPr>
          <w:p w14:paraId="6A3346AE" w14:textId="77777777" w:rsidR="00127CD7" w:rsidRPr="00E6642D" w:rsidRDefault="00127CD7">
            <w:r w:rsidRPr="00E6642D">
              <w:rPr>
                <w:lang w:val="en-GB"/>
              </w:rPr>
              <w:t>type=”ST”</w:t>
            </w:r>
          </w:p>
        </w:tc>
        <w:tc>
          <w:tcPr>
            <w:tcW w:w="1440" w:type="dxa"/>
          </w:tcPr>
          <w:p w14:paraId="4C2B82C3" w14:textId="77777777" w:rsidR="00127CD7" w:rsidRPr="00E6642D" w:rsidRDefault="00127CD7">
            <w:pPr>
              <w:pStyle w:val="Yltunniste"/>
              <w:tabs>
                <w:tab w:val="clear" w:pos="4320"/>
                <w:tab w:val="clear" w:pos="8640"/>
              </w:tabs>
              <w:rPr>
                <w:b/>
                <w:bCs/>
              </w:rPr>
            </w:pPr>
            <w:r w:rsidRPr="00E6642D">
              <w:t>c.s.c.s.c.s.e.o.c.o.c.observation.code</w:t>
            </w:r>
            <w:r w:rsidRPr="00E6642D" w:rsidDel="00E95485">
              <w:t xml:space="preserve"> </w:t>
            </w:r>
          </w:p>
        </w:tc>
        <w:tc>
          <w:tcPr>
            <w:tcW w:w="1620" w:type="dxa"/>
          </w:tcPr>
          <w:p w14:paraId="3C444EDA" w14:textId="77777777" w:rsidR="00127CD7" w:rsidRPr="00E6642D" w:rsidRDefault="00127CD7">
            <w:r w:rsidRPr="00E6642D">
              <w:t>c.s.c.s.c.s.e.o.c.o.c.observation.text</w:t>
            </w:r>
          </w:p>
        </w:tc>
        <w:tc>
          <w:tcPr>
            <w:tcW w:w="1620" w:type="dxa"/>
          </w:tcPr>
          <w:p w14:paraId="2391DD22" w14:textId="77777777" w:rsidR="00127CD7" w:rsidRPr="00E6642D" w:rsidRDefault="00127CD7"/>
        </w:tc>
        <w:tc>
          <w:tcPr>
            <w:tcW w:w="1620" w:type="dxa"/>
          </w:tcPr>
          <w:p w14:paraId="2DDD3652" w14:textId="77777777" w:rsidR="00127CD7" w:rsidRPr="00E6642D" w:rsidRDefault="00127CD7"/>
        </w:tc>
      </w:tr>
      <w:tr w:rsidR="00127CD7" w14:paraId="62B7C59A" w14:textId="77777777" w:rsidTr="00950003">
        <w:tblPrEx>
          <w:tblCellMar>
            <w:top w:w="0" w:type="dxa"/>
            <w:bottom w:w="0" w:type="dxa"/>
          </w:tblCellMar>
        </w:tblPrEx>
        <w:trPr>
          <w:gridAfter w:val="7"/>
          <w:wAfter w:w="11340" w:type="dxa"/>
        </w:trPr>
        <w:tc>
          <w:tcPr>
            <w:tcW w:w="828" w:type="dxa"/>
          </w:tcPr>
          <w:p w14:paraId="4BE95074" w14:textId="77777777" w:rsidR="00127CD7" w:rsidRPr="00544B13" w:rsidRDefault="00127CD7">
            <w:pPr>
              <w:pStyle w:val="Yltunniste"/>
              <w:tabs>
                <w:tab w:val="clear" w:pos="4320"/>
                <w:tab w:val="clear" w:pos="8640"/>
              </w:tabs>
              <w:rPr>
                <w:bCs/>
                <w:lang w:val="en-GB"/>
              </w:rPr>
            </w:pPr>
            <w:r w:rsidRPr="00544B13">
              <w:rPr>
                <w:bCs/>
                <w:lang w:val="en-GB"/>
              </w:rPr>
              <w:t>117</w:t>
            </w:r>
          </w:p>
        </w:tc>
        <w:tc>
          <w:tcPr>
            <w:tcW w:w="1350" w:type="dxa"/>
          </w:tcPr>
          <w:p w14:paraId="50C04E60" w14:textId="77777777" w:rsidR="00127CD7" w:rsidRPr="00E6642D" w:rsidRDefault="00127CD7">
            <w:pPr>
              <w:rPr>
                <w:lang w:val="en-GB"/>
              </w:rPr>
            </w:pPr>
            <w:r w:rsidRPr="00E6642D">
              <w:rPr>
                <w:lang w:val="en-GB"/>
              </w:rPr>
              <w:t>potilaan tunnistaminen</w:t>
            </w:r>
          </w:p>
        </w:tc>
        <w:tc>
          <w:tcPr>
            <w:tcW w:w="630" w:type="dxa"/>
          </w:tcPr>
          <w:p w14:paraId="7C8BA9B7" w14:textId="77777777" w:rsidR="00127CD7" w:rsidRPr="00E6642D" w:rsidRDefault="00127CD7">
            <w:pPr>
              <w:rPr>
                <w:lang w:val="en-GB"/>
              </w:rPr>
            </w:pPr>
          </w:p>
        </w:tc>
        <w:tc>
          <w:tcPr>
            <w:tcW w:w="630" w:type="dxa"/>
          </w:tcPr>
          <w:p w14:paraId="14FAC074" w14:textId="77777777" w:rsidR="00127CD7" w:rsidRPr="00E6642D" w:rsidRDefault="00127CD7">
            <w:pPr>
              <w:rPr>
                <w:lang w:val="en-GB"/>
              </w:rPr>
            </w:pPr>
          </w:p>
        </w:tc>
        <w:tc>
          <w:tcPr>
            <w:tcW w:w="2340" w:type="dxa"/>
          </w:tcPr>
          <w:p w14:paraId="72B5D610" w14:textId="77777777" w:rsidR="00127CD7" w:rsidRPr="00E6642D" w:rsidRDefault="00127CD7">
            <w:pPr>
              <w:rPr>
                <w:b/>
                <w:bCs/>
                <w:lang w:val="en-GB"/>
              </w:rPr>
            </w:pPr>
          </w:p>
        </w:tc>
        <w:tc>
          <w:tcPr>
            <w:tcW w:w="2070" w:type="dxa"/>
          </w:tcPr>
          <w:p w14:paraId="44E21F4B" w14:textId="77777777" w:rsidR="00127CD7" w:rsidRPr="00E6642D" w:rsidRDefault="00127CD7">
            <w:pPr>
              <w:rPr>
                <w:lang w:val="en-GB"/>
              </w:rPr>
            </w:pPr>
            <w:r w:rsidRPr="00E6642D">
              <w:rPr>
                <w:lang w:val="en-GB"/>
              </w:rPr>
              <w:t>type=”CE”</w:t>
            </w:r>
          </w:p>
        </w:tc>
        <w:tc>
          <w:tcPr>
            <w:tcW w:w="1440" w:type="dxa"/>
          </w:tcPr>
          <w:p w14:paraId="31D76746"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2FA1B8E7" w14:textId="77777777" w:rsidR="00127CD7" w:rsidRPr="00E6642D" w:rsidRDefault="00127CD7">
            <w:pPr>
              <w:rPr>
                <w:lang w:val="en-GB"/>
              </w:rPr>
            </w:pPr>
            <w:r w:rsidRPr="00E6642D">
              <w:rPr>
                <w:lang w:val="en-GB"/>
              </w:rPr>
              <w:t>c.s.c.s.c.s.e.o.c.o.c.observation.value</w:t>
            </w:r>
          </w:p>
        </w:tc>
        <w:tc>
          <w:tcPr>
            <w:tcW w:w="1620" w:type="dxa"/>
          </w:tcPr>
          <w:p w14:paraId="6A3F52E7" w14:textId="77777777" w:rsidR="00127CD7" w:rsidRPr="00E6642D" w:rsidRDefault="00127CD7">
            <w:pPr>
              <w:rPr>
                <w:lang w:val="en-GB"/>
              </w:rPr>
            </w:pPr>
          </w:p>
        </w:tc>
        <w:tc>
          <w:tcPr>
            <w:tcW w:w="1620" w:type="dxa"/>
          </w:tcPr>
          <w:p w14:paraId="1A5C51B8" w14:textId="77777777" w:rsidR="00127CD7" w:rsidRPr="00E6642D" w:rsidRDefault="00127CD7">
            <w:pPr>
              <w:rPr>
                <w:lang w:val="en-GB"/>
              </w:rPr>
            </w:pPr>
          </w:p>
        </w:tc>
      </w:tr>
      <w:tr w:rsidR="00127CD7" w14:paraId="379AAB02" w14:textId="77777777" w:rsidTr="00950003">
        <w:tblPrEx>
          <w:tblCellMar>
            <w:top w:w="0" w:type="dxa"/>
            <w:bottom w:w="0" w:type="dxa"/>
          </w:tblCellMar>
        </w:tblPrEx>
        <w:trPr>
          <w:gridAfter w:val="7"/>
          <w:wAfter w:w="11340" w:type="dxa"/>
        </w:trPr>
        <w:tc>
          <w:tcPr>
            <w:tcW w:w="828" w:type="dxa"/>
          </w:tcPr>
          <w:p w14:paraId="3F2482E8" w14:textId="77777777" w:rsidR="00127CD7" w:rsidRPr="00544B13" w:rsidRDefault="00127CD7">
            <w:pPr>
              <w:pStyle w:val="Yltunniste"/>
              <w:tabs>
                <w:tab w:val="clear" w:pos="4320"/>
                <w:tab w:val="clear" w:pos="8640"/>
              </w:tabs>
              <w:rPr>
                <w:bCs/>
                <w:lang w:val="en-GB"/>
              </w:rPr>
            </w:pPr>
          </w:p>
        </w:tc>
        <w:tc>
          <w:tcPr>
            <w:tcW w:w="1350" w:type="dxa"/>
          </w:tcPr>
          <w:p w14:paraId="76BECF93" w14:textId="77777777" w:rsidR="00127CD7" w:rsidRPr="00E6642D" w:rsidRDefault="00127CD7">
            <w:pPr>
              <w:rPr>
                <w:lang w:val="en-GB"/>
              </w:rPr>
            </w:pPr>
            <w:r w:rsidRPr="00E6642D">
              <w:rPr>
                <w:lang w:val="en-GB"/>
              </w:rPr>
              <w:t>potilaan tunnistaminen teksti</w:t>
            </w:r>
          </w:p>
        </w:tc>
        <w:tc>
          <w:tcPr>
            <w:tcW w:w="630" w:type="dxa"/>
          </w:tcPr>
          <w:p w14:paraId="112E3DAE" w14:textId="77777777" w:rsidR="00127CD7" w:rsidRPr="00E6642D" w:rsidRDefault="00127CD7">
            <w:pPr>
              <w:rPr>
                <w:lang w:val="en-GB"/>
              </w:rPr>
            </w:pPr>
          </w:p>
        </w:tc>
        <w:tc>
          <w:tcPr>
            <w:tcW w:w="630" w:type="dxa"/>
          </w:tcPr>
          <w:p w14:paraId="3600F8AE" w14:textId="77777777" w:rsidR="00127CD7" w:rsidRPr="00E6642D" w:rsidRDefault="00127CD7">
            <w:pPr>
              <w:rPr>
                <w:lang w:val="en-GB"/>
              </w:rPr>
            </w:pPr>
          </w:p>
        </w:tc>
        <w:tc>
          <w:tcPr>
            <w:tcW w:w="2340" w:type="dxa"/>
          </w:tcPr>
          <w:p w14:paraId="5E50F517" w14:textId="77777777" w:rsidR="00127CD7" w:rsidRPr="00E6642D" w:rsidRDefault="00127CD7">
            <w:pPr>
              <w:rPr>
                <w:b/>
                <w:bCs/>
                <w:lang w:val="en-GB"/>
              </w:rPr>
            </w:pPr>
          </w:p>
        </w:tc>
        <w:tc>
          <w:tcPr>
            <w:tcW w:w="2070" w:type="dxa"/>
          </w:tcPr>
          <w:p w14:paraId="62D750F0" w14:textId="77777777" w:rsidR="00127CD7" w:rsidRPr="00E6642D" w:rsidRDefault="00127CD7">
            <w:pPr>
              <w:rPr>
                <w:lang w:val="en-GB"/>
              </w:rPr>
            </w:pPr>
            <w:r w:rsidRPr="00E6642D">
              <w:rPr>
                <w:lang w:val="en-GB"/>
              </w:rPr>
              <w:t>type=”ST”</w:t>
            </w:r>
          </w:p>
        </w:tc>
        <w:tc>
          <w:tcPr>
            <w:tcW w:w="1440" w:type="dxa"/>
          </w:tcPr>
          <w:p w14:paraId="7949025E"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0ECC1AB" w14:textId="77777777" w:rsidR="00127CD7" w:rsidRPr="00E6642D" w:rsidRDefault="00127CD7">
            <w:pPr>
              <w:rPr>
                <w:lang w:val="en-GB"/>
              </w:rPr>
            </w:pPr>
            <w:r w:rsidRPr="00E6642D">
              <w:rPr>
                <w:lang w:val="en-GB"/>
              </w:rPr>
              <w:t>c.s.c.s.c.s.e.o.c.o.c.observation.text</w:t>
            </w:r>
          </w:p>
        </w:tc>
        <w:tc>
          <w:tcPr>
            <w:tcW w:w="1620" w:type="dxa"/>
          </w:tcPr>
          <w:p w14:paraId="15CE77CB" w14:textId="77777777" w:rsidR="00127CD7" w:rsidRPr="00E6642D" w:rsidRDefault="00127CD7">
            <w:pPr>
              <w:rPr>
                <w:lang w:val="en-GB"/>
              </w:rPr>
            </w:pPr>
          </w:p>
        </w:tc>
        <w:tc>
          <w:tcPr>
            <w:tcW w:w="1620" w:type="dxa"/>
          </w:tcPr>
          <w:p w14:paraId="2CD662D7" w14:textId="77777777" w:rsidR="00127CD7" w:rsidRPr="00E6642D" w:rsidRDefault="00127CD7">
            <w:pPr>
              <w:rPr>
                <w:lang w:val="en-GB"/>
              </w:rPr>
            </w:pPr>
          </w:p>
        </w:tc>
      </w:tr>
      <w:tr w:rsidR="00127CD7" w:rsidRPr="00F3576B" w14:paraId="4A650393" w14:textId="77777777" w:rsidTr="00950003">
        <w:tblPrEx>
          <w:tblCellMar>
            <w:top w:w="0" w:type="dxa"/>
            <w:bottom w:w="0" w:type="dxa"/>
          </w:tblCellMar>
        </w:tblPrEx>
        <w:trPr>
          <w:gridAfter w:val="7"/>
          <w:wAfter w:w="11340" w:type="dxa"/>
        </w:trPr>
        <w:tc>
          <w:tcPr>
            <w:tcW w:w="828" w:type="dxa"/>
          </w:tcPr>
          <w:p w14:paraId="439F4634" w14:textId="77777777" w:rsidR="00127CD7" w:rsidRPr="00544B13" w:rsidRDefault="00127CD7">
            <w:pPr>
              <w:pStyle w:val="Yltunniste"/>
              <w:tabs>
                <w:tab w:val="clear" w:pos="4320"/>
                <w:tab w:val="clear" w:pos="8640"/>
              </w:tabs>
              <w:rPr>
                <w:bCs/>
                <w:lang w:val="en-GB"/>
              </w:rPr>
            </w:pPr>
            <w:r w:rsidRPr="00544B13">
              <w:rPr>
                <w:bCs/>
                <w:lang w:val="en-GB"/>
              </w:rPr>
              <w:t>119</w:t>
            </w:r>
          </w:p>
        </w:tc>
        <w:tc>
          <w:tcPr>
            <w:tcW w:w="1350" w:type="dxa"/>
          </w:tcPr>
          <w:p w14:paraId="50550C36" w14:textId="77777777" w:rsidR="00127CD7" w:rsidRPr="00E6642D" w:rsidRDefault="00127CD7">
            <w:pPr>
              <w:rPr>
                <w:lang w:val="en-GB"/>
              </w:rPr>
            </w:pPr>
            <w:r w:rsidRPr="00E6642D">
              <w:rPr>
                <w:lang w:val="en-GB"/>
              </w:rPr>
              <w:t>PKV-lääkemääräys</w:t>
            </w:r>
          </w:p>
        </w:tc>
        <w:tc>
          <w:tcPr>
            <w:tcW w:w="630" w:type="dxa"/>
          </w:tcPr>
          <w:p w14:paraId="69C24CDB" w14:textId="77777777" w:rsidR="00127CD7" w:rsidRPr="00E6642D" w:rsidRDefault="00127CD7">
            <w:pPr>
              <w:rPr>
                <w:lang w:val="en-GB"/>
              </w:rPr>
            </w:pPr>
          </w:p>
        </w:tc>
        <w:tc>
          <w:tcPr>
            <w:tcW w:w="630" w:type="dxa"/>
          </w:tcPr>
          <w:p w14:paraId="5E0B5435" w14:textId="77777777" w:rsidR="00127CD7" w:rsidRPr="00E6642D" w:rsidRDefault="00127CD7">
            <w:pPr>
              <w:rPr>
                <w:lang w:val="en-GB"/>
              </w:rPr>
            </w:pPr>
          </w:p>
        </w:tc>
        <w:tc>
          <w:tcPr>
            <w:tcW w:w="2340" w:type="dxa"/>
          </w:tcPr>
          <w:p w14:paraId="73AA6F9C" w14:textId="77777777" w:rsidR="00127CD7" w:rsidRPr="00E6642D" w:rsidRDefault="00127CD7" w:rsidP="00173DD4">
            <w:pPr>
              <w:pStyle w:val="Kommentinteksti"/>
            </w:pPr>
            <w:r w:rsidRPr="00E6642D">
              <w:rPr>
                <w:b/>
                <w:lang w:val="de-DE"/>
              </w:rPr>
              <w:t>codesystem</w:t>
            </w:r>
            <w:r w:rsidRPr="00E6642D">
              <w:rPr>
                <w:lang w:val="de-DE"/>
              </w:rPr>
              <w:t>=”</w:t>
            </w:r>
            <w:r w:rsidRPr="00E6642D">
              <w:rPr>
                <w:color w:val="000000"/>
              </w:rPr>
              <w:t>1.2.246.537.5.40118.2006</w:t>
            </w:r>
          </w:p>
          <w:p w14:paraId="6C88A543" w14:textId="77777777" w:rsidR="00127CD7" w:rsidRPr="00E6642D" w:rsidRDefault="00127CD7" w:rsidP="00173DD4">
            <w:pPr>
              <w:rPr>
                <w:lang w:val="de-DE"/>
              </w:rPr>
            </w:pPr>
            <w:r w:rsidRPr="00E6642D">
              <w:rPr>
                <w:lang w:val="de-DE"/>
              </w:rPr>
              <w:t>”</w:t>
            </w:r>
          </w:p>
          <w:p w14:paraId="5138E344" w14:textId="77777777" w:rsidR="00127CD7" w:rsidRPr="00E6642D" w:rsidRDefault="00127CD7">
            <w:pPr>
              <w:rPr>
                <w:b/>
                <w:bCs/>
                <w:lang w:val="en-GB"/>
              </w:rPr>
            </w:pPr>
          </w:p>
        </w:tc>
        <w:tc>
          <w:tcPr>
            <w:tcW w:w="2070" w:type="dxa"/>
          </w:tcPr>
          <w:p w14:paraId="0E737F26" w14:textId="77777777" w:rsidR="00127CD7" w:rsidRPr="00E6642D" w:rsidRDefault="00127CD7">
            <w:pPr>
              <w:rPr>
                <w:lang w:val="en-GB"/>
              </w:rPr>
            </w:pPr>
            <w:r w:rsidRPr="00E6642D">
              <w:rPr>
                <w:lang w:val="en-GB"/>
              </w:rPr>
              <w:t>type=”CE”</w:t>
            </w:r>
          </w:p>
        </w:tc>
        <w:tc>
          <w:tcPr>
            <w:tcW w:w="1440" w:type="dxa"/>
          </w:tcPr>
          <w:p w14:paraId="7FE1874E"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A10A583" w14:textId="77777777" w:rsidR="00127CD7" w:rsidRPr="00E6642D" w:rsidRDefault="00127CD7">
            <w:pPr>
              <w:rPr>
                <w:lang w:val="en-GB"/>
              </w:rPr>
            </w:pPr>
            <w:r w:rsidRPr="00E6642D">
              <w:rPr>
                <w:lang w:val="en-GB"/>
              </w:rPr>
              <w:t>c.s.c.s.c.s.e.o.c.o.c.observation.value</w:t>
            </w:r>
          </w:p>
        </w:tc>
        <w:tc>
          <w:tcPr>
            <w:tcW w:w="1620" w:type="dxa"/>
          </w:tcPr>
          <w:p w14:paraId="3BAA54E7" w14:textId="77777777" w:rsidR="00127CD7" w:rsidRPr="00E6642D" w:rsidRDefault="00127CD7">
            <w:r w:rsidRPr="00E6642D">
              <w:t>Z=</w:t>
            </w:r>
            <w:r w:rsidRPr="00E6642D">
              <w:rPr>
                <w:color w:val="000000"/>
                <w:highlight w:val="white"/>
              </w:rPr>
              <w:t xml:space="preserve"> PKV-lääke, psykotrooppinen aine</w:t>
            </w:r>
            <w:r w:rsidRPr="00E6642D">
              <w:rPr>
                <w:color w:val="000000"/>
              </w:rPr>
              <w:t>.</w:t>
            </w:r>
          </w:p>
        </w:tc>
        <w:tc>
          <w:tcPr>
            <w:tcW w:w="1620" w:type="dxa"/>
          </w:tcPr>
          <w:p w14:paraId="1087F23F" w14:textId="77777777" w:rsidR="00127CD7" w:rsidRPr="00E6642D" w:rsidRDefault="00127CD7">
            <w:r w:rsidRPr="00E6642D">
              <w:t>Z=</w:t>
            </w:r>
            <w:r w:rsidRPr="00E6642D">
              <w:rPr>
                <w:color w:val="000000"/>
                <w:highlight w:val="white"/>
              </w:rPr>
              <w:t xml:space="preserve"> PKV-lääke, psykotrooppinen aine</w:t>
            </w:r>
            <w:r w:rsidRPr="00E6642D">
              <w:rPr>
                <w:color w:val="000000"/>
              </w:rPr>
              <w:t>.</w:t>
            </w:r>
          </w:p>
        </w:tc>
      </w:tr>
      <w:tr w:rsidR="00127CD7" w14:paraId="3C5C2FCF" w14:textId="77777777" w:rsidTr="00950003">
        <w:tblPrEx>
          <w:tblCellMar>
            <w:top w:w="0" w:type="dxa"/>
            <w:bottom w:w="0" w:type="dxa"/>
          </w:tblCellMar>
        </w:tblPrEx>
        <w:trPr>
          <w:gridAfter w:val="7"/>
          <w:wAfter w:w="11340" w:type="dxa"/>
        </w:trPr>
        <w:tc>
          <w:tcPr>
            <w:tcW w:w="828" w:type="dxa"/>
          </w:tcPr>
          <w:p w14:paraId="2046EA15" w14:textId="77777777" w:rsidR="00127CD7" w:rsidRPr="00544B13" w:rsidRDefault="00127CD7">
            <w:pPr>
              <w:pStyle w:val="Yltunniste"/>
              <w:tabs>
                <w:tab w:val="clear" w:pos="4320"/>
                <w:tab w:val="clear" w:pos="8640"/>
              </w:tabs>
              <w:rPr>
                <w:bCs/>
                <w:lang w:val="en-GB"/>
              </w:rPr>
            </w:pPr>
            <w:r w:rsidRPr="00544B13">
              <w:rPr>
                <w:bCs/>
                <w:lang w:val="en-GB"/>
              </w:rPr>
              <w:t>123</w:t>
            </w:r>
          </w:p>
        </w:tc>
        <w:tc>
          <w:tcPr>
            <w:tcW w:w="1350" w:type="dxa"/>
          </w:tcPr>
          <w:p w14:paraId="5B8EECA3" w14:textId="77777777" w:rsidR="00127CD7" w:rsidRPr="00E6642D" w:rsidRDefault="00127CD7">
            <w:pPr>
              <w:rPr>
                <w:lang w:val="en-GB"/>
              </w:rPr>
            </w:pPr>
            <w:r w:rsidRPr="00E6642D">
              <w:rPr>
                <w:lang w:val="en-GB"/>
              </w:rPr>
              <w:t>potilas kieltäytynyt potilasohjeen tulostamisesta</w:t>
            </w:r>
          </w:p>
        </w:tc>
        <w:tc>
          <w:tcPr>
            <w:tcW w:w="630" w:type="dxa"/>
          </w:tcPr>
          <w:p w14:paraId="15190E39" w14:textId="77777777" w:rsidR="00127CD7" w:rsidRPr="00E6642D" w:rsidRDefault="00127CD7">
            <w:pPr>
              <w:rPr>
                <w:lang w:val="en-GB"/>
              </w:rPr>
            </w:pPr>
          </w:p>
        </w:tc>
        <w:tc>
          <w:tcPr>
            <w:tcW w:w="630" w:type="dxa"/>
          </w:tcPr>
          <w:p w14:paraId="7D434E7C" w14:textId="77777777" w:rsidR="00127CD7" w:rsidRPr="00E6642D" w:rsidRDefault="00127CD7">
            <w:pPr>
              <w:rPr>
                <w:lang w:val="en-GB"/>
              </w:rPr>
            </w:pPr>
            <w:r w:rsidRPr="00E6642D">
              <w:rPr>
                <w:lang w:val="en-GB"/>
              </w:rPr>
              <w:t>E</w:t>
            </w:r>
          </w:p>
        </w:tc>
        <w:tc>
          <w:tcPr>
            <w:tcW w:w="2340" w:type="dxa"/>
          </w:tcPr>
          <w:p w14:paraId="1A26EA94" w14:textId="77777777" w:rsidR="00127CD7" w:rsidRPr="00E6642D" w:rsidRDefault="00127CD7">
            <w:pPr>
              <w:rPr>
                <w:b/>
                <w:bCs/>
                <w:lang w:val="en-GB"/>
              </w:rPr>
            </w:pPr>
            <w:r w:rsidRPr="00E6642D">
              <w:t>false/true (ei/kyllä)</w:t>
            </w:r>
          </w:p>
        </w:tc>
        <w:tc>
          <w:tcPr>
            <w:tcW w:w="2070" w:type="dxa"/>
          </w:tcPr>
          <w:p w14:paraId="6201E93C" w14:textId="77777777" w:rsidR="00127CD7" w:rsidRPr="00E6642D" w:rsidRDefault="00127CD7">
            <w:pPr>
              <w:rPr>
                <w:lang w:val="en-GB"/>
              </w:rPr>
            </w:pPr>
            <w:r w:rsidRPr="00E6642D">
              <w:rPr>
                <w:lang w:val="en-GB"/>
              </w:rPr>
              <w:t>type=”BL”</w:t>
            </w:r>
          </w:p>
        </w:tc>
        <w:tc>
          <w:tcPr>
            <w:tcW w:w="1440" w:type="dxa"/>
          </w:tcPr>
          <w:p w14:paraId="7E5D88D9"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6557D5CE" w14:textId="77777777" w:rsidR="00127CD7" w:rsidRPr="00E6642D" w:rsidRDefault="00127CD7">
            <w:pPr>
              <w:rPr>
                <w:lang w:val="en-GB"/>
              </w:rPr>
            </w:pPr>
            <w:r w:rsidRPr="00E6642D">
              <w:rPr>
                <w:lang w:val="en-GB"/>
              </w:rPr>
              <w:t>c.s.c.s.c.s.e.o.c.o.c.observation.value</w:t>
            </w:r>
          </w:p>
        </w:tc>
        <w:tc>
          <w:tcPr>
            <w:tcW w:w="1620" w:type="dxa"/>
          </w:tcPr>
          <w:p w14:paraId="75B22C1B" w14:textId="77777777" w:rsidR="00127CD7" w:rsidRPr="00E6642D" w:rsidRDefault="00127CD7">
            <w:pPr>
              <w:rPr>
                <w:lang w:val="en-GB"/>
              </w:rPr>
            </w:pPr>
          </w:p>
        </w:tc>
        <w:tc>
          <w:tcPr>
            <w:tcW w:w="1620" w:type="dxa"/>
          </w:tcPr>
          <w:p w14:paraId="4F52F3B4" w14:textId="77777777" w:rsidR="00127CD7" w:rsidRPr="00E6642D" w:rsidRDefault="00127CD7">
            <w:pPr>
              <w:rPr>
                <w:lang w:val="en-GB"/>
              </w:rPr>
            </w:pPr>
          </w:p>
        </w:tc>
      </w:tr>
      <w:tr w:rsidR="00127CD7" w14:paraId="6D479774" w14:textId="77777777" w:rsidTr="00950003">
        <w:tblPrEx>
          <w:tblCellMar>
            <w:top w:w="0" w:type="dxa"/>
            <w:bottom w:w="0" w:type="dxa"/>
          </w:tblCellMar>
        </w:tblPrEx>
        <w:trPr>
          <w:gridAfter w:val="7"/>
          <w:wAfter w:w="11340" w:type="dxa"/>
        </w:trPr>
        <w:tc>
          <w:tcPr>
            <w:tcW w:w="828" w:type="dxa"/>
          </w:tcPr>
          <w:p w14:paraId="37A2F5DC" w14:textId="77777777" w:rsidR="00127CD7" w:rsidRDefault="00127CD7" w:rsidP="00FD4552">
            <w:pPr>
              <w:rPr>
                <w:b/>
              </w:rPr>
            </w:pPr>
            <w:r>
              <w:rPr>
                <w:b/>
              </w:rPr>
              <w:t>68</w:t>
            </w:r>
          </w:p>
        </w:tc>
        <w:tc>
          <w:tcPr>
            <w:tcW w:w="1350" w:type="dxa"/>
          </w:tcPr>
          <w:p w14:paraId="01BED4B7" w14:textId="77777777" w:rsidR="00127CD7" w:rsidRPr="00E6642D" w:rsidRDefault="00127CD7" w:rsidP="00FD4552">
            <w:r w:rsidRPr="00E6642D">
              <w:t>pysyväis-lääkitys</w:t>
            </w:r>
          </w:p>
        </w:tc>
        <w:tc>
          <w:tcPr>
            <w:tcW w:w="630" w:type="dxa"/>
          </w:tcPr>
          <w:p w14:paraId="10F31127" w14:textId="77777777" w:rsidR="00127CD7" w:rsidRPr="00E6642D" w:rsidRDefault="00127CD7" w:rsidP="00FD4552">
            <w:pPr>
              <w:rPr>
                <w:lang w:val="de-DE"/>
              </w:rPr>
            </w:pPr>
          </w:p>
        </w:tc>
        <w:tc>
          <w:tcPr>
            <w:tcW w:w="630" w:type="dxa"/>
          </w:tcPr>
          <w:p w14:paraId="57E5C023" w14:textId="77777777" w:rsidR="00127CD7" w:rsidRPr="00E6642D" w:rsidRDefault="00127CD7" w:rsidP="00FD4552">
            <w:pPr>
              <w:rPr>
                <w:lang w:val="de-DE"/>
              </w:rPr>
            </w:pPr>
            <w:r w:rsidRPr="00E6642D">
              <w:rPr>
                <w:lang w:val="de-DE"/>
              </w:rPr>
              <w:t>E</w:t>
            </w:r>
          </w:p>
        </w:tc>
        <w:tc>
          <w:tcPr>
            <w:tcW w:w="2340" w:type="dxa"/>
          </w:tcPr>
          <w:p w14:paraId="2408EDB0" w14:textId="77777777" w:rsidR="00127CD7" w:rsidRPr="00E6642D" w:rsidRDefault="00127CD7" w:rsidP="00FD4552">
            <w:pPr>
              <w:rPr>
                <w:lang w:val="de-DE"/>
              </w:rPr>
            </w:pPr>
            <w:r w:rsidRPr="00E6642D">
              <w:rPr>
                <w:lang w:val="de-DE"/>
              </w:rPr>
              <w:t>true/false (ei/kyllä)</w:t>
            </w:r>
          </w:p>
          <w:p w14:paraId="05932CCB" w14:textId="77777777" w:rsidR="00127CD7" w:rsidRPr="00E6642D" w:rsidRDefault="00127CD7" w:rsidP="00FD4552">
            <w:r w:rsidRPr="00E6642D">
              <w:t>Tämä tieto saa arvon true, silloin kun kyseessä on pysyväislääkitys.</w:t>
            </w:r>
          </w:p>
          <w:p w14:paraId="7A2A0F88" w14:textId="77777777" w:rsidR="00127CD7" w:rsidRPr="00E6642D" w:rsidRDefault="00127CD7" w:rsidP="00FD4552">
            <w:r w:rsidRPr="00E6642D">
              <w:t>Oletusarvo on false, eli tilapäislääkitys.</w:t>
            </w:r>
          </w:p>
        </w:tc>
        <w:tc>
          <w:tcPr>
            <w:tcW w:w="2070" w:type="dxa"/>
          </w:tcPr>
          <w:p w14:paraId="3AA2BF8E" w14:textId="77777777" w:rsidR="00127CD7" w:rsidRPr="00E6642D" w:rsidRDefault="00127CD7" w:rsidP="00FD4552">
            <w:pPr>
              <w:rPr>
                <w:lang w:val="en-GB"/>
              </w:rPr>
            </w:pPr>
            <w:r w:rsidRPr="00E6642D">
              <w:rPr>
                <w:lang w:val="en-GB"/>
              </w:rPr>
              <w:t>type=”BL”</w:t>
            </w:r>
          </w:p>
        </w:tc>
        <w:tc>
          <w:tcPr>
            <w:tcW w:w="1440" w:type="dxa"/>
          </w:tcPr>
          <w:p w14:paraId="109B7AD6" w14:textId="77777777" w:rsidR="00127CD7" w:rsidRPr="00E6642D" w:rsidRDefault="00127CD7" w:rsidP="00FD4552">
            <w:pPr>
              <w:pStyle w:val="Yltunniste"/>
              <w:tabs>
                <w:tab w:val="clear" w:pos="4320"/>
                <w:tab w:val="clear" w:pos="8640"/>
              </w:tabs>
              <w:rPr>
                <w:lang w:val="en-GB"/>
              </w:rPr>
            </w:pPr>
            <w:r w:rsidRPr="00E6642D">
              <w:rPr>
                <w:lang w:val="en-GB"/>
              </w:rPr>
              <w:t>c.s.c.s.c.s.e.o.c.o.c.observation.code</w:t>
            </w:r>
            <w:r w:rsidRPr="00E6642D" w:rsidDel="00E95485">
              <w:rPr>
                <w:lang w:val="en-GB"/>
              </w:rPr>
              <w:t xml:space="preserve"> </w:t>
            </w:r>
          </w:p>
        </w:tc>
        <w:tc>
          <w:tcPr>
            <w:tcW w:w="1620" w:type="dxa"/>
          </w:tcPr>
          <w:p w14:paraId="37C42BD3" w14:textId="77777777" w:rsidR="00127CD7" w:rsidRPr="00E6642D" w:rsidRDefault="00127CD7" w:rsidP="00FD4552">
            <w:pPr>
              <w:rPr>
                <w:lang w:val="en-GB"/>
              </w:rPr>
            </w:pPr>
            <w:r w:rsidRPr="00E6642D">
              <w:rPr>
                <w:lang w:val="en-GB"/>
              </w:rPr>
              <w:t>c.s.c.s.c.s.e.o.c.o.c.observation.value</w:t>
            </w:r>
          </w:p>
        </w:tc>
        <w:tc>
          <w:tcPr>
            <w:tcW w:w="1620" w:type="dxa"/>
          </w:tcPr>
          <w:p w14:paraId="7BD20D73" w14:textId="77777777" w:rsidR="00127CD7" w:rsidRPr="00E6642D" w:rsidRDefault="00127CD7" w:rsidP="00FD4552">
            <w:r w:rsidRPr="00E6642D">
              <w:t>false</w:t>
            </w:r>
          </w:p>
        </w:tc>
        <w:tc>
          <w:tcPr>
            <w:tcW w:w="1620" w:type="dxa"/>
          </w:tcPr>
          <w:p w14:paraId="445ADFC6" w14:textId="77777777" w:rsidR="00127CD7" w:rsidRPr="00E6642D" w:rsidRDefault="00127CD7" w:rsidP="00FD4552">
            <w:r w:rsidRPr="00E6642D">
              <w:t>false</w:t>
            </w:r>
          </w:p>
        </w:tc>
      </w:tr>
      <w:tr w:rsidR="00127CD7" w14:paraId="51C20A6F" w14:textId="77777777" w:rsidTr="00950003">
        <w:tblPrEx>
          <w:tblCellMar>
            <w:top w:w="0" w:type="dxa"/>
            <w:bottom w:w="0" w:type="dxa"/>
          </w:tblCellMar>
        </w:tblPrEx>
        <w:trPr>
          <w:gridAfter w:val="7"/>
          <w:wAfter w:w="11340" w:type="dxa"/>
        </w:trPr>
        <w:tc>
          <w:tcPr>
            <w:tcW w:w="828" w:type="dxa"/>
          </w:tcPr>
          <w:p w14:paraId="6E8A25E3" w14:textId="77777777" w:rsidR="00127CD7" w:rsidRPr="00E528E4" w:rsidRDefault="00127CD7">
            <w:pPr>
              <w:pStyle w:val="Yltunniste"/>
              <w:tabs>
                <w:tab w:val="clear" w:pos="4320"/>
                <w:tab w:val="clear" w:pos="8640"/>
              </w:tabs>
              <w:rPr>
                <w:bCs/>
                <w:lang w:val="en-GB"/>
              </w:rPr>
            </w:pPr>
            <w:r w:rsidRPr="00E528E4">
              <w:rPr>
                <w:bCs/>
                <w:lang w:val="en-GB"/>
              </w:rPr>
              <w:t>129</w:t>
            </w:r>
          </w:p>
        </w:tc>
        <w:tc>
          <w:tcPr>
            <w:tcW w:w="1350" w:type="dxa"/>
          </w:tcPr>
          <w:p w14:paraId="44DC7345" w14:textId="77777777" w:rsidR="00127CD7" w:rsidRPr="00E6642D" w:rsidRDefault="00127CD7" w:rsidP="008B1094">
            <w:pPr>
              <w:rPr>
                <w:lang w:val="en-GB"/>
              </w:rPr>
            </w:pPr>
            <w:r w:rsidRPr="00E6642D">
              <w:rPr>
                <w:lang w:val="en-GB"/>
              </w:rPr>
              <w:t>kyseessä lääkkeen käytön aloitus</w:t>
            </w:r>
          </w:p>
          <w:p w14:paraId="583EF701" w14:textId="77777777" w:rsidR="00127CD7" w:rsidRPr="00E6642D" w:rsidRDefault="00127CD7" w:rsidP="008B1094">
            <w:pPr>
              <w:rPr>
                <w:lang w:val="en-GB"/>
              </w:rPr>
            </w:pPr>
          </w:p>
        </w:tc>
        <w:tc>
          <w:tcPr>
            <w:tcW w:w="630" w:type="dxa"/>
          </w:tcPr>
          <w:p w14:paraId="0296D282" w14:textId="77777777" w:rsidR="00127CD7" w:rsidRPr="00E6642D" w:rsidRDefault="00127CD7">
            <w:pPr>
              <w:rPr>
                <w:lang w:val="en-GB"/>
              </w:rPr>
            </w:pPr>
          </w:p>
        </w:tc>
        <w:tc>
          <w:tcPr>
            <w:tcW w:w="630" w:type="dxa"/>
          </w:tcPr>
          <w:p w14:paraId="6F168357" w14:textId="77777777" w:rsidR="00127CD7" w:rsidRPr="00E6642D" w:rsidRDefault="00127CD7">
            <w:pPr>
              <w:rPr>
                <w:lang w:val="en-GB"/>
              </w:rPr>
            </w:pPr>
            <w:r w:rsidRPr="00E6642D">
              <w:rPr>
                <w:lang w:val="en-GB"/>
              </w:rPr>
              <w:t>E</w:t>
            </w:r>
          </w:p>
        </w:tc>
        <w:tc>
          <w:tcPr>
            <w:tcW w:w="2340" w:type="dxa"/>
          </w:tcPr>
          <w:p w14:paraId="4DB990B3" w14:textId="77777777" w:rsidR="00127CD7" w:rsidRPr="00E6642D" w:rsidRDefault="00127CD7">
            <w:pPr>
              <w:rPr>
                <w:b/>
                <w:bCs/>
                <w:lang w:val="en-GB"/>
              </w:rPr>
            </w:pPr>
            <w:r w:rsidRPr="00E6642D">
              <w:t>false/true (ei/kyllä)</w:t>
            </w:r>
          </w:p>
        </w:tc>
        <w:tc>
          <w:tcPr>
            <w:tcW w:w="2070" w:type="dxa"/>
          </w:tcPr>
          <w:p w14:paraId="62F109C1" w14:textId="77777777" w:rsidR="00127CD7" w:rsidRPr="00E6642D" w:rsidRDefault="00127CD7">
            <w:pPr>
              <w:rPr>
                <w:lang w:val="en-GB"/>
              </w:rPr>
            </w:pPr>
            <w:r w:rsidRPr="00E6642D">
              <w:rPr>
                <w:lang w:val="en-GB"/>
              </w:rPr>
              <w:t>type=”BL”</w:t>
            </w:r>
          </w:p>
        </w:tc>
        <w:tc>
          <w:tcPr>
            <w:tcW w:w="1440" w:type="dxa"/>
          </w:tcPr>
          <w:p w14:paraId="54100C13"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Pr>
          <w:p w14:paraId="06AC2260" w14:textId="77777777" w:rsidR="00127CD7" w:rsidRPr="00E6642D" w:rsidRDefault="00127CD7">
            <w:pPr>
              <w:rPr>
                <w:lang w:val="en-GB"/>
              </w:rPr>
            </w:pPr>
            <w:r w:rsidRPr="00E6642D">
              <w:rPr>
                <w:lang w:val="en-GB"/>
              </w:rPr>
              <w:t>c.s.c.s.c.s.e.o.c.o.c.observation.value</w:t>
            </w:r>
          </w:p>
        </w:tc>
        <w:tc>
          <w:tcPr>
            <w:tcW w:w="1620" w:type="dxa"/>
          </w:tcPr>
          <w:p w14:paraId="14AF7ED1" w14:textId="77777777" w:rsidR="00127CD7" w:rsidRPr="00E6642D" w:rsidRDefault="00127CD7">
            <w:pPr>
              <w:rPr>
                <w:lang w:val="en-GB"/>
              </w:rPr>
            </w:pPr>
          </w:p>
        </w:tc>
        <w:tc>
          <w:tcPr>
            <w:tcW w:w="1620" w:type="dxa"/>
          </w:tcPr>
          <w:p w14:paraId="2BA0C569" w14:textId="77777777" w:rsidR="00127CD7" w:rsidRPr="00E6642D" w:rsidRDefault="00127CD7">
            <w:pPr>
              <w:rPr>
                <w:lang w:val="en-GB"/>
              </w:rPr>
            </w:pPr>
          </w:p>
        </w:tc>
      </w:tr>
      <w:tr w:rsidR="00127CD7" w14:paraId="647903C3" w14:textId="77777777" w:rsidTr="00E528E4">
        <w:tblPrEx>
          <w:tblCellMar>
            <w:top w:w="0" w:type="dxa"/>
            <w:bottom w:w="0" w:type="dxa"/>
          </w:tblCellMar>
        </w:tblPrEx>
        <w:trPr>
          <w:gridAfter w:val="7"/>
          <w:wAfter w:w="11340" w:type="dxa"/>
        </w:trPr>
        <w:tc>
          <w:tcPr>
            <w:tcW w:w="828" w:type="dxa"/>
            <w:tcBorders>
              <w:bottom w:val="single" w:sz="4" w:space="0" w:color="auto"/>
            </w:tcBorders>
          </w:tcPr>
          <w:p w14:paraId="1C17347F" w14:textId="77777777" w:rsidR="00127CD7" w:rsidRPr="00E528E4" w:rsidRDefault="00127CD7">
            <w:pPr>
              <w:pStyle w:val="Yltunniste"/>
              <w:tabs>
                <w:tab w:val="clear" w:pos="4320"/>
                <w:tab w:val="clear" w:pos="8640"/>
              </w:tabs>
              <w:rPr>
                <w:bCs/>
                <w:lang w:val="en-GB"/>
              </w:rPr>
            </w:pPr>
            <w:r w:rsidRPr="00E528E4">
              <w:rPr>
                <w:bCs/>
                <w:lang w:val="en-GB"/>
              </w:rPr>
              <w:t>132</w:t>
            </w:r>
          </w:p>
        </w:tc>
        <w:tc>
          <w:tcPr>
            <w:tcW w:w="1350" w:type="dxa"/>
            <w:tcBorders>
              <w:bottom w:val="single" w:sz="4" w:space="0" w:color="auto"/>
            </w:tcBorders>
          </w:tcPr>
          <w:p w14:paraId="41459C64" w14:textId="77777777" w:rsidR="00127CD7" w:rsidRPr="00E6642D" w:rsidRDefault="00127CD7">
            <w:pPr>
              <w:rPr>
                <w:lang w:val="en-GB"/>
              </w:rPr>
            </w:pPr>
            <w:r w:rsidRPr="00E6642D">
              <w:rPr>
                <w:lang w:val="en-GB"/>
              </w:rPr>
              <w:t>huume</w:t>
            </w:r>
          </w:p>
        </w:tc>
        <w:tc>
          <w:tcPr>
            <w:tcW w:w="630" w:type="dxa"/>
            <w:tcBorders>
              <w:bottom w:val="single" w:sz="4" w:space="0" w:color="auto"/>
            </w:tcBorders>
          </w:tcPr>
          <w:p w14:paraId="268D8145" w14:textId="77777777" w:rsidR="00127CD7" w:rsidRPr="00E6642D" w:rsidRDefault="00127CD7">
            <w:pPr>
              <w:rPr>
                <w:lang w:val="en-GB"/>
              </w:rPr>
            </w:pPr>
          </w:p>
        </w:tc>
        <w:tc>
          <w:tcPr>
            <w:tcW w:w="630" w:type="dxa"/>
            <w:tcBorders>
              <w:bottom w:val="single" w:sz="4" w:space="0" w:color="auto"/>
            </w:tcBorders>
          </w:tcPr>
          <w:p w14:paraId="1DA4FED9" w14:textId="77777777" w:rsidR="00127CD7" w:rsidRPr="00E6642D" w:rsidRDefault="00127CD7">
            <w:pPr>
              <w:rPr>
                <w:lang w:val="en-GB"/>
              </w:rPr>
            </w:pPr>
            <w:r w:rsidRPr="00E6642D">
              <w:rPr>
                <w:lang w:val="en-GB"/>
              </w:rPr>
              <w:t>E</w:t>
            </w:r>
          </w:p>
        </w:tc>
        <w:tc>
          <w:tcPr>
            <w:tcW w:w="2340" w:type="dxa"/>
            <w:tcBorders>
              <w:bottom w:val="single" w:sz="4" w:space="0" w:color="auto"/>
            </w:tcBorders>
          </w:tcPr>
          <w:p w14:paraId="5DD188F2" w14:textId="77777777" w:rsidR="00127CD7" w:rsidRPr="00E6642D" w:rsidRDefault="00127CD7">
            <w:pPr>
              <w:rPr>
                <w:b/>
                <w:bCs/>
                <w:lang w:val="en-GB"/>
              </w:rPr>
            </w:pPr>
            <w:r w:rsidRPr="00E6642D">
              <w:t>false/true (ei/kyllä)</w:t>
            </w:r>
          </w:p>
        </w:tc>
        <w:tc>
          <w:tcPr>
            <w:tcW w:w="2070" w:type="dxa"/>
            <w:tcBorders>
              <w:bottom w:val="single" w:sz="4" w:space="0" w:color="auto"/>
            </w:tcBorders>
          </w:tcPr>
          <w:p w14:paraId="4A7F9C02" w14:textId="77777777" w:rsidR="00127CD7" w:rsidRPr="00E6642D" w:rsidRDefault="00127CD7">
            <w:pPr>
              <w:rPr>
                <w:lang w:val="en-GB"/>
              </w:rPr>
            </w:pPr>
            <w:r w:rsidRPr="00E6642D">
              <w:rPr>
                <w:lang w:val="en-GB"/>
              </w:rPr>
              <w:t>type=”BL”</w:t>
            </w:r>
          </w:p>
        </w:tc>
        <w:tc>
          <w:tcPr>
            <w:tcW w:w="1440" w:type="dxa"/>
            <w:tcBorders>
              <w:bottom w:val="single" w:sz="4" w:space="0" w:color="auto"/>
            </w:tcBorders>
          </w:tcPr>
          <w:p w14:paraId="1C90C861" w14:textId="77777777" w:rsidR="00127CD7" w:rsidRPr="00E6642D" w:rsidRDefault="00127CD7">
            <w:pPr>
              <w:pStyle w:val="Yltunniste"/>
              <w:tabs>
                <w:tab w:val="clear" w:pos="4320"/>
                <w:tab w:val="clear" w:pos="8640"/>
              </w:tabs>
              <w:rPr>
                <w:b/>
                <w:bCs/>
                <w:lang w:val="en-GB"/>
              </w:rPr>
            </w:pPr>
            <w:r w:rsidRPr="00E6642D">
              <w:rPr>
                <w:lang w:val="en-GB"/>
              </w:rPr>
              <w:t>c.s.c.s.c.s.e.o.c.o.c.observation.code</w:t>
            </w:r>
            <w:r w:rsidRPr="00E6642D" w:rsidDel="00E95485">
              <w:rPr>
                <w:lang w:val="en-GB"/>
              </w:rPr>
              <w:t xml:space="preserve"> </w:t>
            </w:r>
          </w:p>
        </w:tc>
        <w:tc>
          <w:tcPr>
            <w:tcW w:w="1620" w:type="dxa"/>
            <w:tcBorders>
              <w:bottom w:val="single" w:sz="4" w:space="0" w:color="auto"/>
            </w:tcBorders>
          </w:tcPr>
          <w:p w14:paraId="7963E7EF" w14:textId="77777777" w:rsidR="00127CD7" w:rsidRPr="00E6642D" w:rsidRDefault="00127CD7">
            <w:pPr>
              <w:rPr>
                <w:lang w:val="en-GB"/>
              </w:rPr>
            </w:pPr>
            <w:r w:rsidRPr="00E6642D">
              <w:rPr>
                <w:lang w:val="en-GB"/>
              </w:rPr>
              <w:t>c.s.c.s.c.s.e.o.c.o.c.observation.value</w:t>
            </w:r>
          </w:p>
        </w:tc>
        <w:tc>
          <w:tcPr>
            <w:tcW w:w="1620" w:type="dxa"/>
            <w:tcBorders>
              <w:bottom w:val="single" w:sz="4" w:space="0" w:color="auto"/>
            </w:tcBorders>
          </w:tcPr>
          <w:p w14:paraId="08C5AC98" w14:textId="77777777" w:rsidR="00127CD7" w:rsidRPr="00E6642D" w:rsidRDefault="00127CD7">
            <w:pPr>
              <w:rPr>
                <w:lang w:val="en-GB"/>
              </w:rPr>
            </w:pPr>
          </w:p>
        </w:tc>
        <w:tc>
          <w:tcPr>
            <w:tcW w:w="1620" w:type="dxa"/>
            <w:tcBorders>
              <w:bottom w:val="single" w:sz="4" w:space="0" w:color="auto"/>
            </w:tcBorders>
          </w:tcPr>
          <w:p w14:paraId="227B04EF" w14:textId="77777777" w:rsidR="00127CD7" w:rsidRPr="00E6642D" w:rsidRDefault="00127CD7">
            <w:pPr>
              <w:rPr>
                <w:lang w:val="en-GB"/>
              </w:rPr>
            </w:pPr>
          </w:p>
        </w:tc>
      </w:tr>
      <w:tr w:rsidR="00127CD7" w14:paraId="43D57706" w14:textId="77777777" w:rsidTr="00E528E4">
        <w:tblPrEx>
          <w:tblCellMar>
            <w:top w:w="0" w:type="dxa"/>
            <w:bottom w:w="0" w:type="dxa"/>
          </w:tblCellMar>
        </w:tblPrEx>
        <w:trPr>
          <w:gridAfter w:val="7"/>
          <w:wAfter w:w="11340" w:type="dxa"/>
        </w:trPr>
        <w:tc>
          <w:tcPr>
            <w:tcW w:w="828" w:type="dxa"/>
            <w:shd w:val="clear" w:color="auto" w:fill="FFFF00"/>
          </w:tcPr>
          <w:p w14:paraId="11923FDC" w14:textId="77777777" w:rsidR="00127CD7" w:rsidRPr="00E528E4" w:rsidRDefault="00127CD7">
            <w:pPr>
              <w:pStyle w:val="Yltunniste"/>
              <w:tabs>
                <w:tab w:val="clear" w:pos="4320"/>
                <w:tab w:val="clear" w:pos="8640"/>
              </w:tabs>
              <w:rPr>
                <w:bCs/>
                <w:lang w:val="en-GB"/>
              </w:rPr>
            </w:pPr>
            <w:r>
              <w:rPr>
                <w:bCs/>
                <w:lang w:val="en-GB"/>
              </w:rPr>
              <w:t>(144</w:t>
            </w:r>
            <w:r w:rsidRPr="00E528E4">
              <w:rPr>
                <w:bCs/>
                <w:lang w:val="en-GB"/>
              </w:rPr>
              <w:t>)</w:t>
            </w:r>
          </w:p>
        </w:tc>
        <w:tc>
          <w:tcPr>
            <w:tcW w:w="1350" w:type="dxa"/>
            <w:shd w:val="clear" w:color="auto" w:fill="FFFF00"/>
          </w:tcPr>
          <w:p w14:paraId="32A8A39A" w14:textId="77777777" w:rsidR="00127CD7" w:rsidRPr="00E6642D" w:rsidRDefault="00127CD7">
            <w:pPr>
              <w:rPr>
                <w:lang w:val="en-GB"/>
              </w:rPr>
            </w:pPr>
            <w:r w:rsidRPr="00E6642D">
              <w:t>(Osastolääkityksen annososio)</w:t>
            </w:r>
          </w:p>
        </w:tc>
        <w:tc>
          <w:tcPr>
            <w:tcW w:w="630" w:type="dxa"/>
            <w:shd w:val="clear" w:color="auto" w:fill="FFFF00"/>
          </w:tcPr>
          <w:p w14:paraId="0A992C22" w14:textId="77777777" w:rsidR="00127CD7" w:rsidRPr="00E6642D" w:rsidRDefault="00127CD7">
            <w:pPr>
              <w:rPr>
                <w:lang w:val="en-GB"/>
              </w:rPr>
            </w:pPr>
          </w:p>
        </w:tc>
        <w:tc>
          <w:tcPr>
            <w:tcW w:w="630" w:type="dxa"/>
            <w:shd w:val="clear" w:color="auto" w:fill="FFFF00"/>
          </w:tcPr>
          <w:p w14:paraId="313EB805" w14:textId="77777777" w:rsidR="00127CD7" w:rsidRPr="00E6642D" w:rsidRDefault="00127CD7">
            <w:pPr>
              <w:rPr>
                <w:lang w:val="en-GB"/>
              </w:rPr>
            </w:pPr>
          </w:p>
        </w:tc>
        <w:tc>
          <w:tcPr>
            <w:tcW w:w="2340" w:type="dxa"/>
            <w:shd w:val="clear" w:color="auto" w:fill="FFFF00"/>
          </w:tcPr>
          <w:p w14:paraId="4E265CFA" w14:textId="77777777" w:rsidR="00127CD7" w:rsidRPr="00E6642D" w:rsidRDefault="00127CD7">
            <w:pPr>
              <w:rPr>
                <w:b/>
                <w:bCs/>
                <w:lang w:val="en-GB"/>
              </w:rPr>
            </w:pPr>
          </w:p>
        </w:tc>
        <w:tc>
          <w:tcPr>
            <w:tcW w:w="2070" w:type="dxa"/>
            <w:shd w:val="clear" w:color="auto" w:fill="FFFF00"/>
          </w:tcPr>
          <w:p w14:paraId="30C9AF66" w14:textId="77777777" w:rsidR="00127CD7" w:rsidRPr="00E6642D" w:rsidRDefault="00127CD7">
            <w:pPr>
              <w:rPr>
                <w:lang w:val="en-GB"/>
              </w:rPr>
            </w:pPr>
          </w:p>
        </w:tc>
        <w:tc>
          <w:tcPr>
            <w:tcW w:w="1440" w:type="dxa"/>
            <w:shd w:val="clear" w:color="auto" w:fill="FFFF00"/>
          </w:tcPr>
          <w:p w14:paraId="445AA7F5" w14:textId="77777777" w:rsidR="00127CD7" w:rsidRPr="00E6642D" w:rsidRDefault="00127CD7">
            <w:pPr>
              <w:pStyle w:val="Yltunniste"/>
              <w:tabs>
                <w:tab w:val="clear" w:pos="4320"/>
                <w:tab w:val="clear" w:pos="8640"/>
              </w:tabs>
              <w:rPr>
                <w:b/>
                <w:bCs/>
                <w:lang w:val="en-GB"/>
              </w:rPr>
            </w:pPr>
            <w:r w:rsidRPr="00E6642D">
              <w:rPr>
                <w:lang w:val="en-GB"/>
              </w:rPr>
              <w:t>c.s.c.s.c.s.e.o.c.o.code</w:t>
            </w:r>
          </w:p>
        </w:tc>
        <w:tc>
          <w:tcPr>
            <w:tcW w:w="1620" w:type="dxa"/>
            <w:shd w:val="clear" w:color="auto" w:fill="FFFF00"/>
          </w:tcPr>
          <w:p w14:paraId="64EA3BEA" w14:textId="77777777" w:rsidR="00127CD7" w:rsidRPr="00E6642D" w:rsidRDefault="00127CD7">
            <w:pPr>
              <w:rPr>
                <w:lang w:val="en-GB"/>
              </w:rPr>
            </w:pPr>
          </w:p>
        </w:tc>
        <w:tc>
          <w:tcPr>
            <w:tcW w:w="1620" w:type="dxa"/>
            <w:shd w:val="clear" w:color="auto" w:fill="FFFF00"/>
          </w:tcPr>
          <w:p w14:paraId="09097F04" w14:textId="77777777" w:rsidR="00127CD7" w:rsidRPr="00E6642D" w:rsidRDefault="00127CD7">
            <w:pPr>
              <w:rPr>
                <w:lang w:val="en-GB"/>
              </w:rPr>
            </w:pPr>
          </w:p>
        </w:tc>
        <w:tc>
          <w:tcPr>
            <w:tcW w:w="1620" w:type="dxa"/>
            <w:shd w:val="clear" w:color="auto" w:fill="FFFF00"/>
          </w:tcPr>
          <w:p w14:paraId="4C5A6B5C" w14:textId="77777777" w:rsidR="00127CD7" w:rsidRPr="00E6642D" w:rsidRDefault="00127CD7">
            <w:pPr>
              <w:rPr>
                <w:lang w:val="en-GB"/>
              </w:rPr>
            </w:pPr>
          </w:p>
        </w:tc>
      </w:tr>
      <w:tr w:rsidR="00127CD7" w14:paraId="258415D1" w14:textId="77777777" w:rsidTr="00B135D8">
        <w:tblPrEx>
          <w:tblCellMar>
            <w:top w:w="0" w:type="dxa"/>
            <w:bottom w:w="0" w:type="dxa"/>
          </w:tblCellMar>
        </w:tblPrEx>
        <w:trPr>
          <w:gridAfter w:val="7"/>
          <w:wAfter w:w="11340" w:type="dxa"/>
        </w:trPr>
        <w:tc>
          <w:tcPr>
            <w:tcW w:w="828" w:type="dxa"/>
          </w:tcPr>
          <w:p w14:paraId="6F43E968" w14:textId="77777777" w:rsidR="00127CD7" w:rsidRDefault="00127CD7" w:rsidP="00B135D8">
            <w:r>
              <w:t>43</w:t>
            </w:r>
          </w:p>
        </w:tc>
        <w:tc>
          <w:tcPr>
            <w:tcW w:w="1350" w:type="dxa"/>
          </w:tcPr>
          <w:p w14:paraId="1B5E3EE2" w14:textId="77777777" w:rsidR="00127CD7" w:rsidRPr="00E6642D" w:rsidRDefault="00127CD7" w:rsidP="00B135D8">
            <w:r w:rsidRPr="00E6642D">
              <w:t>antoreitti</w:t>
            </w:r>
          </w:p>
        </w:tc>
        <w:tc>
          <w:tcPr>
            <w:tcW w:w="630" w:type="dxa"/>
          </w:tcPr>
          <w:p w14:paraId="099F2093" w14:textId="77777777" w:rsidR="00127CD7" w:rsidRPr="00E6642D" w:rsidRDefault="00127CD7" w:rsidP="00B135D8"/>
        </w:tc>
        <w:tc>
          <w:tcPr>
            <w:tcW w:w="630" w:type="dxa"/>
          </w:tcPr>
          <w:p w14:paraId="38B14AEB" w14:textId="77777777" w:rsidR="00127CD7" w:rsidRPr="00E6642D" w:rsidRDefault="00127CD7" w:rsidP="00B135D8">
            <w:r w:rsidRPr="00E6642D">
              <w:t>E</w:t>
            </w:r>
          </w:p>
        </w:tc>
        <w:tc>
          <w:tcPr>
            <w:tcW w:w="2340" w:type="dxa"/>
          </w:tcPr>
          <w:p w14:paraId="0493F6F6" w14:textId="77777777" w:rsidR="00127CD7" w:rsidRPr="00E6642D" w:rsidRDefault="00127CD7" w:rsidP="00B135D8">
            <w:r w:rsidRPr="00E6642D">
              <w:t>Koodattu, HL7 antoreitti</w:t>
            </w:r>
          </w:p>
          <w:p w14:paraId="3B75E9D3" w14:textId="77777777" w:rsidR="00127CD7" w:rsidRPr="00E6642D" w:rsidRDefault="00127CD7" w:rsidP="00B135D8">
            <w:pPr>
              <w:rPr>
                <w:lang w:val="de-DE"/>
              </w:rPr>
            </w:pPr>
            <w:r w:rsidRPr="00E6642D">
              <w:rPr>
                <w:b/>
                <w:lang w:val="de-DE"/>
              </w:rPr>
              <w:t>code</w:t>
            </w:r>
            <w:r w:rsidRPr="00E6642D">
              <w:rPr>
                <w:lang w:val="de-DE"/>
              </w:rPr>
              <w:t>=x</w:t>
            </w:r>
          </w:p>
          <w:p w14:paraId="35980ECE" w14:textId="77777777" w:rsidR="00127CD7" w:rsidRPr="00E6642D" w:rsidRDefault="00127CD7" w:rsidP="00B135D8">
            <w:pPr>
              <w:rPr>
                <w:lang w:val="de-DE"/>
              </w:rPr>
            </w:pPr>
            <w:r w:rsidRPr="00E6642D">
              <w:rPr>
                <w:b/>
                <w:lang w:val="de-DE"/>
              </w:rPr>
              <w:t>codesystem</w:t>
            </w:r>
            <w:r w:rsidRPr="00E6642D">
              <w:rPr>
                <w:lang w:val="de-DE"/>
              </w:rPr>
              <w:t>=”1.2.246.537.5.162”</w:t>
            </w:r>
          </w:p>
          <w:p w14:paraId="257CD5CC" w14:textId="77777777" w:rsidR="00127CD7" w:rsidRPr="00E6642D" w:rsidRDefault="00127CD7" w:rsidP="00B135D8">
            <w:pPr>
              <w:rPr>
                <w:lang w:val="de-DE"/>
              </w:rPr>
            </w:pPr>
            <w:r w:rsidRPr="00E6642D">
              <w:rPr>
                <w:b/>
                <w:lang w:val="de-DE"/>
              </w:rPr>
              <w:t>codesystemName</w:t>
            </w:r>
            <w:r w:rsidRPr="00E6642D">
              <w:rPr>
                <w:lang w:val="de-DE"/>
              </w:rPr>
              <w:t>=”HL7FI”</w:t>
            </w:r>
          </w:p>
        </w:tc>
        <w:tc>
          <w:tcPr>
            <w:tcW w:w="2070" w:type="dxa"/>
          </w:tcPr>
          <w:p w14:paraId="4122A83C" w14:textId="77777777" w:rsidR="00127CD7" w:rsidRPr="00E6642D" w:rsidRDefault="00127CD7" w:rsidP="00B135D8">
            <w:pPr>
              <w:rPr>
                <w:lang w:val="de-DE"/>
              </w:rPr>
            </w:pPr>
            <w:r w:rsidRPr="00E6642D">
              <w:rPr>
                <w:lang w:val="de-DE"/>
              </w:rPr>
              <w:t>CE attribuutit</w:t>
            </w:r>
          </w:p>
        </w:tc>
        <w:tc>
          <w:tcPr>
            <w:tcW w:w="1440" w:type="dxa"/>
          </w:tcPr>
          <w:p w14:paraId="699CD751"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40FD303E" w14:textId="77777777" w:rsidR="00127CD7" w:rsidRPr="00E6642D" w:rsidRDefault="00127CD7" w:rsidP="00B135D8">
            <w:pPr>
              <w:rPr>
                <w:lang w:val="de-DE"/>
              </w:rPr>
            </w:pPr>
            <w:r w:rsidRPr="00E6642D">
              <w:rPr>
                <w:lang w:val="de-DE"/>
              </w:rPr>
              <w:t>c.s.c.s.c.s.e.o.c.o.c.SubsA.routeCode</w:t>
            </w:r>
          </w:p>
        </w:tc>
        <w:tc>
          <w:tcPr>
            <w:tcW w:w="1620" w:type="dxa"/>
          </w:tcPr>
          <w:p w14:paraId="4C3090FE" w14:textId="77777777" w:rsidR="00127CD7" w:rsidRPr="00E6642D" w:rsidRDefault="00127CD7" w:rsidP="00B135D8">
            <w:pPr>
              <w:rPr>
                <w:lang w:val="de-DE"/>
              </w:rPr>
            </w:pPr>
          </w:p>
        </w:tc>
        <w:tc>
          <w:tcPr>
            <w:tcW w:w="1620" w:type="dxa"/>
          </w:tcPr>
          <w:p w14:paraId="7E372B46" w14:textId="77777777" w:rsidR="00127CD7" w:rsidRPr="00E6642D" w:rsidRDefault="00127CD7" w:rsidP="00B135D8">
            <w:pPr>
              <w:rPr>
                <w:lang w:val="de-DE"/>
              </w:rPr>
            </w:pPr>
          </w:p>
        </w:tc>
      </w:tr>
      <w:tr w:rsidR="00127CD7" w:rsidRPr="00870D14" w14:paraId="770BE3A1" w14:textId="77777777" w:rsidTr="00B135D8">
        <w:tblPrEx>
          <w:tblCellMar>
            <w:top w:w="0" w:type="dxa"/>
            <w:bottom w:w="0" w:type="dxa"/>
          </w:tblCellMar>
        </w:tblPrEx>
        <w:trPr>
          <w:gridAfter w:val="7"/>
          <w:wAfter w:w="11340" w:type="dxa"/>
        </w:trPr>
        <w:tc>
          <w:tcPr>
            <w:tcW w:w="828" w:type="dxa"/>
          </w:tcPr>
          <w:p w14:paraId="5745B04A" w14:textId="77777777" w:rsidR="00127CD7" w:rsidRPr="00870D14" w:rsidRDefault="00127CD7" w:rsidP="00B135D8">
            <w:pPr>
              <w:rPr>
                <w:lang w:val="de-DE"/>
              </w:rPr>
            </w:pPr>
            <w:r>
              <w:rPr>
                <w:lang w:val="de-DE"/>
              </w:rPr>
              <w:t>44</w:t>
            </w:r>
          </w:p>
        </w:tc>
        <w:tc>
          <w:tcPr>
            <w:tcW w:w="1350" w:type="dxa"/>
          </w:tcPr>
          <w:p w14:paraId="2788FE05" w14:textId="77777777" w:rsidR="00127CD7" w:rsidRPr="00E6642D" w:rsidRDefault="00127CD7" w:rsidP="00B135D8">
            <w:pPr>
              <w:rPr>
                <w:lang w:val="de-DE"/>
              </w:rPr>
            </w:pPr>
            <w:r w:rsidRPr="00E6642D">
              <w:rPr>
                <w:lang w:val="de-DE"/>
              </w:rPr>
              <w:t>antoreitti tekstinä</w:t>
            </w:r>
          </w:p>
        </w:tc>
        <w:tc>
          <w:tcPr>
            <w:tcW w:w="630" w:type="dxa"/>
          </w:tcPr>
          <w:p w14:paraId="4D85D850" w14:textId="77777777" w:rsidR="00127CD7" w:rsidRPr="00E6642D" w:rsidRDefault="00127CD7" w:rsidP="00B135D8">
            <w:pPr>
              <w:rPr>
                <w:lang w:val="de-DE"/>
              </w:rPr>
            </w:pPr>
          </w:p>
        </w:tc>
        <w:tc>
          <w:tcPr>
            <w:tcW w:w="630" w:type="dxa"/>
          </w:tcPr>
          <w:p w14:paraId="22C84E61" w14:textId="77777777" w:rsidR="00127CD7" w:rsidRPr="00E6642D" w:rsidRDefault="00127CD7" w:rsidP="00B135D8">
            <w:pPr>
              <w:rPr>
                <w:lang w:val="de-DE"/>
              </w:rPr>
            </w:pPr>
            <w:r w:rsidRPr="00E6642D">
              <w:rPr>
                <w:lang w:val="de-DE"/>
              </w:rPr>
              <w:t>E</w:t>
            </w:r>
          </w:p>
        </w:tc>
        <w:tc>
          <w:tcPr>
            <w:tcW w:w="2340" w:type="dxa"/>
          </w:tcPr>
          <w:p w14:paraId="7973A67E" w14:textId="77777777" w:rsidR="00127CD7" w:rsidRPr="00E6642D" w:rsidRDefault="00127CD7" w:rsidP="00B135D8">
            <w:pPr>
              <w:rPr>
                <w:lang w:val="de-DE"/>
              </w:rPr>
            </w:pPr>
            <w:r w:rsidRPr="00E6642D">
              <w:rPr>
                <w:lang w:val="de-DE"/>
              </w:rPr>
              <w:t>merkkijono, max 30 merkkiä</w:t>
            </w:r>
          </w:p>
        </w:tc>
        <w:tc>
          <w:tcPr>
            <w:tcW w:w="2070" w:type="dxa"/>
          </w:tcPr>
          <w:p w14:paraId="64C72602" w14:textId="77777777" w:rsidR="00127CD7" w:rsidRPr="00E6642D" w:rsidRDefault="00127CD7" w:rsidP="00B135D8">
            <w:pPr>
              <w:rPr>
                <w:lang w:val="de-DE"/>
              </w:rPr>
            </w:pPr>
            <w:r w:rsidRPr="00E6642D">
              <w:rPr>
                <w:lang w:val="de-DE"/>
              </w:rPr>
              <w:t>ED</w:t>
            </w:r>
          </w:p>
        </w:tc>
        <w:tc>
          <w:tcPr>
            <w:tcW w:w="1440" w:type="dxa"/>
          </w:tcPr>
          <w:p w14:paraId="470A0CD8"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679B8672" w14:textId="77777777" w:rsidR="00127CD7" w:rsidRPr="00E6642D" w:rsidRDefault="00127CD7" w:rsidP="00B135D8">
            <w:pPr>
              <w:rPr>
                <w:lang w:val="de-DE"/>
              </w:rPr>
            </w:pPr>
            <w:r w:rsidRPr="00E6642D">
              <w:rPr>
                <w:lang w:val="de-DE"/>
              </w:rPr>
              <w:t>c.s.c.s.c.s.e.o.c.o.c.SubsA.routecode.originalText</w:t>
            </w:r>
          </w:p>
        </w:tc>
        <w:tc>
          <w:tcPr>
            <w:tcW w:w="1620" w:type="dxa"/>
          </w:tcPr>
          <w:p w14:paraId="5481A44C" w14:textId="77777777" w:rsidR="00127CD7" w:rsidRPr="00E6642D" w:rsidRDefault="00127CD7" w:rsidP="00B135D8">
            <w:pPr>
              <w:rPr>
                <w:lang w:val="de-DE"/>
              </w:rPr>
            </w:pPr>
            <w:r w:rsidRPr="00E6642D">
              <w:rPr>
                <w:lang w:val="de-DE"/>
              </w:rPr>
              <w:t>Suun kautta</w:t>
            </w:r>
          </w:p>
        </w:tc>
        <w:tc>
          <w:tcPr>
            <w:tcW w:w="1620" w:type="dxa"/>
          </w:tcPr>
          <w:p w14:paraId="0C88CC22" w14:textId="77777777" w:rsidR="00127CD7" w:rsidRPr="00E6642D" w:rsidRDefault="00127CD7" w:rsidP="00B135D8">
            <w:pPr>
              <w:rPr>
                <w:lang w:val="de-DE"/>
              </w:rPr>
            </w:pPr>
          </w:p>
        </w:tc>
      </w:tr>
      <w:tr w:rsidR="00127CD7" w14:paraId="04AAC096" w14:textId="77777777" w:rsidTr="00B135D8">
        <w:tblPrEx>
          <w:tblCellMar>
            <w:top w:w="0" w:type="dxa"/>
            <w:bottom w:w="0" w:type="dxa"/>
          </w:tblCellMar>
        </w:tblPrEx>
        <w:trPr>
          <w:gridAfter w:val="7"/>
          <w:wAfter w:w="11340" w:type="dxa"/>
        </w:trPr>
        <w:tc>
          <w:tcPr>
            <w:tcW w:w="828" w:type="dxa"/>
          </w:tcPr>
          <w:p w14:paraId="1E2888EF" w14:textId="77777777" w:rsidR="00127CD7" w:rsidRPr="00870D14" w:rsidRDefault="00127CD7" w:rsidP="00B135D8">
            <w:pPr>
              <w:rPr>
                <w:lang w:val="de-DE"/>
              </w:rPr>
            </w:pPr>
            <w:r w:rsidRPr="00870D14">
              <w:rPr>
                <w:lang w:val="de-DE"/>
              </w:rPr>
              <w:t>45</w:t>
            </w:r>
          </w:p>
        </w:tc>
        <w:tc>
          <w:tcPr>
            <w:tcW w:w="1350" w:type="dxa"/>
          </w:tcPr>
          <w:p w14:paraId="1419EC9A" w14:textId="77777777" w:rsidR="00127CD7" w:rsidRPr="00E6642D" w:rsidRDefault="00127CD7" w:rsidP="00B135D8">
            <w:r w:rsidRPr="00E6642D">
              <w:rPr>
                <w:lang w:val="de-DE"/>
              </w:rPr>
              <w:t>antopa</w:t>
            </w:r>
            <w:r w:rsidRPr="00E6642D">
              <w:t>ikka</w:t>
            </w:r>
          </w:p>
        </w:tc>
        <w:tc>
          <w:tcPr>
            <w:tcW w:w="630" w:type="dxa"/>
          </w:tcPr>
          <w:p w14:paraId="41969721" w14:textId="77777777" w:rsidR="00127CD7" w:rsidRPr="00E6642D" w:rsidRDefault="00127CD7" w:rsidP="00B135D8"/>
        </w:tc>
        <w:tc>
          <w:tcPr>
            <w:tcW w:w="630" w:type="dxa"/>
          </w:tcPr>
          <w:p w14:paraId="493095E5" w14:textId="77777777" w:rsidR="00127CD7" w:rsidRPr="00E6642D" w:rsidRDefault="00127CD7" w:rsidP="00B135D8">
            <w:r w:rsidRPr="00E6642D">
              <w:t>E</w:t>
            </w:r>
          </w:p>
        </w:tc>
        <w:tc>
          <w:tcPr>
            <w:tcW w:w="2340" w:type="dxa"/>
          </w:tcPr>
          <w:p w14:paraId="67F341EA" w14:textId="77777777" w:rsidR="00127CD7" w:rsidRPr="00E6642D" w:rsidRDefault="00127CD7" w:rsidP="00B135D8">
            <w:r w:rsidRPr="00E6642D">
              <w:t>Koodattu, HL7 antopaikka</w:t>
            </w:r>
          </w:p>
          <w:p w14:paraId="7A349209" w14:textId="77777777" w:rsidR="00127CD7" w:rsidRPr="00E6642D" w:rsidRDefault="00127CD7" w:rsidP="00B135D8">
            <w:pPr>
              <w:rPr>
                <w:lang w:val="de-DE"/>
              </w:rPr>
            </w:pPr>
            <w:r w:rsidRPr="00E6642D">
              <w:rPr>
                <w:b/>
                <w:lang w:val="de-DE"/>
              </w:rPr>
              <w:t>code</w:t>
            </w:r>
            <w:r w:rsidRPr="00E6642D">
              <w:rPr>
                <w:lang w:val="de-DE"/>
              </w:rPr>
              <w:t>=x</w:t>
            </w:r>
          </w:p>
          <w:p w14:paraId="4DD34FEA" w14:textId="77777777" w:rsidR="00127CD7" w:rsidRPr="00E6642D" w:rsidRDefault="00127CD7" w:rsidP="00B135D8">
            <w:pPr>
              <w:rPr>
                <w:lang w:val="de-DE"/>
              </w:rPr>
            </w:pPr>
            <w:r w:rsidRPr="00E6642D">
              <w:rPr>
                <w:b/>
                <w:lang w:val="de-DE"/>
              </w:rPr>
              <w:t>codesystem</w:t>
            </w:r>
            <w:r w:rsidRPr="00E6642D">
              <w:rPr>
                <w:lang w:val="de-DE"/>
              </w:rPr>
              <w:t>=”1.2.246.537.5.163”</w:t>
            </w:r>
          </w:p>
          <w:p w14:paraId="3EADAC88" w14:textId="77777777" w:rsidR="00127CD7" w:rsidRPr="00E6642D" w:rsidRDefault="00127CD7" w:rsidP="00B135D8">
            <w:pPr>
              <w:rPr>
                <w:lang w:val="de-DE"/>
              </w:rPr>
            </w:pPr>
            <w:r w:rsidRPr="00E6642D">
              <w:rPr>
                <w:b/>
                <w:lang w:val="de-DE"/>
              </w:rPr>
              <w:t>codesystemName</w:t>
            </w:r>
            <w:r w:rsidRPr="00E6642D">
              <w:rPr>
                <w:lang w:val="de-DE"/>
              </w:rPr>
              <w:t>=”HL7FI”</w:t>
            </w:r>
          </w:p>
        </w:tc>
        <w:tc>
          <w:tcPr>
            <w:tcW w:w="2070" w:type="dxa"/>
          </w:tcPr>
          <w:p w14:paraId="27C0C628" w14:textId="77777777" w:rsidR="00127CD7" w:rsidRPr="00E6642D" w:rsidRDefault="00127CD7" w:rsidP="00B135D8">
            <w:pPr>
              <w:rPr>
                <w:lang w:val="de-DE"/>
              </w:rPr>
            </w:pPr>
            <w:r w:rsidRPr="00E6642D">
              <w:rPr>
                <w:lang w:val="de-DE"/>
              </w:rPr>
              <w:t>CE attribuutit</w:t>
            </w:r>
          </w:p>
        </w:tc>
        <w:tc>
          <w:tcPr>
            <w:tcW w:w="1440" w:type="dxa"/>
          </w:tcPr>
          <w:p w14:paraId="297EC3D3" w14:textId="77777777" w:rsidR="00127CD7" w:rsidRPr="00E6642D" w:rsidRDefault="00127CD7" w:rsidP="00B135D8">
            <w:pPr>
              <w:pStyle w:val="Yltunniste"/>
              <w:tabs>
                <w:tab w:val="clear" w:pos="4320"/>
                <w:tab w:val="clear" w:pos="8640"/>
              </w:tabs>
              <w:rPr>
                <w:lang w:val="de-DE"/>
              </w:rPr>
            </w:pPr>
            <w:r w:rsidRPr="00E6642D">
              <w:rPr>
                <w:lang w:val="de-DE"/>
              </w:rPr>
              <w:t>\</w:t>
            </w:r>
          </w:p>
        </w:tc>
        <w:tc>
          <w:tcPr>
            <w:tcW w:w="1620" w:type="dxa"/>
          </w:tcPr>
          <w:p w14:paraId="7F2B4094" w14:textId="77777777" w:rsidR="00127CD7" w:rsidRPr="00E6642D" w:rsidRDefault="00127CD7" w:rsidP="00B135D8">
            <w:pPr>
              <w:rPr>
                <w:lang w:val="de-DE"/>
              </w:rPr>
            </w:pPr>
            <w:r w:rsidRPr="00E6642D">
              <w:rPr>
                <w:lang w:val="de-DE"/>
              </w:rPr>
              <w:t>c.s.c.s.c.s.e.o.c.o.c.SubsA.approachSiteCode</w:t>
            </w:r>
          </w:p>
        </w:tc>
        <w:tc>
          <w:tcPr>
            <w:tcW w:w="1620" w:type="dxa"/>
          </w:tcPr>
          <w:p w14:paraId="3959602F" w14:textId="77777777" w:rsidR="00127CD7" w:rsidRPr="00E6642D" w:rsidRDefault="00127CD7" w:rsidP="00B135D8">
            <w:pPr>
              <w:rPr>
                <w:lang w:val="de-DE"/>
              </w:rPr>
            </w:pPr>
          </w:p>
        </w:tc>
        <w:tc>
          <w:tcPr>
            <w:tcW w:w="1620" w:type="dxa"/>
          </w:tcPr>
          <w:p w14:paraId="34CBACA3" w14:textId="77777777" w:rsidR="00127CD7" w:rsidRPr="00E6642D" w:rsidRDefault="00127CD7" w:rsidP="00B135D8">
            <w:pPr>
              <w:rPr>
                <w:lang w:val="de-DE"/>
              </w:rPr>
            </w:pPr>
          </w:p>
        </w:tc>
      </w:tr>
      <w:tr w:rsidR="00127CD7" w14:paraId="61195997" w14:textId="77777777" w:rsidTr="00B135D8">
        <w:tblPrEx>
          <w:tblCellMar>
            <w:top w:w="0" w:type="dxa"/>
            <w:bottom w:w="0" w:type="dxa"/>
          </w:tblCellMar>
        </w:tblPrEx>
        <w:trPr>
          <w:gridAfter w:val="7"/>
          <w:wAfter w:w="11340" w:type="dxa"/>
        </w:trPr>
        <w:tc>
          <w:tcPr>
            <w:tcW w:w="828" w:type="dxa"/>
          </w:tcPr>
          <w:p w14:paraId="25AAE607" w14:textId="77777777" w:rsidR="00127CD7" w:rsidRDefault="00127CD7" w:rsidP="00B135D8">
            <w:r>
              <w:t xml:space="preserve">46 </w:t>
            </w:r>
          </w:p>
        </w:tc>
        <w:tc>
          <w:tcPr>
            <w:tcW w:w="1350" w:type="dxa"/>
          </w:tcPr>
          <w:p w14:paraId="2847627A" w14:textId="77777777" w:rsidR="00127CD7" w:rsidRPr="00E6642D" w:rsidRDefault="00127CD7" w:rsidP="00B135D8">
            <w:r w:rsidRPr="00E6642D">
              <w:t>antopaikka  tekstinä</w:t>
            </w:r>
          </w:p>
        </w:tc>
        <w:tc>
          <w:tcPr>
            <w:tcW w:w="630" w:type="dxa"/>
          </w:tcPr>
          <w:p w14:paraId="5599A42E" w14:textId="77777777" w:rsidR="00127CD7" w:rsidRPr="00E6642D" w:rsidRDefault="00127CD7" w:rsidP="00B135D8"/>
        </w:tc>
        <w:tc>
          <w:tcPr>
            <w:tcW w:w="630" w:type="dxa"/>
          </w:tcPr>
          <w:p w14:paraId="023C6BF4" w14:textId="77777777" w:rsidR="00127CD7" w:rsidRPr="00E6642D" w:rsidRDefault="00127CD7" w:rsidP="00B135D8">
            <w:r w:rsidRPr="00E6642D">
              <w:t>E</w:t>
            </w:r>
          </w:p>
        </w:tc>
        <w:tc>
          <w:tcPr>
            <w:tcW w:w="2340" w:type="dxa"/>
          </w:tcPr>
          <w:p w14:paraId="6306310D" w14:textId="77777777" w:rsidR="00127CD7" w:rsidRPr="00E6642D" w:rsidRDefault="00127CD7" w:rsidP="00B135D8">
            <w:r w:rsidRPr="00E6642D">
              <w:t>merkkijono, max 30 merkkiä</w:t>
            </w:r>
          </w:p>
        </w:tc>
        <w:tc>
          <w:tcPr>
            <w:tcW w:w="2070" w:type="dxa"/>
          </w:tcPr>
          <w:p w14:paraId="7F94AF84" w14:textId="77777777" w:rsidR="00127CD7" w:rsidRPr="00E6642D" w:rsidRDefault="00127CD7" w:rsidP="00B135D8">
            <w:pPr>
              <w:rPr>
                <w:lang w:val="en-GB"/>
              </w:rPr>
            </w:pPr>
            <w:r w:rsidRPr="00E6642D">
              <w:rPr>
                <w:lang w:val="en-GB"/>
              </w:rPr>
              <w:t>ED</w:t>
            </w:r>
          </w:p>
        </w:tc>
        <w:tc>
          <w:tcPr>
            <w:tcW w:w="1440" w:type="dxa"/>
          </w:tcPr>
          <w:p w14:paraId="061E4C19" w14:textId="77777777" w:rsidR="00127CD7" w:rsidRPr="00E6642D" w:rsidRDefault="00127CD7" w:rsidP="00B135D8">
            <w:pPr>
              <w:pStyle w:val="Yltunniste"/>
              <w:tabs>
                <w:tab w:val="clear" w:pos="4320"/>
                <w:tab w:val="clear" w:pos="8640"/>
              </w:tabs>
              <w:rPr>
                <w:lang w:val="en-GB"/>
              </w:rPr>
            </w:pPr>
            <w:r w:rsidRPr="00E6642D">
              <w:rPr>
                <w:lang w:val="en-GB"/>
              </w:rPr>
              <w:t>\</w:t>
            </w:r>
          </w:p>
        </w:tc>
        <w:tc>
          <w:tcPr>
            <w:tcW w:w="1620" w:type="dxa"/>
          </w:tcPr>
          <w:p w14:paraId="535A1959" w14:textId="77777777" w:rsidR="00127CD7" w:rsidRPr="00E6642D" w:rsidRDefault="00127CD7" w:rsidP="00B135D8">
            <w:pPr>
              <w:rPr>
                <w:lang w:val="en-GB"/>
              </w:rPr>
            </w:pPr>
            <w:r w:rsidRPr="00E6642D">
              <w:rPr>
                <w:lang w:val="de-DE"/>
              </w:rPr>
              <w:t>c.s.c.s.c.s.e.o.c.o.c.</w:t>
            </w:r>
            <w:r w:rsidRPr="00E6642D">
              <w:rPr>
                <w:lang w:val="en-GB"/>
              </w:rPr>
              <w:t>subsA.approachSiteCode.originalText</w:t>
            </w:r>
          </w:p>
        </w:tc>
        <w:tc>
          <w:tcPr>
            <w:tcW w:w="1620" w:type="dxa"/>
          </w:tcPr>
          <w:p w14:paraId="428B4300" w14:textId="77777777" w:rsidR="00127CD7" w:rsidRPr="00E6642D" w:rsidRDefault="00127CD7" w:rsidP="00B135D8">
            <w:pPr>
              <w:rPr>
                <w:lang w:val="en-GB"/>
              </w:rPr>
            </w:pPr>
          </w:p>
        </w:tc>
        <w:tc>
          <w:tcPr>
            <w:tcW w:w="1620" w:type="dxa"/>
          </w:tcPr>
          <w:p w14:paraId="73961E67" w14:textId="77777777" w:rsidR="00127CD7" w:rsidRPr="00E6642D" w:rsidRDefault="00127CD7" w:rsidP="00B135D8">
            <w:pPr>
              <w:rPr>
                <w:lang w:val="en-GB"/>
              </w:rPr>
            </w:pPr>
          </w:p>
        </w:tc>
      </w:tr>
      <w:tr w:rsidR="00127CD7" w14:paraId="23A4975C" w14:textId="77777777" w:rsidTr="00950003">
        <w:tblPrEx>
          <w:tblCellMar>
            <w:top w:w="0" w:type="dxa"/>
            <w:bottom w:w="0" w:type="dxa"/>
          </w:tblCellMar>
        </w:tblPrEx>
        <w:trPr>
          <w:gridAfter w:val="7"/>
          <w:wAfter w:w="11340" w:type="dxa"/>
        </w:trPr>
        <w:tc>
          <w:tcPr>
            <w:tcW w:w="828" w:type="dxa"/>
          </w:tcPr>
          <w:p w14:paraId="248EDF95" w14:textId="77777777" w:rsidR="00127CD7" w:rsidRDefault="00127CD7">
            <w:pPr>
              <w:pStyle w:val="Yltunniste"/>
              <w:tabs>
                <w:tab w:val="clear" w:pos="4320"/>
                <w:tab w:val="clear" w:pos="8640"/>
              </w:tabs>
              <w:rPr>
                <w:bCs/>
              </w:rPr>
            </w:pPr>
            <w:r>
              <w:rPr>
                <w:bCs/>
              </w:rPr>
              <w:t>41</w:t>
            </w:r>
          </w:p>
        </w:tc>
        <w:tc>
          <w:tcPr>
            <w:tcW w:w="1350" w:type="dxa"/>
          </w:tcPr>
          <w:p w14:paraId="182415EC" w14:textId="77777777" w:rsidR="00127CD7" w:rsidRPr="00E6642D" w:rsidRDefault="00127CD7">
            <w:r w:rsidRPr="00E6642D">
              <w:t>infuusion annosnopeus</w:t>
            </w:r>
          </w:p>
        </w:tc>
        <w:tc>
          <w:tcPr>
            <w:tcW w:w="630" w:type="dxa"/>
          </w:tcPr>
          <w:p w14:paraId="3B69BA74" w14:textId="77777777" w:rsidR="00127CD7" w:rsidRPr="00E6642D" w:rsidRDefault="00127CD7"/>
        </w:tc>
        <w:tc>
          <w:tcPr>
            <w:tcW w:w="630" w:type="dxa"/>
          </w:tcPr>
          <w:p w14:paraId="6222C510" w14:textId="77777777" w:rsidR="00127CD7" w:rsidRPr="00E6642D" w:rsidRDefault="00127CD7">
            <w:r w:rsidRPr="00E6642D">
              <w:t>E</w:t>
            </w:r>
          </w:p>
        </w:tc>
        <w:tc>
          <w:tcPr>
            <w:tcW w:w="2340" w:type="dxa"/>
          </w:tcPr>
          <w:p w14:paraId="6AEED73E" w14:textId="77777777" w:rsidR="00127CD7" w:rsidRPr="00E6642D" w:rsidRDefault="00127CD7">
            <w:r w:rsidRPr="00E6642D">
              <w:rPr>
                <w:b/>
                <w:bCs/>
              </w:rPr>
              <w:t>value</w:t>
            </w:r>
            <w:r w:rsidRPr="00E6642D">
              <w:t xml:space="preserve"> reaaliluku max 10 numeroa</w:t>
            </w:r>
          </w:p>
          <w:p w14:paraId="67C45CF5" w14:textId="77777777" w:rsidR="00127CD7" w:rsidRPr="00E6642D" w:rsidRDefault="00127CD7">
            <w:r w:rsidRPr="00E6642D">
              <w:rPr>
                <w:b/>
                <w:bCs/>
              </w:rPr>
              <w:t>unit</w:t>
            </w:r>
            <w:r w:rsidRPr="00E6642D">
              <w:t xml:space="preserve"> merkkijono max 20 merkkiä, ilmaisee annosnopeuden yksikön</w:t>
            </w:r>
          </w:p>
        </w:tc>
        <w:tc>
          <w:tcPr>
            <w:tcW w:w="2070" w:type="dxa"/>
          </w:tcPr>
          <w:p w14:paraId="732F1185" w14:textId="77777777" w:rsidR="00127CD7" w:rsidRPr="00E6642D" w:rsidRDefault="00127CD7">
            <w:pPr>
              <w:rPr>
                <w:lang w:val="en-GB"/>
              </w:rPr>
            </w:pPr>
            <w:r w:rsidRPr="00E6642D">
              <w:rPr>
                <w:lang w:val="en-GB"/>
              </w:rPr>
              <w:t>PQ/attribuutti value(real)</w:t>
            </w:r>
          </w:p>
          <w:p w14:paraId="6FC01872" w14:textId="77777777" w:rsidR="00127CD7" w:rsidRPr="00E6642D" w:rsidRDefault="00127CD7">
            <w:pPr>
              <w:rPr>
                <w:lang w:val="en-GB"/>
              </w:rPr>
            </w:pPr>
            <w:r w:rsidRPr="00E6642D">
              <w:rPr>
                <w:lang w:val="en-GB"/>
              </w:rPr>
              <w:t>PQ/attribuutti unit(cs)</w:t>
            </w:r>
          </w:p>
        </w:tc>
        <w:tc>
          <w:tcPr>
            <w:tcW w:w="1440" w:type="dxa"/>
          </w:tcPr>
          <w:p w14:paraId="3776B471" w14:textId="77777777" w:rsidR="00127CD7" w:rsidRPr="00E6642D" w:rsidRDefault="00127CD7">
            <w:pPr>
              <w:pStyle w:val="Yltunniste"/>
              <w:tabs>
                <w:tab w:val="clear" w:pos="4320"/>
                <w:tab w:val="clear" w:pos="8640"/>
              </w:tabs>
              <w:rPr>
                <w:b/>
                <w:bCs/>
                <w:lang w:val="en-GB"/>
              </w:rPr>
            </w:pPr>
            <w:r w:rsidRPr="00E6642D">
              <w:rPr>
                <w:b/>
                <w:bCs/>
                <w:lang w:val="en-GB"/>
              </w:rPr>
              <w:t>\</w:t>
            </w:r>
          </w:p>
          <w:p w14:paraId="5FF52399" w14:textId="77777777" w:rsidR="00127CD7" w:rsidRPr="00E6642D" w:rsidRDefault="00127CD7">
            <w:pPr>
              <w:pStyle w:val="Yltunniste"/>
              <w:tabs>
                <w:tab w:val="clear" w:pos="4320"/>
                <w:tab w:val="clear" w:pos="8640"/>
              </w:tabs>
              <w:rPr>
                <w:b/>
                <w:bCs/>
                <w:lang w:val="en-GB"/>
              </w:rPr>
            </w:pPr>
            <w:r w:rsidRPr="00E6642D">
              <w:rPr>
                <w:b/>
                <w:bCs/>
                <w:lang w:val="en-GB"/>
              </w:rPr>
              <w:t>EI</w:t>
            </w:r>
          </w:p>
        </w:tc>
        <w:tc>
          <w:tcPr>
            <w:tcW w:w="1620" w:type="dxa"/>
          </w:tcPr>
          <w:p w14:paraId="5A638889" w14:textId="77777777" w:rsidR="00127CD7" w:rsidRPr="00E6642D" w:rsidRDefault="00127CD7">
            <w:pPr>
              <w:rPr>
                <w:b/>
                <w:bCs/>
                <w:lang w:val="en-GB"/>
              </w:rPr>
            </w:pPr>
            <w:r w:rsidRPr="00E6642D">
              <w:rPr>
                <w:lang w:val="en-GB"/>
              </w:rPr>
              <w:t xml:space="preserve">c.s.c.s.c.s.e.o.c.o.c.subsA.rateQuantity.low </w:t>
            </w:r>
            <w:r w:rsidRPr="00E6642D">
              <w:rPr>
                <w:b/>
                <w:bCs/>
                <w:lang w:val="en-GB"/>
              </w:rPr>
              <w:t>value</w:t>
            </w:r>
          </w:p>
          <w:p w14:paraId="3779D573" w14:textId="77777777" w:rsidR="00127CD7" w:rsidRPr="00E6642D" w:rsidRDefault="00127CD7">
            <w:pPr>
              <w:rPr>
                <w:lang w:val="en-GB"/>
              </w:rPr>
            </w:pPr>
          </w:p>
          <w:p w14:paraId="57FE62E9" w14:textId="77777777" w:rsidR="00127CD7" w:rsidRPr="00E6642D" w:rsidRDefault="00127CD7">
            <w:pPr>
              <w:rPr>
                <w:lang w:val="en-GB"/>
              </w:rPr>
            </w:pPr>
            <w:r w:rsidRPr="00E6642D">
              <w:rPr>
                <w:lang w:val="en-GB"/>
              </w:rPr>
              <w:t xml:space="preserve">c.s.c.s.c.s.e.o.c.o.c.subsA.rateQuantity.low </w:t>
            </w:r>
            <w:r w:rsidRPr="00E6642D">
              <w:rPr>
                <w:b/>
                <w:bCs/>
                <w:lang w:val="en-GB"/>
              </w:rPr>
              <w:t>unit</w:t>
            </w:r>
          </w:p>
        </w:tc>
        <w:tc>
          <w:tcPr>
            <w:tcW w:w="1620" w:type="dxa"/>
          </w:tcPr>
          <w:p w14:paraId="55255F15" w14:textId="77777777" w:rsidR="00127CD7" w:rsidRPr="00E6642D" w:rsidRDefault="00127CD7">
            <w:pPr>
              <w:rPr>
                <w:lang w:val="en-GB"/>
              </w:rPr>
            </w:pPr>
          </w:p>
        </w:tc>
        <w:tc>
          <w:tcPr>
            <w:tcW w:w="1620" w:type="dxa"/>
          </w:tcPr>
          <w:p w14:paraId="15BD8BB0" w14:textId="77777777" w:rsidR="00127CD7" w:rsidRPr="00E6642D" w:rsidRDefault="00127CD7">
            <w:pPr>
              <w:rPr>
                <w:lang w:val="en-GB"/>
              </w:rPr>
            </w:pPr>
          </w:p>
        </w:tc>
      </w:tr>
      <w:tr w:rsidR="00127CD7" w14:paraId="4A0CBB85" w14:textId="77777777" w:rsidTr="00950003">
        <w:tblPrEx>
          <w:tblCellMar>
            <w:top w:w="0" w:type="dxa"/>
            <w:bottom w:w="0" w:type="dxa"/>
          </w:tblCellMar>
        </w:tblPrEx>
        <w:trPr>
          <w:gridAfter w:val="7"/>
          <w:wAfter w:w="11340" w:type="dxa"/>
        </w:trPr>
        <w:tc>
          <w:tcPr>
            <w:tcW w:w="828" w:type="dxa"/>
          </w:tcPr>
          <w:p w14:paraId="7C4F75A4" w14:textId="77777777" w:rsidR="00127CD7" w:rsidRDefault="00127CD7">
            <w:pPr>
              <w:pStyle w:val="Yltunniste"/>
              <w:tabs>
                <w:tab w:val="clear" w:pos="4320"/>
                <w:tab w:val="clear" w:pos="8640"/>
              </w:tabs>
              <w:rPr>
                <w:bCs/>
              </w:rPr>
            </w:pPr>
            <w:r>
              <w:rPr>
                <w:bCs/>
              </w:rPr>
              <w:t>42</w:t>
            </w:r>
          </w:p>
        </w:tc>
        <w:tc>
          <w:tcPr>
            <w:tcW w:w="1350" w:type="dxa"/>
          </w:tcPr>
          <w:p w14:paraId="0F6110E3" w14:textId="77777777" w:rsidR="00127CD7" w:rsidRPr="00E6642D" w:rsidRDefault="00127CD7">
            <w:r w:rsidRPr="00E6642D">
              <w:t>infuusion maksimi annosnopeus</w:t>
            </w:r>
          </w:p>
        </w:tc>
        <w:tc>
          <w:tcPr>
            <w:tcW w:w="630" w:type="dxa"/>
          </w:tcPr>
          <w:p w14:paraId="19D19521" w14:textId="77777777" w:rsidR="00127CD7" w:rsidRPr="00E6642D" w:rsidRDefault="00127CD7"/>
        </w:tc>
        <w:tc>
          <w:tcPr>
            <w:tcW w:w="630" w:type="dxa"/>
          </w:tcPr>
          <w:p w14:paraId="1852E377" w14:textId="77777777" w:rsidR="00127CD7" w:rsidRPr="00E6642D" w:rsidRDefault="00127CD7">
            <w:r w:rsidRPr="00E6642D">
              <w:t>E</w:t>
            </w:r>
          </w:p>
        </w:tc>
        <w:tc>
          <w:tcPr>
            <w:tcW w:w="2340" w:type="dxa"/>
          </w:tcPr>
          <w:p w14:paraId="3EED02DB" w14:textId="77777777" w:rsidR="00127CD7" w:rsidRPr="00E6642D" w:rsidRDefault="00127CD7">
            <w:r w:rsidRPr="00E6642D">
              <w:rPr>
                <w:b/>
                <w:bCs/>
              </w:rPr>
              <w:t>value</w:t>
            </w:r>
            <w:r w:rsidRPr="00E6642D">
              <w:t xml:space="preserve"> reaaliluku max 10 numeroa</w:t>
            </w:r>
          </w:p>
          <w:p w14:paraId="25934EFF" w14:textId="77777777" w:rsidR="00127CD7" w:rsidRPr="00E6642D" w:rsidRDefault="00127CD7">
            <w:pPr>
              <w:pStyle w:val="Kommentinteksti"/>
            </w:pPr>
            <w:r w:rsidRPr="00E6642D">
              <w:rPr>
                <w:b/>
                <w:bCs/>
              </w:rPr>
              <w:t>unit</w:t>
            </w:r>
            <w:r w:rsidRPr="00E6642D">
              <w:t xml:space="preserve"> merkkijono max 20 merkkiä, ilmaisee annosnopeuden yksikön</w:t>
            </w:r>
          </w:p>
        </w:tc>
        <w:tc>
          <w:tcPr>
            <w:tcW w:w="2070" w:type="dxa"/>
          </w:tcPr>
          <w:p w14:paraId="1F4A5266" w14:textId="77777777" w:rsidR="00127CD7" w:rsidRPr="00E6642D" w:rsidRDefault="00127CD7">
            <w:pPr>
              <w:rPr>
                <w:lang w:val="en-GB"/>
              </w:rPr>
            </w:pPr>
            <w:r w:rsidRPr="00E6642D">
              <w:rPr>
                <w:lang w:val="en-GB"/>
              </w:rPr>
              <w:t>PQ/attribuutti value(real)</w:t>
            </w:r>
          </w:p>
          <w:p w14:paraId="0147CAA8" w14:textId="77777777" w:rsidR="00127CD7" w:rsidRPr="00E6642D" w:rsidRDefault="00127CD7">
            <w:pPr>
              <w:rPr>
                <w:lang w:val="en-GB"/>
              </w:rPr>
            </w:pPr>
            <w:r w:rsidRPr="00E6642D">
              <w:rPr>
                <w:lang w:val="en-GB"/>
              </w:rPr>
              <w:t>PQ/attribuutti unit(cs)</w:t>
            </w:r>
          </w:p>
        </w:tc>
        <w:tc>
          <w:tcPr>
            <w:tcW w:w="1440" w:type="dxa"/>
          </w:tcPr>
          <w:p w14:paraId="3A3639F7" w14:textId="77777777" w:rsidR="00127CD7" w:rsidRPr="00E6642D" w:rsidRDefault="00127CD7">
            <w:pPr>
              <w:pStyle w:val="Yltunniste"/>
              <w:tabs>
                <w:tab w:val="clear" w:pos="4320"/>
                <w:tab w:val="clear" w:pos="8640"/>
              </w:tabs>
              <w:rPr>
                <w:b/>
                <w:bCs/>
                <w:lang w:val="en-GB"/>
              </w:rPr>
            </w:pPr>
            <w:r w:rsidRPr="00E6642D">
              <w:rPr>
                <w:b/>
                <w:bCs/>
                <w:lang w:val="en-GB"/>
              </w:rPr>
              <w:t>\EI</w:t>
            </w:r>
          </w:p>
        </w:tc>
        <w:tc>
          <w:tcPr>
            <w:tcW w:w="1620" w:type="dxa"/>
          </w:tcPr>
          <w:p w14:paraId="4D5A95A4" w14:textId="77777777" w:rsidR="00127CD7" w:rsidRPr="00E6642D" w:rsidRDefault="00127CD7">
            <w:pPr>
              <w:rPr>
                <w:b/>
                <w:bCs/>
                <w:lang w:val="en-GB"/>
              </w:rPr>
            </w:pPr>
            <w:r w:rsidRPr="00E6642D">
              <w:rPr>
                <w:lang w:val="en-GB"/>
              </w:rPr>
              <w:t xml:space="preserve">c.s.c.s.c.s.e.o.c.o.c.subsA.rateQuantity.high </w:t>
            </w:r>
            <w:r w:rsidRPr="00E6642D">
              <w:rPr>
                <w:b/>
                <w:bCs/>
                <w:lang w:val="en-GB"/>
              </w:rPr>
              <w:t>value</w:t>
            </w:r>
          </w:p>
          <w:p w14:paraId="272BA2E0" w14:textId="77777777" w:rsidR="00127CD7" w:rsidRPr="00E6642D" w:rsidRDefault="00127CD7">
            <w:pPr>
              <w:rPr>
                <w:lang w:val="en-GB"/>
              </w:rPr>
            </w:pPr>
          </w:p>
          <w:p w14:paraId="50142D3C" w14:textId="77777777" w:rsidR="00127CD7" w:rsidRPr="00E6642D" w:rsidRDefault="00127CD7">
            <w:pPr>
              <w:rPr>
                <w:lang w:val="en-GB"/>
              </w:rPr>
            </w:pPr>
            <w:r w:rsidRPr="00E6642D">
              <w:rPr>
                <w:lang w:val="en-GB"/>
              </w:rPr>
              <w:t>c.s.c.s.c.s.e.o.c.o.</w:t>
            </w:r>
          </w:p>
          <w:p w14:paraId="31184A0A" w14:textId="77777777" w:rsidR="00127CD7" w:rsidRPr="00E6642D" w:rsidRDefault="00127CD7">
            <w:pPr>
              <w:rPr>
                <w:lang w:val="en-GB"/>
              </w:rPr>
            </w:pPr>
            <w:r w:rsidRPr="00E6642D">
              <w:rPr>
                <w:lang w:val="en-GB"/>
              </w:rPr>
              <w:t xml:space="preserve">c.subsA.rateQuantity.high </w:t>
            </w:r>
            <w:r w:rsidRPr="00E6642D">
              <w:rPr>
                <w:b/>
                <w:bCs/>
                <w:lang w:val="en-GB"/>
              </w:rPr>
              <w:t>unit</w:t>
            </w:r>
          </w:p>
        </w:tc>
        <w:tc>
          <w:tcPr>
            <w:tcW w:w="1620" w:type="dxa"/>
          </w:tcPr>
          <w:p w14:paraId="0BDD230C" w14:textId="77777777" w:rsidR="00127CD7" w:rsidRPr="00E6642D" w:rsidRDefault="00127CD7">
            <w:pPr>
              <w:rPr>
                <w:lang w:val="en-GB"/>
              </w:rPr>
            </w:pPr>
          </w:p>
        </w:tc>
        <w:tc>
          <w:tcPr>
            <w:tcW w:w="1620" w:type="dxa"/>
          </w:tcPr>
          <w:p w14:paraId="3D964CCA" w14:textId="77777777" w:rsidR="00127CD7" w:rsidRPr="00E6642D" w:rsidRDefault="00127CD7">
            <w:pPr>
              <w:rPr>
                <w:lang w:val="en-GB"/>
              </w:rPr>
            </w:pPr>
          </w:p>
        </w:tc>
      </w:tr>
      <w:tr w:rsidR="00127CD7" w14:paraId="309BD2DC" w14:textId="77777777" w:rsidTr="00950003">
        <w:tblPrEx>
          <w:tblCellMar>
            <w:top w:w="0" w:type="dxa"/>
            <w:bottom w:w="0" w:type="dxa"/>
          </w:tblCellMar>
        </w:tblPrEx>
        <w:trPr>
          <w:gridAfter w:val="7"/>
          <w:wAfter w:w="11340" w:type="dxa"/>
        </w:trPr>
        <w:tc>
          <w:tcPr>
            <w:tcW w:w="828" w:type="dxa"/>
          </w:tcPr>
          <w:p w14:paraId="6582CADC" w14:textId="77777777" w:rsidR="00127CD7" w:rsidRDefault="00127CD7">
            <w:pPr>
              <w:rPr>
                <w:b/>
              </w:rPr>
            </w:pPr>
            <w:r>
              <w:rPr>
                <w:b/>
              </w:rPr>
              <w:t xml:space="preserve">47 </w:t>
            </w:r>
          </w:p>
        </w:tc>
        <w:tc>
          <w:tcPr>
            <w:tcW w:w="1350" w:type="dxa"/>
          </w:tcPr>
          <w:p w14:paraId="65AD4930" w14:textId="77777777" w:rsidR="00127CD7" w:rsidRPr="00E6642D" w:rsidRDefault="00127CD7">
            <w:r w:rsidRPr="00E6642D">
              <w:t>ajankohta</w:t>
            </w:r>
          </w:p>
        </w:tc>
        <w:tc>
          <w:tcPr>
            <w:tcW w:w="630" w:type="dxa"/>
          </w:tcPr>
          <w:p w14:paraId="43DDAC86" w14:textId="77777777" w:rsidR="00127CD7" w:rsidRPr="00E6642D" w:rsidRDefault="00127CD7"/>
        </w:tc>
        <w:tc>
          <w:tcPr>
            <w:tcW w:w="630" w:type="dxa"/>
          </w:tcPr>
          <w:p w14:paraId="2A3074B6" w14:textId="77777777" w:rsidR="00127CD7" w:rsidRPr="00E6642D" w:rsidRDefault="00127CD7">
            <w:r w:rsidRPr="00E6642D">
              <w:t>E</w:t>
            </w:r>
          </w:p>
        </w:tc>
        <w:tc>
          <w:tcPr>
            <w:tcW w:w="2340" w:type="dxa"/>
          </w:tcPr>
          <w:p w14:paraId="1FFA3067" w14:textId="77777777" w:rsidR="00127CD7" w:rsidRPr="00E6642D" w:rsidRDefault="00127CD7">
            <w:r w:rsidRPr="00E6642D">
              <w:t>merkkijono, max 30 merkkiä</w:t>
            </w:r>
          </w:p>
        </w:tc>
        <w:tc>
          <w:tcPr>
            <w:tcW w:w="2070" w:type="dxa"/>
          </w:tcPr>
          <w:p w14:paraId="5C1FA16E" w14:textId="77777777" w:rsidR="00127CD7" w:rsidRPr="00E6642D" w:rsidRDefault="00127CD7">
            <w:pPr>
              <w:rPr>
                <w:lang w:val="en-GB"/>
              </w:rPr>
            </w:pPr>
            <w:r w:rsidRPr="00E6642D">
              <w:rPr>
                <w:lang w:val="en-GB"/>
              </w:rPr>
              <w:t>type=”ED”</w:t>
            </w:r>
          </w:p>
        </w:tc>
        <w:tc>
          <w:tcPr>
            <w:tcW w:w="1440" w:type="dxa"/>
          </w:tcPr>
          <w:p w14:paraId="4480D3C6"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1D493277" w14:textId="77777777" w:rsidR="00127CD7" w:rsidRPr="00E6642D" w:rsidRDefault="00127CD7">
            <w:pPr>
              <w:rPr>
                <w:lang w:val="en-GB"/>
              </w:rPr>
            </w:pPr>
            <w:r w:rsidRPr="00E6642D">
              <w:rPr>
                <w:lang w:val="en-GB"/>
              </w:rPr>
              <w:t>c.s.c.s.e.subsA.eR.observation.value</w:t>
            </w:r>
          </w:p>
        </w:tc>
        <w:tc>
          <w:tcPr>
            <w:tcW w:w="1620" w:type="dxa"/>
          </w:tcPr>
          <w:p w14:paraId="1C21C969" w14:textId="77777777" w:rsidR="00127CD7" w:rsidRPr="00E6642D" w:rsidRDefault="00127CD7">
            <w:pPr>
              <w:rPr>
                <w:lang w:val="en-GB"/>
              </w:rPr>
            </w:pPr>
          </w:p>
        </w:tc>
        <w:tc>
          <w:tcPr>
            <w:tcW w:w="1620" w:type="dxa"/>
          </w:tcPr>
          <w:p w14:paraId="5738943D" w14:textId="77777777" w:rsidR="00127CD7" w:rsidRPr="00E6642D" w:rsidRDefault="00127CD7">
            <w:pPr>
              <w:rPr>
                <w:lang w:val="en-GB"/>
              </w:rPr>
            </w:pPr>
          </w:p>
        </w:tc>
      </w:tr>
      <w:tr w:rsidR="00127CD7" w:rsidRPr="003D7175" w14:paraId="72F84858" w14:textId="77777777" w:rsidTr="00950003">
        <w:tblPrEx>
          <w:tblCellMar>
            <w:top w:w="0" w:type="dxa"/>
            <w:bottom w:w="0" w:type="dxa"/>
          </w:tblCellMar>
        </w:tblPrEx>
        <w:trPr>
          <w:gridAfter w:val="7"/>
          <w:wAfter w:w="11340" w:type="dxa"/>
        </w:trPr>
        <w:tc>
          <w:tcPr>
            <w:tcW w:w="828" w:type="dxa"/>
          </w:tcPr>
          <w:p w14:paraId="64F50E92" w14:textId="77777777" w:rsidR="00127CD7" w:rsidRDefault="00127CD7">
            <w:pPr>
              <w:rPr>
                <w:b/>
              </w:rPr>
            </w:pPr>
            <w:r>
              <w:rPr>
                <w:b/>
              </w:rPr>
              <w:t>48</w:t>
            </w:r>
          </w:p>
        </w:tc>
        <w:tc>
          <w:tcPr>
            <w:tcW w:w="1350" w:type="dxa"/>
          </w:tcPr>
          <w:p w14:paraId="283CF046" w14:textId="77777777" w:rsidR="00127CD7" w:rsidRPr="00E6642D" w:rsidRDefault="00127CD7">
            <w:r w:rsidRPr="00E6642D">
              <w:t>antotapa</w:t>
            </w:r>
          </w:p>
        </w:tc>
        <w:tc>
          <w:tcPr>
            <w:tcW w:w="630" w:type="dxa"/>
          </w:tcPr>
          <w:p w14:paraId="44DA8339" w14:textId="77777777" w:rsidR="00127CD7" w:rsidRPr="00E6642D" w:rsidRDefault="00127CD7"/>
        </w:tc>
        <w:tc>
          <w:tcPr>
            <w:tcW w:w="630" w:type="dxa"/>
          </w:tcPr>
          <w:p w14:paraId="0DE8FABA" w14:textId="77777777" w:rsidR="00127CD7" w:rsidRPr="00E6642D" w:rsidRDefault="00127CD7">
            <w:r w:rsidRPr="00E6642D">
              <w:t>E</w:t>
            </w:r>
          </w:p>
        </w:tc>
        <w:tc>
          <w:tcPr>
            <w:tcW w:w="2340" w:type="dxa"/>
          </w:tcPr>
          <w:p w14:paraId="3DE75CF4" w14:textId="77777777" w:rsidR="00127CD7" w:rsidRPr="00E6642D" w:rsidRDefault="00127CD7">
            <w:r w:rsidRPr="00E6642D">
              <w:t>koodattu, HL7 antotapa</w:t>
            </w:r>
          </w:p>
          <w:p w14:paraId="6FE5DCFF" w14:textId="77777777" w:rsidR="00127CD7" w:rsidRPr="00E6642D" w:rsidRDefault="00127CD7">
            <w:pPr>
              <w:rPr>
                <w:lang w:val="de-DE"/>
              </w:rPr>
            </w:pPr>
            <w:r w:rsidRPr="00E6642D">
              <w:rPr>
                <w:b/>
                <w:lang w:val="de-DE"/>
              </w:rPr>
              <w:t>code</w:t>
            </w:r>
            <w:r w:rsidRPr="00E6642D">
              <w:rPr>
                <w:lang w:val="de-DE"/>
              </w:rPr>
              <w:t>=x</w:t>
            </w:r>
          </w:p>
          <w:p w14:paraId="605C131A" w14:textId="77777777" w:rsidR="00127CD7" w:rsidRPr="00E6642D" w:rsidRDefault="00127CD7">
            <w:pPr>
              <w:rPr>
                <w:lang w:val="de-DE"/>
              </w:rPr>
            </w:pPr>
            <w:r w:rsidRPr="00E6642D">
              <w:rPr>
                <w:b/>
                <w:lang w:val="de-DE"/>
              </w:rPr>
              <w:t>codesystem</w:t>
            </w:r>
            <w:r w:rsidRPr="00E6642D">
              <w:rPr>
                <w:lang w:val="de-DE"/>
              </w:rPr>
              <w:t>=”1.2.246.537.5.165”</w:t>
            </w:r>
          </w:p>
          <w:p w14:paraId="4755BF03" w14:textId="77777777" w:rsidR="00127CD7" w:rsidRPr="00E6642D" w:rsidRDefault="00127CD7">
            <w:pPr>
              <w:rPr>
                <w:lang w:val="de-DE"/>
              </w:rPr>
            </w:pPr>
            <w:r w:rsidRPr="00E6642D">
              <w:rPr>
                <w:b/>
                <w:lang w:val="de-DE"/>
              </w:rPr>
              <w:t>codesystemName</w:t>
            </w:r>
            <w:r w:rsidRPr="00E6642D">
              <w:rPr>
                <w:lang w:val="de-DE"/>
              </w:rPr>
              <w:t>=”HL7FI”</w:t>
            </w:r>
          </w:p>
        </w:tc>
        <w:tc>
          <w:tcPr>
            <w:tcW w:w="2070" w:type="dxa"/>
          </w:tcPr>
          <w:p w14:paraId="3F8DA584" w14:textId="77777777" w:rsidR="00127CD7" w:rsidRPr="00E6642D" w:rsidRDefault="00127CD7">
            <w:pPr>
              <w:rPr>
                <w:lang w:val="de-DE"/>
              </w:rPr>
            </w:pPr>
            <w:r w:rsidRPr="00E6642D">
              <w:rPr>
                <w:lang w:val="de-DE"/>
              </w:rPr>
              <w:t>type=”CE”</w:t>
            </w:r>
          </w:p>
        </w:tc>
        <w:tc>
          <w:tcPr>
            <w:tcW w:w="1440" w:type="dxa"/>
          </w:tcPr>
          <w:p w14:paraId="3813811C" w14:textId="77777777" w:rsidR="00127CD7" w:rsidRPr="00E6642D" w:rsidRDefault="00127CD7">
            <w:pPr>
              <w:pStyle w:val="Yltunniste"/>
              <w:tabs>
                <w:tab w:val="clear" w:pos="4320"/>
                <w:tab w:val="clear" w:pos="8640"/>
              </w:tabs>
              <w:rPr>
                <w:lang w:val="de-DE"/>
              </w:rPr>
            </w:pPr>
            <w:r w:rsidRPr="00E6642D">
              <w:rPr>
                <w:lang w:val="de-DE"/>
              </w:rPr>
              <w:t>c.s.c.s.c.s.e.o.c.o.c.subsA.eR.observation.code</w:t>
            </w:r>
          </w:p>
        </w:tc>
        <w:tc>
          <w:tcPr>
            <w:tcW w:w="1620" w:type="dxa"/>
          </w:tcPr>
          <w:p w14:paraId="5F4CE5F0" w14:textId="77777777" w:rsidR="00127CD7" w:rsidRPr="00E6642D" w:rsidRDefault="00127CD7">
            <w:pPr>
              <w:rPr>
                <w:lang w:val="de-DE"/>
              </w:rPr>
            </w:pPr>
            <w:r w:rsidRPr="00E6642D">
              <w:rPr>
                <w:lang w:val="de-DE"/>
              </w:rPr>
              <w:t>c.s.c.s.c.s.e.o.c.o.c.subsA.eR.observation.value</w:t>
            </w:r>
          </w:p>
        </w:tc>
        <w:tc>
          <w:tcPr>
            <w:tcW w:w="1620" w:type="dxa"/>
          </w:tcPr>
          <w:p w14:paraId="241E0F11" w14:textId="77777777" w:rsidR="00127CD7" w:rsidRPr="00E6642D" w:rsidRDefault="00127CD7">
            <w:pPr>
              <w:rPr>
                <w:lang w:val="de-DE"/>
              </w:rPr>
            </w:pPr>
          </w:p>
        </w:tc>
        <w:tc>
          <w:tcPr>
            <w:tcW w:w="1620" w:type="dxa"/>
          </w:tcPr>
          <w:p w14:paraId="3034C1B7" w14:textId="77777777" w:rsidR="00127CD7" w:rsidRPr="00E6642D" w:rsidRDefault="00127CD7">
            <w:pPr>
              <w:rPr>
                <w:lang w:val="de-DE"/>
              </w:rPr>
            </w:pPr>
          </w:p>
        </w:tc>
      </w:tr>
      <w:tr w:rsidR="00127CD7" w14:paraId="71B26302" w14:textId="77777777" w:rsidTr="00950003">
        <w:tblPrEx>
          <w:tblCellMar>
            <w:top w:w="0" w:type="dxa"/>
            <w:bottom w:w="0" w:type="dxa"/>
          </w:tblCellMar>
        </w:tblPrEx>
        <w:trPr>
          <w:gridAfter w:val="7"/>
          <w:wAfter w:w="11340" w:type="dxa"/>
        </w:trPr>
        <w:tc>
          <w:tcPr>
            <w:tcW w:w="828" w:type="dxa"/>
          </w:tcPr>
          <w:p w14:paraId="39FC4105" w14:textId="77777777" w:rsidR="00127CD7" w:rsidRDefault="00127CD7">
            <w:r>
              <w:t xml:space="preserve">49  </w:t>
            </w:r>
          </w:p>
        </w:tc>
        <w:tc>
          <w:tcPr>
            <w:tcW w:w="1350" w:type="dxa"/>
          </w:tcPr>
          <w:p w14:paraId="1D5729C5" w14:textId="77777777" w:rsidR="00127CD7" w:rsidRPr="00E6642D" w:rsidRDefault="00127CD7">
            <w:r w:rsidRPr="00E6642D">
              <w:t>antotapa tekstinä</w:t>
            </w:r>
          </w:p>
        </w:tc>
        <w:tc>
          <w:tcPr>
            <w:tcW w:w="630" w:type="dxa"/>
          </w:tcPr>
          <w:p w14:paraId="33EA32F3" w14:textId="77777777" w:rsidR="00127CD7" w:rsidRPr="00E6642D" w:rsidRDefault="00127CD7"/>
        </w:tc>
        <w:tc>
          <w:tcPr>
            <w:tcW w:w="630" w:type="dxa"/>
          </w:tcPr>
          <w:p w14:paraId="3AB15996" w14:textId="77777777" w:rsidR="00127CD7" w:rsidRPr="00E6642D" w:rsidRDefault="00127CD7">
            <w:r w:rsidRPr="00E6642D">
              <w:t>E</w:t>
            </w:r>
          </w:p>
        </w:tc>
        <w:tc>
          <w:tcPr>
            <w:tcW w:w="2340" w:type="dxa"/>
          </w:tcPr>
          <w:p w14:paraId="40C6AA01" w14:textId="77777777" w:rsidR="00127CD7" w:rsidRPr="00E6642D" w:rsidRDefault="00127CD7">
            <w:r w:rsidRPr="00E6642D">
              <w:t>merkkijono, max 30 merkkiä</w:t>
            </w:r>
          </w:p>
        </w:tc>
        <w:tc>
          <w:tcPr>
            <w:tcW w:w="2070" w:type="dxa"/>
          </w:tcPr>
          <w:p w14:paraId="2074D264" w14:textId="77777777" w:rsidR="00127CD7" w:rsidRPr="00E6642D" w:rsidRDefault="00127CD7">
            <w:pPr>
              <w:rPr>
                <w:lang w:val="en-GB"/>
              </w:rPr>
            </w:pPr>
            <w:r w:rsidRPr="00E6642D">
              <w:rPr>
                <w:lang w:val="en-GB"/>
              </w:rPr>
              <w:t>CE/OriginalText(ED)</w:t>
            </w:r>
          </w:p>
        </w:tc>
        <w:tc>
          <w:tcPr>
            <w:tcW w:w="1440" w:type="dxa"/>
          </w:tcPr>
          <w:p w14:paraId="3CB7FAA1"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7916C415" w14:textId="77777777" w:rsidR="00127CD7" w:rsidRPr="00E6642D" w:rsidRDefault="00127CD7">
            <w:pPr>
              <w:rPr>
                <w:lang w:val="en-GB"/>
              </w:rPr>
            </w:pPr>
            <w:r w:rsidRPr="00E6642D">
              <w:rPr>
                <w:lang w:val="de-DE"/>
              </w:rPr>
              <w:t>c.s.c.s.c.s.e.o.c.o.c.</w:t>
            </w:r>
            <w:r w:rsidRPr="00E6642D">
              <w:rPr>
                <w:lang w:val="en-GB"/>
              </w:rPr>
              <w:t>subsA.er.observation.text</w:t>
            </w:r>
          </w:p>
        </w:tc>
        <w:tc>
          <w:tcPr>
            <w:tcW w:w="1620" w:type="dxa"/>
          </w:tcPr>
          <w:p w14:paraId="796D5269" w14:textId="77777777" w:rsidR="00127CD7" w:rsidRPr="00E6642D" w:rsidRDefault="00127CD7">
            <w:pPr>
              <w:rPr>
                <w:lang w:val="en-GB"/>
              </w:rPr>
            </w:pPr>
          </w:p>
        </w:tc>
        <w:tc>
          <w:tcPr>
            <w:tcW w:w="1620" w:type="dxa"/>
          </w:tcPr>
          <w:p w14:paraId="71FF7EDA" w14:textId="77777777" w:rsidR="00127CD7" w:rsidRPr="00E6642D" w:rsidRDefault="00127CD7">
            <w:pPr>
              <w:rPr>
                <w:lang w:val="en-GB"/>
              </w:rPr>
            </w:pPr>
          </w:p>
        </w:tc>
      </w:tr>
      <w:tr w:rsidR="00127CD7" w14:paraId="46EF5CC0" w14:textId="77777777" w:rsidTr="00950003">
        <w:tblPrEx>
          <w:tblCellMar>
            <w:top w:w="0" w:type="dxa"/>
            <w:bottom w:w="0" w:type="dxa"/>
          </w:tblCellMar>
        </w:tblPrEx>
        <w:trPr>
          <w:gridAfter w:val="7"/>
          <w:wAfter w:w="11340" w:type="dxa"/>
        </w:trPr>
        <w:tc>
          <w:tcPr>
            <w:tcW w:w="828" w:type="dxa"/>
          </w:tcPr>
          <w:p w14:paraId="638D40A1" w14:textId="77777777" w:rsidR="00127CD7" w:rsidRDefault="00127CD7">
            <w:pPr>
              <w:rPr>
                <w:b/>
              </w:rPr>
            </w:pPr>
            <w:r>
              <w:rPr>
                <w:b/>
              </w:rPr>
              <w:t>50</w:t>
            </w:r>
          </w:p>
        </w:tc>
        <w:tc>
          <w:tcPr>
            <w:tcW w:w="1350" w:type="dxa"/>
          </w:tcPr>
          <w:p w14:paraId="3CF558E6" w14:textId="77777777" w:rsidR="00127CD7" w:rsidRPr="00E6642D" w:rsidRDefault="00127CD7">
            <w:r w:rsidRPr="00E6642D">
              <w:t>antolaite</w:t>
            </w:r>
          </w:p>
        </w:tc>
        <w:tc>
          <w:tcPr>
            <w:tcW w:w="630" w:type="dxa"/>
          </w:tcPr>
          <w:p w14:paraId="2B60456D" w14:textId="77777777" w:rsidR="00127CD7" w:rsidRPr="00E6642D" w:rsidRDefault="00127CD7"/>
        </w:tc>
        <w:tc>
          <w:tcPr>
            <w:tcW w:w="630" w:type="dxa"/>
          </w:tcPr>
          <w:p w14:paraId="27542038" w14:textId="77777777" w:rsidR="00127CD7" w:rsidRPr="00E6642D" w:rsidRDefault="00127CD7">
            <w:r w:rsidRPr="00E6642D">
              <w:t>E</w:t>
            </w:r>
          </w:p>
        </w:tc>
        <w:tc>
          <w:tcPr>
            <w:tcW w:w="2340" w:type="dxa"/>
          </w:tcPr>
          <w:p w14:paraId="6164D1F8" w14:textId="77777777" w:rsidR="00127CD7" w:rsidRPr="00E6642D" w:rsidRDefault="00127CD7">
            <w:r w:rsidRPr="00E6642D">
              <w:t>koodattu, HL7 antolaite</w:t>
            </w:r>
          </w:p>
          <w:p w14:paraId="73D7F7D3" w14:textId="77777777" w:rsidR="00127CD7" w:rsidRPr="00E6642D" w:rsidRDefault="00127CD7">
            <w:pPr>
              <w:rPr>
                <w:lang w:val="de-DE"/>
              </w:rPr>
            </w:pPr>
            <w:r w:rsidRPr="00E6642D">
              <w:rPr>
                <w:b/>
                <w:lang w:val="de-DE"/>
              </w:rPr>
              <w:t>code</w:t>
            </w:r>
            <w:r w:rsidRPr="00E6642D">
              <w:rPr>
                <w:lang w:val="de-DE"/>
              </w:rPr>
              <w:t>=x</w:t>
            </w:r>
          </w:p>
          <w:p w14:paraId="3F4B4699" w14:textId="77777777" w:rsidR="00127CD7" w:rsidRPr="00E6642D" w:rsidRDefault="00127CD7">
            <w:pPr>
              <w:rPr>
                <w:lang w:val="de-DE"/>
              </w:rPr>
            </w:pPr>
            <w:r w:rsidRPr="00E6642D">
              <w:rPr>
                <w:b/>
                <w:lang w:val="de-DE"/>
              </w:rPr>
              <w:t>codesystem</w:t>
            </w:r>
            <w:r w:rsidRPr="00E6642D">
              <w:rPr>
                <w:lang w:val="de-DE"/>
              </w:rPr>
              <w:t>=”1.2.246.537.5.164”</w:t>
            </w:r>
          </w:p>
        </w:tc>
        <w:tc>
          <w:tcPr>
            <w:tcW w:w="2070" w:type="dxa"/>
          </w:tcPr>
          <w:p w14:paraId="45E0399E" w14:textId="77777777" w:rsidR="00127CD7" w:rsidRPr="00E6642D" w:rsidRDefault="00127CD7">
            <w:pPr>
              <w:rPr>
                <w:lang w:val="en-GB"/>
              </w:rPr>
            </w:pPr>
            <w:r w:rsidRPr="00E6642D">
              <w:rPr>
                <w:lang w:val="en-GB"/>
              </w:rPr>
              <w:t>type=”CE”</w:t>
            </w:r>
          </w:p>
        </w:tc>
        <w:tc>
          <w:tcPr>
            <w:tcW w:w="1440" w:type="dxa"/>
          </w:tcPr>
          <w:p w14:paraId="460F3AAA"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514A648C"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2E003211" w14:textId="77777777" w:rsidR="00127CD7" w:rsidRPr="00E6642D" w:rsidRDefault="00127CD7">
            <w:pPr>
              <w:rPr>
                <w:lang w:val="en-GB"/>
              </w:rPr>
            </w:pPr>
          </w:p>
        </w:tc>
        <w:tc>
          <w:tcPr>
            <w:tcW w:w="1620" w:type="dxa"/>
          </w:tcPr>
          <w:p w14:paraId="588D7C88" w14:textId="77777777" w:rsidR="00127CD7" w:rsidRPr="00E6642D" w:rsidRDefault="00127CD7">
            <w:pPr>
              <w:rPr>
                <w:lang w:val="en-GB"/>
              </w:rPr>
            </w:pPr>
          </w:p>
        </w:tc>
      </w:tr>
      <w:tr w:rsidR="00127CD7" w14:paraId="4E19C683" w14:textId="77777777" w:rsidTr="00950003">
        <w:tblPrEx>
          <w:tblCellMar>
            <w:top w:w="0" w:type="dxa"/>
            <w:bottom w:w="0" w:type="dxa"/>
          </w:tblCellMar>
        </w:tblPrEx>
        <w:trPr>
          <w:gridAfter w:val="7"/>
          <w:wAfter w:w="11340" w:type="dxa"/>
        </w:trPr>
        <w:tc>
          <w:tcPr>
            <w:tcW w:w="828" w:type="dxa"/>
          </w:tcPr>
          <w:p w14:paraId="67C60871" w14:textId="77777777" w:rsidR="00127CD7" w:rsidRDefault="00127CD7">
            <w:r>
              <w:t xml:space="preserve">51 </w:t>
            </w:r>
          </w:p>
        </w:tc>
        <w:tc>
          <w:tcPr>
            <w:tcW w:w="1350" w:type="dxa"/>
          </w:tcPr>
          <w:p w14:paraId="333EB6F6" w14:textId="77777777" w:rsidR="00127CD7" w:rsidRPr="00E6642D" w:rsidRDefault="00127CD7">
            <w:r w:rsidRPr="00E6642D">
              <w:t>antolaite tekstinä</w:t>
            </w:r>
          </w:p>
        </w:tc>
        <w:tc>
          <w:tcPr>
            <w:tcW w:w="630" w:type="dxa"/>
          </w:tcPr>
          <w:p w14:paraId="07FDC207" w14:textId="77777777" w:rsidR="00127CD7" w:rsidRPr="00E6642D" w:rsidRDefault="00127CD7"/>
        </w:tc>
        <w:tc>
          <w:tcPr>
            <w:tcW w:w="630" w:type="dxa"/>
          </w:tcPr>
          <w:p w14:paraId="2D094509" w14:textId="77777777" w:rsidR="00127CD7" w:rsidRPr="00E6642D" w:rsidRDefault="00127CD7">
            <w:r w:rsidRPr="00E6642D">
              <w:t>E</w:t>
            </w:r>
          </w:p>
        </w:tc>
        <w:tc>
          <w:tcPr>
            <w:tcW w:w="2340" w:type="dxa"/>
          </w:tcPr>
          <w:p w14:paraId="57AA307A" w14:textId="77777777" w:rsidR="00127CD7" w:rsidRPr="00E6642D" w:rsidRDefault="00127CD7">
            <w:r w:rsidRPr="00E6642D">
              <w:t>merkkijono, max 30 merkkiä</w:t>
            </w:r>
          </w:p>
        </w:tc>
        <w:tc>
          <w:tcPr>
            <w:tcW w:w="2070" w:type="dxa"/>
          </w:tcPr>
          <w:p w14:paraId="371299BA" w14:textId="77777777" w:rsidR="00127CD7" w:rsidRPr="00E6642D" w:rsidRDefault="00127CD7">
            <w:pPr>
              <w:rPr>
                <w:lang w:val="en-GB"/>
              </w:rPr>
            </w:pPr>
            <w:r w:rsidRPr="00E6642D">
              <w:rPr>
                <w:lang w:val="en-GB"/>
              </w:rPr>
              <w:t>CE/OriginalText(ED)</w:t>
            </w:r>
          </w:p>
        </w:tc>
        <w:tc>
          <w:tcPr>
            <w:tcW w:w="1440" w:type="dxa"/>
          </w:tcPr>
          <w:p w14:paraId="5FA05381"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24B05B06" w14:textId="77777777" w:rsidR="00127CD7" w:rsidRPr="00E6642D" w:rsidRDefault="00127CD7">
            <w:pPr>
              <w:rPr>
                <w:lang w:val="en-GB"/>
              </w:rPr>
            </w:pPr>
            <w:r w:rsidRPr="00E6642D">
              <w:rPr>
                <w:lang w:val="de-DE"/>
              </w:rPr>
              <w:t>c.s.c.s.c.s.e.o.c.o.c.</w:t>
            </w:r>
            <w:r w:rsidRPr="00E6642D">
              <w:rPr>
                <w:lang w:val="en-GB"/>
              </w:rPr>
              <w:t>subsA.eR.observation.value.text</w:t>
            </w:r>
          </w:p>
        </w:tc>
        <w:tc>
          <w:tcPr>
            <w:tcW w:w="1620" w:type="dxa"/>
          </w:tcPr>
          <w:p w14:paraId="1CA0C2E2" w14:textId="77777777" w:rsidR="00127CD7" w:rsidRPr="00E6642D" w:rsidRDefault="00127CD7">
            <w:pPr>
              <w:rPr>
                <w:lang w:val="en-GB"/>
              </w:rPr>
            </w:pPr>
          </w:p>
        </w:tc>
        <w:tc>
          <w:tcPr>
            <w:tcW w:w="1620" w:type="dxa"/>
          </w:tcPr>
          <w:p w14:paraId="5E611970" w14:textId="77777777" w:rsidR="00127CD7" w:rsidRPr="00E6642D" w:rsidRDefault="00127CD7">
            <w:pPr>
              <w:rPr>
                <w:lang w:val="en-GB"/>
              </w:rPr>
            </w:pPr>
          </w:p>
        </w:tc>
      </w:tr>
      <w:tr w:rsidR="00127CD7" w14:paraId="09563610" w14:textId="77777777" w:rsidTr="00950003">
        <w:tblPrEx>
          <w:tblCellMar>
            <w:top w:w="0" w:type="dxa"/>
            <w:bottom w:w="0" w:type="dxa"/>
          </w:tblCellMar>
        </w:tblPrEx>
        <w:trPr>
          <w:gridAfter w:val="7"/>
          <w:wAfter w:w="11340" w:type="dxa"/>
        </w:trPr>
        <w:tc>
          <w:tcPr>
            <w:tcW w:w="828" w:type="dxa"/>
          </w:tcPr>
          <w:p w14:paraId="4DE16DD9" w14:textId="77777777" w:rsidR="00127CD7" w:rsidRDefault="00127CD7">
            <w:pPr>
              <w:rPr>
                <w:b/>
              </w:rPr>
            </w:pPr>
            <w:r>
              <w:rPr>
                <w:b/>
              </w:rPr>
              <w:t xml:space="preserve">52 </w:t>
            </w:r>
          </w:p>
        </w:tc>
        <w:tc>
          <w:tcPr>
            <w:tcW w:w="1350" w:type="dxa"/>
          </w:tcPr>
          <w:p w14:paraId="5C400B00" w14:textId="77777777" w:rsidR="00127CD7" w:rsidRPr="00E6642D" w:rsidRDefault="00127CD7">
            <w:r w:rsidRPr="00E6642D">
              <w:t>antoehto</w:t>
            </w:r>
          </w:p>
        </w:tc>
        <w:tc>
          <w:tcPr>
            <w:tcW w:w="630" w:type="dxa"/>
          </w:tcPr>
          <w:p w14:paraId="1FF2F1CB" w14:textId="77777777" w:rsidR="00127CD7" w:rsidRPr="00E6642D" w:rsidRDefault="00127CD7"/>
        </w:tc>
        <w:tc>
          <w:tcPr>
            <w:tcW w:w="630" w:type="dxa"/>
          </w:tcPr>
          <w:p w14:paraId="4632B6B6" w14:textId="77777777" w:rsidR="00127CD7" w:rsidRPr="00E6642D" w:rsidRDefault="00127CD7">
            <w:r w:rsidRPr="00E6642D">
              <w:t>E</w:t>
            </w:r>
          </w:p>
        </w:tc>
        <w:tc>
          <w:tcPr>
            <w:tcW w:w="2340" w:type="dxa"/>
          </w:tcPr>
          <w:p w14:paraId="22984646" w14:textId="77777777" w:rsidR="00127CD7" w:rsidRPr="00E6642D" w:rsidRDefault="00127CD7">
            <w:r w:rsidRPr="00E6642D">
              <w:t>merkkijono, max 30 merkkiä</w:t>
            </w:r>
          </w:p>
        </w:tc>
        <w:tc>
          <w:tcPr>
            <w:tcW w:w="2070" w:type="dxa"/>
          </w:tcPr>
          <w:p w14:paraId="46CCC352" w14:textId="77777777" w:rsidR="00127CD7" w:rsidRPr="00E6642D" w:rsidRDefault="00127CD7">
            <w:pPr>
              <w:rPr>
                <w:lang w:val="en-GB"/>
              </w:rPr>
            </w:pPr>
            <w:r w:rsidRPr="00E6642D">
              <w:rPr>
                <w:lang w:val="en-GB"/>
              </w:rPr>
              <w:t>type=”ED”</w:t>
            </w:r>
          </w:p>
        </w:tc>
        <w:tc>
          <w:tcPr>
            <w:tcW w:w="1440" w:type="dxa"/>
          </w:tcPr>
          <w:p w14:paraId="386DFD1A"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6E939FE4"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3069D8AD" w14:textId="77777777" w:rsidR="00127CD7" w:rsidRPr="00E6642D" w:rsidRDefault="00127CD7">
            <w:pPr>
              <w:rPr>
                <w:lang w:val="en-GB"/>
              </w:rPr>
            </w:pPr>
          </w:p>
        </w:tc>
        <w:tc>
          <w:tcPr>
            <w:tcW w:w="1620" w:type="dxa"/>
          </w:tcPr>
          <w:p w14:paraId="67AA3F95" w14:textId="77777777" w:rsidR="00127CD7" w:rsidRPr="00E6642D" w:rsidRDefault="00127CD7">
            <w:pPr>
              <w:rPr>
                <w:lang w:val="en-GB"/>
              </w:rPr>
            </w:pPr>
          </w:p>
        </w:tc>
      </w:tr>
      <w:tr w:rsidR="00127CD7" w14:paraId="703CA3EA" w14:textId="77777777" w:rsidTr="00950003">
        <w:tblPrEx>
          <w:tblCellMar>
            <w:top w:w="0" w:type="dxa"/>
            <w:bottom w:w="0" w:type="dxa"/>
          </w:tblCellMar>
        </w:tblPrEx>
        <w:trPr>
          <w:gridAfter w:val="7"/>
          <w:wAfter w:w="11340" w:type="dxa"/>
        </w:trPr>
        <w:tc>
          <w:tcPr>
            <w:tcW w:w="828" w:type="dxa"/>
          </w:tcPr>
          <w:p w14:paraId="4B64ABC0" w14:textId="77777777" w:rsidR="00127CD7" w:rsidRDefault="00127CD7">
            <w:pPr>
              <w:rPr>
                <w:b/>
              </w:rPr>
            </w:pPr>
            <w:r>
              <w:rPr>
                <w:b/>
              </w:rPr>
              <w:t xml:space="preserve">53 </w:t>
            </w:r>
          </w:p>
        </w:tc>
        <w:tc>
          <w:tcPr>
            <w:tcW w:w="1350" w:type="dxa"/>
          </w:tcPr>
          <w:p w14:paraId="701DB778" w14:textId="77777777" w:rsidR="00127CD7" w:rsidRPr="00E6642D" w:rsidRDefault="00127CD7">
            <w:r w:rsidRPr="00E6642D">
              <w:t>lisäohje</w:t>
            </w:r>
          </w:p>
        </w:tc>
        <w:tc>
          <w:tcPr>
            <w:tcW w:w="630" w:type="dxa"/>
          </w:tcPr>
          <w:p w14:paraId="3F1464D0" w14:textId="77777777" w:rsidR="00127CD7" w:rsidRPr="00E6642D" w:rsidRDefault="00127CD7"/>
        </w:tc>
        <w:tc>
          <w:tcPr>
            <w:tcW w:w="630" w:type="dxa"/>
          </w:tcPr>
          <w:p w14:paraId="0C6C60E6" w14:textId="77777777" w:rsidR="00127CD7" w:rsidRPr="00E6642D" w:rsidRDefault="00127CD7">
            <w:r w:rsidRPr="00E6642D">
              <w:t>E</w:t>
            </w:r>
          </w:p>
        </w:tc>
        <w:tc>
          <w:tcPr>
            <w:tcW w:w="2340" w:type="dxa"/>
          </w:tcPr>
          <w:p w14:paraId="34CE0929" w14:textId="77777777" w:rsidR="00127CD7" w:rsidRPr="00E6642D" w:rsidRDefault="00127CD7">
            <w:r w:rsidRPr="00E6642D">
              <w:t>merkkijono, max 100 merkkiä</w:t>
            </w:r>
          </w:p>
          <w:p w14:paraId="5F4226CF" w14:textId="77777777" w:rsidR="00127CD7" w:rsidRPr="00E6642D" w:rsidRDefault="00127CD7"/>
          <w:p w14:paraId="07D7C6E4" w14:textId="77777777" w:rsidR="00127CD7" w:rsidRPr="00E6642D" w:rsidRDefault="00127CD7">
            <w:r w:rsidRPr="00E6642D">
              <w:t xml:space="preserve">Tämä on lääkemääräyksen tekijän vapaamuotoista tekstiä liittyen lääkkeen antoon sekä annostukseen liittyviä kommentteja. </w:t>
            </w:r>
          </w:p>
        </w:tc>
        <w:tc>
          <w:tcPr>
            <w:tcW w:w="2070" w:type="dxa"/>
          </w:tcPr>
          <w:p w14:paraId="7BF5DDAF" w14:textId="77777777" w:rsidR="00127CD7" w:rsidRPr="00E6642D" w:rsidRDefault="00127CD7">
            <w:pPr>
              <w:rPr>
                <w:lang w:val="en-GB"/>
              </w:rPr>
            </w:pPr>
            <w:r w:rsidRPr="00E6642D">
              <w:rPr>
                <w:lang w:val="en-GB"/>
              </w:rPr>
              <w:t>type=”ED”</w:t>
            </w:r>
          </w:p>
        </w:tc>
        <w:tc>
          <w:tcPr>
            <w:tcW w:w="1440" w:type="dxa"/>
          </w:tcPr>
          <w:p w14:paraId="22468002"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05A982E7"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530F97E8" w14:textId="77777777" w:rsidR="00127CD7" w:rsidRPr="00E6642D" w:rsidRDefault="00127CD7">
            <w:pPr>
              <w:rPr>
                <w:lang w:val="en-GB"/>
              </w:rPr>
            </w:pPr>
          </w:p>
        </w:tc>
        <w:tc>
          <w:tcPr>
            <w:tcW w:w="1620" w:type="dxa"/>
          </w:tcPr>
          <w:p w14:paraId="18437DC5" w14:textId="77777777" w:rsidR="00127CD7" w:rsidRPr="00E6642D" w:rsidRDefault="00127CD7">
            <w:pPr>
              <w:rPr>
                <w:lang w:val="en-GB"/>
              </w:rPr>
            </w:pPr>
          </w:p>
        </w:tc>
      </w:tr>
      <w:tr w:rsidR="00127CD7" w14:paraId="31495D59" w14:textId="77777777" w:rsidTr="00950003">
        <w:tblPrEx>
          <w:tblCellMar>
            <w:top w:w="0" w:type="dxa"/>
            <w:bottom w:w="0" w:type="dxa"/>
          </w:tblCellMar>
        </w:tblPrEx>
        <w:trPr>
          <w:gridAfter w:val="7"/>
          <w:wAfter w:w="11340" w:type="dxa"/>
        </w:trPr>
        <w:tc>
          <w:tcPr>
            <w:tcW w:w="828" w:type="dxa"/>
          </w:tcPr>
          <w:p w14:paraId="61692E6F" w14:textId="77777777" w:rsidR="00127CD7" w:rsidRDefault="00127CD7">
            <w:pPr>
              <w:rPr>
                <w:b/>
              </w:rPr>
            </w:pPr>
            <w:r>
              <w:rPr>
                <w:b/>
              </w:rPr>
              <w:t>54</w:t>
            </w:r>
          </w:p>
        </w:tc>
        <w:tc>
          <w:tcPr>
            <w:tcW w:w="1350" w:type="dxa"/>
          </w:tcPr>
          <w:p w14:paraId="1B273DDB" w14:textId="77777777" w:rsidR="00127CD7" w:rsidRPr="00E6642D" w:rsidRDefault="00127CD7">
            <w:r w:rsidRPr="00E6642D">
              <w:t>loppuehto</w:t>
            </w:r>
          </w:p>
        </w:tc>
        <w:tc>
          <w:tcPr>
            <w:tcW w:w="630" w:type="dxa"/>
          </w:tcPr>
          <w:p w14:paraId="4B7CB2C1" w14:textId="77777777" w:rsidR="00127CD7" w:rsidRPr="00E6642D" w:rsidRDefault="00127CD7"/>
        </w:tc>
        <w:tc>
          <w:tcPr>
            <w:tcW w:w="630" w:type="dxa"/>
          </w:tcPr>
          <w:p w14:paraId="09E278CC" w14:textId="77777777" w:rsidR="00127CD7" w:rsidRPr="00E6642D" w:rsidRDefault="00127CD7">
            <w:r w:rsidRPr="00E6642D">
              <w:t>E</w:t>
            </w:r>
          </w:p>
        </w:tc>
        <w:tc>
          <w:tcPr>
            <w:tcW w:w="2340" w:type="dxa"/>
          </w:tcPr>
          <w:p w14:paraId="5040E60D" w14:textId="77777777" w:rsidR="00127CD7" w:rsidRPr="00E6642D" w:rsidRDefault="00127CD7">
            <w:r w:rsidRPr="00E6642D">
              <w:t>merkkijono, max 100 merkkiä</w:t>
            </w:r>
          </w:p>
        </w:tc>
        <w:tc>
          <w:tcPr>
            <w:tcW w:w="2070" w:type="dxa"/>
          </w:tcPr>
          <w:p w14:paraId="64C6668C" w14:textId="77777777" w:rsidR="00127CD7" w:rsidRPr="00E6642D" w:rsidRDefault="00127CD7">
            <w:pPr>
              <w:rPr>
                <w:lang w:val="en-GB"/>
              </w:rPr>
            </w:pPr>
            <w:r w:rsidRPr="00E6642D">
              <w:rPr>
                <w:lang w:val="en-GB"/>
              </w:rPr>
              <w:t>type=”ED”</w:t>
            </w:r>
          </w:p>
        </w:tc>
        <w:tc>
          <w:tcPr>
            <w:tcW w:w="1440" w:type="dxa"/>
          </w:tcPr>
          <w:p w14:paraId="2A59034B"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33E02672"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Pr>
          <w:p w14:paraId="392FA0DB" w14:textId="77777777" w:rsidR="00127CD7" w:rsidRPr="00E6642D" w:rsidRDefault="00127CD7">
            <w:pPr>
              <w:rPr>
                <w:lang w:val="en-GB"/>
              </w:rPr>
            </w:pPr>
          </w:p>
        </w:tc>
        <w:tc>
          <w:tcPr>
            <w:tcW w:w="1620" w:type="dxa"/>
          </w:tcPr>
          <w:p w14:paraId="733AC94C" w14:textId="77777777" w:rsidR="00127CD7" w:rsidRPr="00E6642D" w:rsidRDefault="00127CD7">
            <w:pPr>
              <w:rPr>
                <w:lang w:val="en-GB"/>
              </w:rPr>
            </w:pPr>
          </w:p>
        </w:tc>
      </w:tr>
      <w:tr w:rsidR="00127CD7" w:rsidRPr="00C76D67" w14:paraId="2F259EBE" w14:textId="77777777" w:rsidTr="00876DD3">
        <w:tblPrEx>
          <w:tblCellMar>
            <w:top w:w="0" w:type="dxa"/>
            <w:bottom w:w="0" w:type="dxa"/>
          </w:tblCellMar>
        </w:tblPrEx>
        <w:trPr>
          <w:gridAfter w:val="7"/>
          <w:wAfter w:w="11340" w:type="dxa"/>
        </w:trPr>
        <w:tc>
          <w:tcPr>
            <w:tcW w:w="828" w:type="dxa"/>
            <w:tcBorders>
              <w:bottom w:val="single" w:sz="4" w:space="0" w:color="auto"/>
            </w:tcBorders>
          </w:tcPr>
          <w:p w14:paraId="668EF92B" w14:textId="77777777" w:rsidR="00127CD7" w:rsidRDefault="00127CD7">
            <w:pPr>
              <w:rPr>
                <w:b/>
              </w:rPr>
            </w:pPr>
            <w:r>
              <w:rPr>
                <w:b/>
              </w:rPr>
              <w:t xml:space="preserve">57 </w:t>
            </w:r>
          </w:p>
        </w:tc>
        <w:tc>
          <w:tcPr>
            <w:tcW w:w="1350" w:type="dxa"/>
            <w:tcBorders>
              <w:bottom w:val="single" w:sz="4" w:space="0" w:color="auto"/>
            </w:tcBorders>
          </w:tcPr>
          <w:p w14:paraId="15F9DEA9" w14:textId="77777777" w:rsidR="00127CD7" w:rsidRPr="00E6642D" w:rsidRDefault="00127CD7">
            <w:r w:rsidRPr="00E6642D">
              <w:t>käyttötarkoi-tus/aloituksen syy</w:t>
            </w:r>
          </w:p>
        </w:tc>
        <w:tc>
          <w:tcPr>
            <w:tcW w:w="630" w:type="dxa"/>
            <w:tcBorders>
              <w:bottom w:val="single" w:sz="4" w:space="0" w:color="auto"/>
            </w:tcBorders>
          </w:tcPr>
          <w:p w14:paraId="2DDFAC6C" w14:textId="77777777" w:rsidR="00127CD7" w:rsidRPr="00E6642D" w:rsidRDefault="00127CD7"/>
        </w:tc>
        <w:tc>
          <w:tcPr>
            <w:tcW w:w="630" w:type="dxa"/>
            <w:tcBorders>
              <w:bottom w:val="single" w:sz="4" w:space="0" w:color="auto"/>
            </w:tcBorders>
          </w:tcPr>
          <w:p w14:paraId="78E67975" w14:textId="77777777" w:rsidR="00127CD7" w:rsidRPr="00E6642D" w:rsidRDefault="00127CD7"/>
          <w:p w14:paraId="3CCE6F9F" w14:textId="77777777" w:rsidR="00127CD7" w:rsidRPr="00E6642D" w:rsidRDefault="00127CD7">
            <w:r w:rsidRPr="00E6642D">
              <w:t>K</w:t>
            </w:r>
          </w:p>
        </w:tc>
        <w:tc>
          <w:tcPr>
            <w:tcW w:w="2340" w:type="dxa"/>
            <w:tcBorders>
              <w:bottom w:val="single" w:sz="4" w:space="0" w:color="auto"/>
            </w:tcBorders>
          </w:tcPr>
          <w:p w14:paraId="569CF2D0" w14:textId="77777777" w:rsidR="00127CD7" w:rsidRPr="00E6642D" w:rsidRDefault="00127CD7">
            <w:pPr>
              <w:rPr>
                <w:lang w:val="en-GB"/>
              </w:rPr>
            </w:pPr>
            <w:r w:rsidRPr="00E6642D">
              <w:rPr>
                <w:lang w:val="en-GB"/>
              </w:rPr>
              <w:t>Koodattu, ICD-10</w:t>
            </w:r>
          </w:p>
          <w:p w14:paraId="5E1BFD69" w14:textId="77777777" w:rsidR="00127CD7" w:rsidRPr="00E6642D" w:rsidRDefault="00127CD7">
            <w:pPr>
              <w:rPr>
                <w:lang w:val="de-DE"/>
              </w:rPr>
            </w:pPr>
            <w:r w:rsidRPr="00E6642D">
              <w:rPr>
                <w:b/>
                <w:lang w:val="de-DE"/>
              </w:rPr>
              <w:t>code</w:t>
            </w:r>
            <w:r w:rsidRPr="00E6642D">
              <w:rPr>
                <w:lang w:val="de-DE"/>
              </w:rPr>
              <w:t>=x</w:t>
            </w:r>
          </w:p>
          <w:p w14:paraId="72D59BE7" w14:textId="77777777" w:rsidR="00127CD7" w:rsidRPr="00E6642D" w:rsidRDefault="00127CD7">
            <w:pPr>
              <w:rPr>
                <w:lang w:val="de-DE"/>
              </w:rPr>
            </w:pPr>
            <w:r w:rsidRPr="00E6642D">
              <w:rPr>
                <w:b/>
                <w:lang w:val="de-DE"/>
              </w:rPr>
              <w:t>codesystem</w:t>
            </w:r>
            <w:r w:rsidRPr="00E6642D">
              <w:rPr>
                <w:lang w:val="de-DE"/>
              </w:rPr>
              <w:t>=”1.2.246.537.6.1.1996”</w:t>
            </w:r>
          </w:p>
          <w:p w14:paraId="07CAE94D" w14:textId="77777777" w:rsidR="00127CD7" w:rsidRPr="00E6642D" w:rsidRDefault="00127CD7">
            <w:pPr>
              <w:rPr>
                <w:lang w:val="de-DE"/>
              </w:rPr>
            </w:pPr>
            <w:r w:rsidRPr="00E6642D">
              <w:rPr>
                <w:b/>
                <w:lang w:val="de-DE"/>
              </w:rPr>
              <w:t>codesystemName</w:t>
            </w:r>
            <w:r w:rsidRPr="00E6642D">
              <w:rPr>
                <w:lang w:val="de-DE"/>
              </w:rPr>
              <w:t xml:space="preserve">=”ICD-10 </w:t>
            </w:r>
            <w:smartTag w:uri="urn:schemas-microsoft-com:office:smarttags" w:element="metricconverter">
              <w:smartTagPr>
                <w:attr w:name="ProductID" w:val="1996”"/>
              </w:smartTagPr>
              <w:r w:rsidRPr="00E6642D">
                <w:rPr>
                  <w:lang w:val="de-DE"/>
                </w:rPr>
                <w:t>1996”</w:t>
              </w:r>
            </w:smartTag>
          </w:p>
          <w:p w14:paraId="0E64F688" w14:textId="77777777" w:rsidR="00127CD7" w:rsidRPr="00E6642D" w:rsidRDefault="00127CD7">
            <w:pPr>
              <w:rPr>
                <w:lang w:val="de-DE"/>
              </w:rPr>
            </w:pPr>
          </w:p>
        </w:tc>
        <w:tc>
          <w:tcPr>
            <w:tcW w:w="2070" w:type="dxa"/>
            <w:tcBorders>
              <w:bottom w:val="single" w:sz="4" w:space="0" w:color="auto"/>
            </w:tcBorders>
          </w:tcPr>
          <w:p w14:paraId="525284CA" w14:textId="77777777" w:rsidR="00127CD7" w:rsidRPr="00E6642D" w:rsidRDefault="00127CD7">
            <w:pPr>
              <w:rPr>
                <w:lang w:val="de-DE"/>
              </w:rPr>
            </w:pPr>
            <w:r w:rsidRPr="00E6642D">
              <w:rPr>
                <w:lang w:val="de-DE"/>
              </w:rPr>
              <w:t>type=”CE”</w:t>
            </w:r>
          </w:p>
        </w:tc>
        <w:tc>
          <w:tcPr>
            <w:tcW w:w="1440" w:type="dxa"/>
            <w:tcBorders>
              <w:bottom w:val="single" w:sz="4" w:space="0" w:color="auto"/>
            </w:tcBorders>
          </w:tcPr>
          <w:p w14:paraId="42BD1ADD"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Borders>
              <w:bottom w:val="single" w:sz="4" w:space="0" w:color="auto"/>
            </w:tcBorders>
          </w:tcPr>
          <w:p w14:paraId="6BBC762F" w14:textId="77777777" w:rsidR="00127CD7" w:rsidRPr="00E6642D" w:rsidRDefault="00127CD7">
            <w:pPr>
              <w:rPr>
                <w:lang w:val="en-GB"/>
              </w:rPr>
            </w:pPr>
            <w:r w:rsidRPr="00E6642D">
              <w:rPr>
                <w:lang w:val="de-DE"/>
              </w:rPr>
              <w:t>c.s.c.s.c.s.e.o.c.o.c.</w:t>
            </w:r>
            <w:r w:rsidRPr="00E6642D">
              <w:rPr>
                <w:lang w:val="en-GB"/>
              </w:rPr>
              <w:t>subsA.eR.observation.value</w:t>
            </w:r>
          </w:p>
        </w:tc>
        <w:tc>
          <w:tcPr>
            <w:tcW w:w="1620" w:type="dxa"/>
            <w:tcBorders>
              <w:bottom w:val="single" w:sz="4" w:space="0" w:color="auto"/>
            </w:tcBorders>
          </w:tcPr>
          <w:p w14:paraId="380EEA7A" w14:textId="77777777" w:rsidR="00127CD7" w:rsidRPr="00E6642D" w:rsidRDefault="00127CD7">
            <w:pPr>
              <w:rPr>
                <w:lang w:val="en-GB"/>
              </w:rPr>
            </w:pPr>
          </w:p>
        </w:tc>
        <w:tc>
          <w:tcPr>
            <w:tcW w:w="1620" w:type="dxa"/>
            <w:tcBorders>
              <w:bottom w:val="single" w:sz="4" w:space="0" w:color="auto"/>
            </w:tcBorders>
          </w:tcPr>
          <w:p w14:paraId="2F461879" w14:textId="77777777" w:rsidR="00127CD7" w:rsidRPr="00E6642D" w:rsidRDefault="00127CD7">
            <w:pPr>
              <w:rPr>
                <w:lang w:val="en-GB"/>
              </w:rPr>
            </w:pPr>
          </w:p>
        </w:tc>
      </w:tr>
      <w:tr w:rsidR="00127CD7" w14:paraId="108EF80B" w14:textId="77777777" w:rsidTr="00876DD3">
        <w:tblPrEx>
          <w:tblCellMar>
            <w:top w:w="0" w:type="dxa"/>
            <w:bottom w:w="0" w:type="dxa"/>
          </w:tblCellMar>
        </w:tblPrEx>
        <w:trPr>
          <w:gridAfter w:val="7"/>
          <w:wAfter w:w="11340" w:type="dxa"/>
        </w:trPr>
        <w:tc>
          <w:tcPr>
            <w:tcW w:w="828" w:type="dxa"/>
            <w:shd w:val="clear" w:color="auto" w:fill="FFFF00"/>
          </w:tcPr>
          <w:p w14:paraId="5147AF1F" w14:textId="77777777" w:rsidR="00127CD7" w:rsidRDefault="00127CD7">
            <w:pPr>
              <w:rPr>
                <w:b/>
              </w:rPr>
            </w:pPr>
            <w:r>
              <w:rPr>
                <w:b/>
              </w:rPr>
              <w:t>(84)</w:t>
            </w:r>
          </w:p>
        </w:tc>
        <w:tc>
          <w:tcPr>
            <w:tcW w:w="1350" w:type="dxa"/>
            <w:shd w:val="clear" w:color="auto" w:fill="FFFF00"/>
          </w:tcPr>
          <w:p w14:paraId="461618C5" w14:textId="77777777" w:rsidR="00127CD7" w:rsidRPr="00E6642D" w:rsidRDefault="00127CD7">
            <w:r w:rsidRPr="00E6642D">
              <w:t>(lääkityksen muut tiedot)</w:t>
            </w:r>
          </w:p>
        </w:tc>
        <w:tc>
          <w:tcPr>
            <w:tcW w:w="630" w:type="dxa"/>
            <w:shd w:val="clear" w:color="auto" w:fill="FFFF00"/>
          </w:tcPr>
          <w:p w14:paraId="58C1159B" w14:textId="77777777" w:rsidR="00127CD7" w:rsidRPr="00E6642D" w:rsidRDefault="00127CD7"/>
        </w:tc>
        <w:tc>
          <w:tcPr>
            <w:tcW w:w="630" w:type="dxa"/>
            <w:shd w:val="clear" w:color="auto" w:fill="FFFF00"/>
          </w:tcPr>
          <w:p w14:paraId="0266C590" w14:textId="77777777" w:rsidR="00127CD7" w:rsidRPr="00E6642D" w:rsidRDefault="00127CD7">
            <w:pPr>
              <w:rPr>
                <w:lang w:val="en-GB"/>
              </w:rPr>
            </w:pPr>
            <w:r w:rsidRPr="00E6642D">
              <w:rPr>
                <w:lang w:val="en-GB"/>
              </w:rPr>
              <w:t>E</w:t>
            </w:r>
          </w:p>
        </w:tc>
        <w:tc>
          <w:tcPr>
            <w:tcW w:w="2340" w:type="dxa"/>
            <w:shd w:val="clear" w:color="auto" w:fill="FFFF00"/>
          </w:tcPr>
          <w:p w14:paraId="3BB5C828" w14:textId="77777777" w:rsidR="00127CD7" w:rsidRPr="00E6642D" w:rsidRDefault="00127CD7">
            <w:pPr>
              <w:rPr>
                <w:lang w:val="en-GB"/>
              </w:rPr>
            </w:pPr>
          </w:p>
        </w:tc>
        <w:tc>
          <w:tcPr>
            <w:tcW w:w="2070" w:type="dxa"/>
            <w:shd w:val="clear" w:color="auto" w:fill="FFFF00"/>
          </w:tcPr>
          <w:p w14:paraId="47CC6BC4" w14:textId="77777777" w:rsidR="00127CD7" w:rsidRPr="00E6642D" w:rsidRDefault="00127CD7">
            <w:pPr>
              <w:pStyle w:val="Yltunniste"/>
              <w:tabs>
                <w:tab w:val="clear" w:pos="4320"/>
                <w:tab w:val="clear" w:pos="8640"/>
              </w:tabs>
              <w:rPr>
                <w:lang w:val="en-GB"/>
              </w:rPr>
            </w:pPr>
          </w:p>
        </w:tc>
        <w:tc>
          <w:tcPr>
            <w:tcW w:w="1440" w:type="dxa"/>
            <w:shd w:val="clear" w:color="auto" w:fill="FFFF00"/>
          </w:tcPr>
          <w:p w14:paraId="084F28C1" w14:textId="77777777" w:rsidR="00127CD7" w:rsidRPr="00E6642D" w:rsidRDefault="00127CD7">
            <w:pPr>
              <w:pStyle w:val="Yltunniste"/>
              <w:tabs>
                <w:tab w:val="clear" w:pos="4320"/>
                <w:tab w:val="clear" w:pos="8640"/>
              </w:tabs>
              <w:rPr>
                <w:lang w:val="en-GB"/>
              </w:rPr>
            </w:pPr>
            <w:r w:rsidRPr="00E6642D">
              <w:rPr>
                <w:lang w:val="en-GB"/>
              </w:rPr>
              <w:t>c.s.c.s.c.s.e.o.c.o.code</w:t>
            </w:r>
          </w:p>
        </w:tc>
        <w:tc>
          <w:tcPr>
            <w:tcW w:w="1620" w:type="dxa"/>
            <w:shd w:val="clear" w:color="auto" w:fill="FFFF00"/>
          </w:tcPr>
          <w:p w14:paraId="5FDB32D4" w14:textId="77777777" w:rsidR="00127CD7" w:rsidRPr="00E6642D" w:rsidRDefault="00127CD7">
            <w:pPr>
              <w:rPr>
                <w:lang w:val="en-GB"/>
              </w:rPr>
            </w:pPr>
          </w:p>
        </w:tc>
        <w:tc>
          <w:tcPr>
            <w:tcW w:w="1620" w:type="dxa"/>
            <w:shd w:val="clear" w:color="auto" w:fill="FFFF00"/>
          </w:tcPr>
          <w:p w14:paraId="7739CA20" w14:textId="77777777" w:rsidR="00127CD7" w:rsidRPr="00E6642D" w:rsidRDefault="00127CD7">
            <w:pPr>
              <w:rPr>
                <w:lang w:val="en-GB"/>
              </w:rPr>
            </w:pPr>
          </w:p>
        </w:tc>
        <w:tc>
          <w:tcPr>
            <w:tcW w:w="1620" w:type="dxa"/>
            <w:shd w:val="clear" w:color="auto" w:fill="FFFF00"/>
          </w:tcPr>
          <w:p w14:paraId="7F0C2907" w14:textId="77777777" w:rsidR="00127CD7" w:rsidRPr="00E6642D" w:rsidRDefault="00127CD7">
            <w:pPr>
              <w:rPr>
                <w:lang w:val="en-GB"/>
              </w:rPr>
            </w:pPr>
          </w:p>
        </w:tc>
      </w:tr>
      <w:tr w:rsidR="00127CD7" w14:paraId="0287F2AE" w14:textId="77777777" w:rsidTr="00950003">
        <w:tblPrEx>
          <w:tblCellMar>
            <w:top w:w="0" w:type="dxa"/>
            <w:bottom w:w="0" w:type="dxa"/>
          </w:tblCellMar>
        </w:tblPrEx>
        <w:trPr>
          <w:gridAfter w:val="7"/>
          <w:wAfter w:w="11340" w:type="dxa"/>
        </w:trPr>
        <w:tc>
          <w:tcPr>
            <w:tcW w:w="828" w:type="dxa"/>
          </w:tcPr>
          <w:p w14:paraId="57CE7345" w14:textId="77777777" w:rsidR="00127CD7" w:rsidRDefault="00127CD7">
            <w:pPr>
              <w:rPr>
                <w:b/>
              </w:rPr>
            </w:pPr>
            <w:r>
              <w:rPr>
                <w:b/>
              </w:rPr>
              <w:t>59</w:t>
            </w:r>
          </w:p>
        </w:tc>
        <w:tc>
          <w:tcPr>
            <w:tcW w:w="1350" w:type="dxa"/>
          </w:tcPr>
          <w:p w14:paraId="2628FD87" w14:textId="77777777" w:rsidR="00127CD7" w:rsidRPr="00E6642D" w:rsidRDefault="00127CD7">
            <w:r w:rsidRPr="00E6642D">
              <w:t>lääkityksen alkuaika</w:t>
            </w:r>
          </w:p>
        </w:tc>
        <w:tc>
          <w:tcPr>
            <w:tcW w:w="630" w:type="dxa"/>
          </w:tcPr>
          <w:p w14:paraId="0D92E742" w14:textId="77777777" w:rsidR="00127CD7" w:rsidRPr="00E6642D" w:rsidRDefault="00127CD7"/>
        </w:tc>
        <w:tc>
          <w:tcPr>
            <w:tcW w:w="630" w:type="dxa"/>
          </w:tcPr>
          <w:p w14:paraId="57BE7FD4" w14:textId="77777777" w:rsidR="00127CD7" w:rsidRPr="00E6642D" w:rsidRDefault="00127CD7">
            <w:r w:rsidRPr="00E6642D">
              <w:t>E</w:t>
            </w:r>
          </w:p>
        </w:tc>
        <w:tc>
          <w:tcPr>
            <w:tcW w:w="2340" w:type="dxa"/>
          </w:tcPr>
          <w:p w14:paraId="423AD257" w14:textId="77777777" w:rsidR="00127CD7" w:rsidRPr="00E6642D" w:rsidRDefault="00127CD7">
            <w:r w:rsidRPr="00E6642D">
              <w:t>YYYYMMDD[HH[MM[SS]]]</w:t>
            </w:r>
          </w:p>
          <w:p w14:paraId="65A423C7" w14:textId="77777777" w:rsidR="00127CD7" w:rsidRPr="00E6642D" w:rsidRDefault="00127CD7"/>
          <w:p w14:paraId="64FD70C4" w14:textId="77777777" w:rsidR="00127CD7" w:rsidRPr="00E6642D" w:rsidRDefault="00127CD7">
            <w:r w:rsidRPr="00E6642D">
              <w:t>Pysyvässä lääkityksessä tämä tarkoittaa koko lääkityksen alkuaikaa.</w:t>
            </w:r>
          </w:p>
        </w:tc>
        <w:tc>
          <w:tcPr>
            <w:tcW w:w="2070" w:type="dxa"/>
          </w:tcPr>
          <w:p w14:paraId="69DC097C" w14:textId="77777777" w:rsidR="00127CD7" w:rsidRPr="00E6642D" w:rsidRDefault="00127CD7">
            <w:pPr>
              <w:pStyle w:val="Yltunniste"/>
              <w:tabs>
                <w:tab w:val="clear" w:pos="4320"/>
                <w:tab w:val="clear" w:pos="8640"/>
              </w:tabs>
              <w:rPr>
                <w:lang w:val="en-GB"/>
              </w:rPr>
            </w:pPr>
            <w:r w:rsidRPr="00E6642D">
              <w:rPr>
                <w:lang w:val="en-GB"/>
              </w:rPr>
              <w:t>TS</w:t>
            </w:r>
          </w:p>
        </w:tc>
        <w:tc>
          <w:tcPr>
            <w:tcW w:w="1440" w:type="dxa"/>
          </w:tcPr>
          <w:p w14:paraId="3964C4AC" w14:textId="77777777" w:rsidR="00127CD7" w:rsidRPr="00E6642D" w:rsidRDefault="00127CD7">
            <w:pPr>
              <w:pStyle w:val="Yltunniste"/>
              <w:tabs>
                <w:tab w:val="clear" w:pos="4320"/>
                <w:tab w:val="clear" w:pos="8640"/>
              </w:tabs>
              <w:rPr>
                <w:lang w:val="en-GB"/>
              </w:rPr>
            </w:pPr>
            <w:r w:rsidRPr="00E6642D">
              <w:rPr>
                <w:lang w:val="de-DE"/>
              </w:rPr>
              <w:t>c.s.c.s.c.s.e.o.c.o.c.</w:t>
            </w:r>
            <w:r w:rsidRPr="00E6642D">
              <w:rPr>
                <w:lang w:val="en-GB"/>
              </w:rPr>
              <w:t>observation.code</w:t>
            </w:r>
          </w:p>
        </w:tc>
        <w:tc>
          <w:tcPr>
            <w:tcW w:w="1620" w:type="dxa"/>
          </w:tcPr>
          <w:p w14:paraId="69D9C02A" w14:textId="77777777" w:rsidR="00127CD7" w:rsidRPr="00E6642D" w:rsidRDefault="00127CD7">
            <w:pPr>
              <w:rPr>
                <w:lang w:val="en-GB"/>
              </w:rPr>
            </w:pPr>
            <w:r w:rsidRPr="00E6642D">
              <w:rPr>
                <w:lang w:val="de-DE"/>
              </w:rPr>
              <w:t>c.s.c.s.c.s.e.o.c.o.c</w:t>
            </w:r>
            <w:r w:rsidRPr="00E6642D">
              <w:rPr>
                <w:lang w:val="en-GB"/>
              </w:rPr>
              <w:t xml:space="preserve">.observation.effectiveTime </w:t>
            </w:r>
            <w:r w:rsidRPr="00E6642D">
              <w:rPr>
                <w:b/>
                <w:lang w:val="en-GB"/>
              </w:rPr>
              <w:t>value</w:t>
            </w:r>
          </w:p>
        </w:tc>
        <w:tc>
          <w:tcPr>
            <w:tcW w:w="1620" w:type="dxa"/>
          </w:tcPr>
          <w:p w14:paraId="61AE089C" w14:textId="77777777" w:rsidR="00127CD7" w:rsidRPr="00E6642D" w:rsidRDefault="00127CD7">
            <w:pPr>
              <w:rPr>
                <w:lang w:val="en-GB"/>
              </w:rPr>
            </w:pPr>
          </w:p>
        </w:tc>
        <w:tc>
          <w:tcPr>
            <w:tcW w:w="1620" w:type="dxa"/>
          </w:tcPr>
          <w:p w14:paraId="6C8D4473" w14:textId="77777777" w:rsidR="00127CD7" w:rsidRPr="00E6642D" w:rsidRDefault="00127CD7">
            <w:pPr>
              <w:rPr>
                <w:lang w:val="en-GB"/>
              </w:rPr>
            </w:pPr>
          </w:p>
        </w:tc>
      </w:tr>
      <w:tr w:rsidR="00127CD7" w:rsidRPr="00C14D6F" w14:paraId="4139CFFD" w14:textId="77777777" w:rsidTr="00950003">
        <w:tblPrEx>
          <w:tblCellMar>
            <w:top w:w="0" w:type="dxa"/>
            <w:bottom w:w="0" w:type="dxa"/>
          </w:tblCellMar>
        </w:tblPrEx>
        <w:trPr>
          <w:gridAfter w:val="7"/>
          <w:wAfter w:w="11340" w:type="dxa"/>
        </w:trPr>
        <w:tc>
          <w:tcPr>
            <w:tcW w:w="828" w:type="dxa"/>
          </w:tcPr>
          <w:p w14:paraId="3475BD47" w14:textId="77777777" w:rsidR="00127CD7" w:rsidRDefault="00127CD7">
            <w:r>
              <w:t>\</w:t>
            </w:r>
          </w:p>
        </w:tc>
        <w:tc>
          <w:tcPr>
            <w:tcW w:w="1350" w:type="dxa"/>
          </w:tcPr>
          <w:p w14:paraId="23EB0BE3" w14:textId="77777777" w:rsidR="00127CD7" w:rsidRPr="00E6642D" w:rsidRDefault="00127CD7">
            <w:r w:rsidRPr="00E6642D">
              <w:t>linkki lääkäriin ja organisaa-tioon</w:t>
            </w:r>
          </w:p>
        </w:tc>
        <w:tc>
          <w:tcPr>
            <w:tcW w:w="630" w:type="dxa"/>
          </w:tcPr>
          <w:p w14:paraId="0B33CBB3" w14:textId="77777777" w:rsidR="00127CD7" w:rsidRPr="00E6642D" w:rsidRDefault="00127CD7"/>
        </w:tc>
        <w:tc>
          <w:tcPr>
            <w:tcW w:w="630" w:type="dxa"/>
          </w:tcPr>
          <w:p w14:paraId="5D1A4966" w14:textId="77777777" w:rsidR="00127CD7" w:rsidRPr="00E6642D" w:rsidRDefault="00127CD7">
            <w:pPr>
              <w:rPr>
                <w:lang w:val="de-DE"/>
              </w:rPr>
            </w:pPr>
            <w:r w:rsidRPr="00E6642D">
              <w:rPr>
                <w:lang w:val="de-DE"/>
              </w:rPr>
              <w:t>E</w:t>
            </w:r>
          </w:p>
        </w:tc>
        <w:tc>
          <w:tcPr>
            <w:tcW w:w="2340" w:type="dxa"/>
          </w:tcPr>
          <w:p w14:paraId="547EB0CF" w14:textId="77777777" w:rsidR="00127CD7" w:rsidRPr="00E6642D" w:rsidRDefault="00127CD7">
            <w:pPr>
              <w:rPr>
                <w:lang w:val="de-DE"/>
              </w:rPr>
            </w:pPr>
          </w:p>
        </w:tc>
        <w:tc>
          <w:tcPr>
            <w:tcW w:w="2070" w:type="dxa"/>
          </w:tcPr>
          <w:p w14:paraId="1B51DE7A" w14:textId="77777777" w:rsidR="00127CD7" w:rsidRPr="00E6642D" w:rsidRDefault="00127CD7">
            <w:pPr>
              <w:rPr>
                <w:lang w:val="de-DE"/>
              </w:rPr>
            </w:pPr>
            <w:r w:rsidRPr="00E6642D">
              <w:rPr>
                <w:lang w:val="de-DE"/>
              </w:rPr>
              <w:t>\</w:t>
            </w:r>
          </w:p>
        </w:tc>
        <w:tc>
          <w:tcPr>
            <w:tcW w:w="1440" w:type="dxa"/>
          </w:tcPr>
          <w:p w14:paraId="2ED0A9AA"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1609B334" w14:textId="77777777" w:rsidR="00127CD7" w:rsidRPr="00E6642D" w:rsidRDefault="00127CD7">
            <w:pPr>
              <w:rPr>
                <w:lang w:val="de-DE"/>
              </w:rPr>
            </w:pPr>
            <w:r w:rsidRPr="00E6642D">
              <w:rPr>
                <w:lang w:val="de-DE"/>
              </w:rPr>
              <w:t>c.s.c.s.c.s.e.o.c.o.c.observation.author</w:t>
            </w:r>
          </w:p>
        </w:tc>
        <w:tc>
          <w:tcPr>
            <w:tcW w:w="1620" w:type="dxa"/>
          </w:tcPr>
          <w:p w14:paraId="0D2CA092" w14:textId="77777777" w:rsidR="00127CD7" w:rsidRPr="00E6642D" w:rsidRDefault="00127CD7">
            <w:pPr>
              <w:rPr>
                <w:lang w:val="de-DE"/>
              </w:rPr>
            </w:pPr>
          </w:p>
        </w:tc>
        <w:tc>
          <w:tcPr>
            <w:tcW w:w="1620" w:type="dxa"/>
          </w:tcPr>
          <w:p w14:paraId="0418A9E1" w14:textId="77777777" w:rsidR="00127CD7" w:rsidRPr="00E6642D" w:rsidRDefault="00127CD7">
            <w:pPr>
              <w:rPr>
                <w:lang w:val="de-DE"/>
              </w:rPr>
            </w:pPr>
          </w:p>
        </w:tc>
      </w:tr>
      <w:tr w:rsidR="00127CD7" w14:paraId="4C1F6657" w14:textId="77777777" w:rsidTr="00950003">
        <w:tblPrEx>
          <w:tblCellMar>
            <w:top w:w="0" w:type="dxa"/>
            <w:bottom w:w="0" w:type="dxa"/>
          </w:tblCellMar>
        </w:tblPrEx>
        <w:trPr>
          <w:gridAfter w:val="7"/>
          <w:wAfter w:w="11340" w:type="dxa"/>
        </w:trPr>
        <w:tc>
          <w:tcPr>
            <w:tcW w:w="828" w:type="dxa"/>
          </w:tcPr>
          <w:p w14:paraId="61ED000A" w14:textId="77777777" w:rsidR="00127CD7" w:rsidRDefault="00127CD7">
            <w:r>
              <w:t>\</w:t>
            </w:r>
          </w:p>
        </w:tc>
        <w:tc>
          <w:tcPr>
            <w:tcW w:w="1350" w:type="dxa"/>
          </w:tcPr>
          <w:p w14:paraId="5C276562" w14:textId="77777777" w:rsidR="00127CD7" w:rsidRPr="00E6642D" w:rsidRDefault="00127CD7">
            <w:r w:rsidRPr="00E6642D">
              <w:t>lääkityksen aloittaneen lääkärin rooli</w:t>
            </w:r>
          </w:p>
        </w:tc>
        <w:tc>
          <w:tcPr>
            <w:tcW w:w="630" w:type="dxa"/>
          </w:tcPr>
          <w:p w14:paraId="6E695410" w14:textId="77777777" w:rsidR="00127CD7" w:rsidRPr="00E6642D" w:rsidRDefault="00127CD7"/>
        </w:tc>
        <w:tc>
          <w:tcPr>
            <w:tcW w:w="630" w:type="dxa"/>
          </w:tcPr>
          <w:p w14:paraId="59CAE67E" w14:textId="77777777" w:rsidR="00127CD7" w:rsidRPr="00E6642D" w:rsidRDefault="00127CD7">
            <w:pPr>
              <w:rPr>
                <w:lang w:val="de-DE"/>
              </w:rPr>
            </w:pPr>
            <w:r w:rsidRPr="00E6642D">
              <w:rPr>
                <w:lang w:val="de-DE"/>
              </w:rPr>
              <w:t>E</w:t>
            </w:r>
          </w:p>
        </w:tc>
        <w:tc>
          <w:tcPr>
            <w:tcW w:w="2340" w:type="dxa"/>
          </w:tcPr>
          <w:p w14:paraId="57F95334" w14:textId="77777777" w:rsidR="00127CD7" w:rsidRPr="00E6642D" w:rsidRDefault="00127CD7">
            <w:pPr>
              <w:rPr>
                <w:lang w:val="de-DE"/>
              </w:rPr>
            </w:pPr>
            <w:r w:rsidRPr="00E6642D">
              <w:rPr>
                <w:b/>
                <w:lang w:val="de-DE"/>
              </w:rPr>
              <w:t>code</w:t>
            </w:r>
            <w:r w:rsidRPr="00E6642D">
              <w:rPr>
                <w:lang w:val="de-DE"/>
              </w:rPr>
              <w:t>="LAL"</w:t>
            </w:r>
          </w:p>
          <w:p w14:paraId="12F9CD28" w14:textId="77777777" w:rsidR="00127CD7" w:rsidRPr="00E6642D" w:rsidRDefault="00127CD7">
            <w:r w:rsidRPr="00E6642D">
              <w:rPr>
                <w:b/>
              </w:rPr>
              <w:t>codeSystem</w:t>
            </w:r>
            <w:r w:rsidRPr="00E6642D">
              <w:t>=1.2.246.537.5.40006.2003</w:t>
            </w:r>
          </w:p>
          <w:p w14:paraId="14403427" w14:textId="77777777" w:rsidR="00127CD7" w:rsidRPr="00E6642D" w:rsidRDefault="00127CD7"/>
          <w:p w14:paraId="7E1D6D9E" w14:textId="77777777" w:rsidR="00127CD7" w:rsidRPr="00E6642D" w:rsidRDefault="00127CD7">
            <w:r w:rsidRPr="00E6642D">
              <w:t>Pysyvässä lääkityksessä tämä tarkoittaa koko lääkityksen aloittanutta lääkäriä,</w:t>
            </w:r>
          </w:p>
        </w:tc>
        <w:tc>
          <w:tcPr>
            <w:tcW w:w="2070" w:type="dxa"/>
          </w:tcPr>
          <w:p w14:paraId="4A03421B" w14:textId="77777777" w:rsidR="00127CD7" w:rsidRPr="00E6642D" w:rsidRDefault="00127CD7">
            <w:pPr>
              <w:rPr>
                <w:lang w:val="en-GB"/>
              </w:rPr>
            </w:pPr>
            <w:r w:rsidRPr="00E6642D">
              <w:rPr>
                <w:lang w:val="en-GB"/>
              </w:rPr>
              <w:t>\</w:t>
            </w:r>
          </w:p>
        </w:tc>
        <w:tc>
          <w:tcPr>
            <w:tcW w:w="1440" w:type="dxa"/>
          </w:tcPr>
          <w:p w14:paraId="7A0BDB73"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33EEBC38" w14:textId="77777777" w:rsidR="00127CD7" w:rsidRPr="00E6642D" w:rsidRDefault="00127CD7">
            <w:pPr>
              <w:rPr>
                <w:lang w:val="en-GB"/>
              </w:rPr>
            </w:pPr>
            <w:r w:rsidRPr="00E6642D">
              <w:rPr>
                <w:lang w:val="de-DE"/>
              </w:rPr>
              <w:t>c.s.c.s.c.s.e.o.c.o.c.</w:t>
            </w:r>
            <w:r w:rsidRPr="00E6642D">
              <w:rPr>
                <w:lang w:val="en-GB"/>
              </w:rPr>
              <w:t>observation.author.functionCode.</w:t>
            </w:r>
            <w:r w:rsidRPr="00E6642D">
              <w:rPr>
                <w:b/>
                <w:lang w:val="en-GB"/>
              </w:rPr>
              <w:t>code</w:t>
            </w:r>
          </w:p>
        </w:tc>
        <w:tc>
          <w:tcPr>
            <w:tcW w:w="1620" w:type="dxa"/>
          </w:tcPr>
          <w:p w14:paraId="68B78A7B" w14:textId="77777777" w:rsidR="00127CD7" w:rsidRPr="00E6642D" w:rsidRDefault="00127CD7">
            <w:pPr>
              <w:rPr>
                <w:lang w:val="en-GB"/>
              </w:rPr>
            </w:pPr>
          </w:p>
        </w:tc>
        <w:tc>
          <w:tcPr>
            <w:tcW w:w="1620" w:type="dxa"/>
          </w:tcPr>
          <w:p w14:paraId="64487E3A" w14:textId="77777777" w:rsidR="00127CD7" w:rsidRPr="00E6642D" w:rsidRDefault="00127CD7">
            <w:pPr>
              <w:rPr>
                <w:lang w:val="en-GB"/>
              </w:rPr>
            </w:pPr>
          </w:p>
        </w:tc>
      </w:tr>
      <w:tr w:rsidR="00127CD7" w14:paraId="44A6F9E3" w14:textId="77777777" w:rsidTr="00950003">
        <w:tblPrEx>
          <w:tblCellMar>
            <w:top w:w="0" w:type="dxa"/>
            <w:bottom w:w="0" w:type="dxa"/>
          </w:tblCellMar>
        </w:tblPrEx>
        <w:trPr>
          <w:gridAfter w:val="7"/>
          <w:wAfter w:w="11340" w:type="dxa"/>
        </w:trPr>
        <w:tc>
          <w:tcPr>
            <w:tcW w:w="828" w:type="dxa"/>
          </w:tcPr>
          <w:p w14:paraId="6BA5E754" w14:textId="77777777" w:rsidR="00127CD7" w:rsidRDefault="00127CD7">
            <w:pPr>
              <w:rPr>
                <w:b/>
              </w:rPr>
            </w:pPr>
            <w:r>
              <w:rPr>
                <w:b/>
              </w:rPr>
              <w:t xml:space="preserve">60 </w:t>
            </w:r>
          </w:p>
        </w:tc>
        <w:tc>
          <w:tcPr>
            <w:tcW w:w="1350" w:type="dxa"/>
          </w:tcPr>
          <w:p w14:paraId="56A8658B" w14:textId="77777777" w:rsidR="00127CD7" w:rsidRPr="00E6642D" w:rsidRDefault="00127CD7">
            <w:r w:rsidRPr="00E6642D">
              <w:t>Lääkityksen aloittaneen lääkärin SV-numero ja nimi</w:t>
            </w:r>
          </w:p>
        </w:tc>
        <w:tc>
          <w:tcPr>
            <w:tcW w:w="630" w:type="dxa"/>
          </w:tcPr>
          <w:p w14:paraId="154C7238" w14:textId="77777777" w:rsidR="00127CD7" w:rsidRPr="00E6642D" w:rsidRDefault="00127CD7"/>
        </w:tc>
        <w:tc>
          <w:tcPr>
            <w:tcW w:w="630" w:type="dxa"/>
          </w:tcPr>
          <w:p w14:paraId="30C69753" w14:textId="77777777" w:rsidR="00127CD7" w:rsidRPr="00E6642D" w:rsidRDefault="00127CD7">
            <w:r w:rsidRPr="00E6642D">
              <w:t>E</w:t>
            </w:r>
          </w:p>
        </w:tc>
        <w:tc>
          <w:tcPr>
            <w:tcW w:w="2340" w:type="dxa"/>
          </w:tcPr>
          <w:p w14:paraId="4DA821D8" w14:textId="77777777" w:rsidR="00127CD7" w:rsidRPr="00E6642D" w:rsidRDefault="00127CD7">
            <w:r w:rsidRPr="00E6642D">
              <w:rPr>
                <w:b/>
              </w:rPr>
              <w:t>extension</w:t>
            </w:r>
            <w:r w:rsidRPr="00E6642D">
              <w:t>=”SV-numero”</w:t>
            </w:r>
          </w:p>
          <w:p w14:paraId="46273B60" w14:textId="77777777" w:rsidR="00127CD7" w:rsidRPr="00E6642D" w:rsidRDefault="00127CD7">
            <w:r w:rsidRPr="00E6642D">
              <w:rPr>
                <w:b/>
              </w:rPr>
              <w:t>root</w:t>
            </w:r>
            <w:r w:rsidRPr="00E6642D">
              <w:t>=”1.2.246.537.25”</w:t>
            </w:r>
          </w:p>
          <w:p w14:paraId="6A1DBEE5" w14:textId="77777777" w:rsidR="00127CD7" w:rsidRPr="00E6642D" w:rsidRDefault="00127CD7"/>
          <w:p w14:paraId="12313C0C" w14:textId="77777777" w:rsidR="00127CD7" w:rsidRPr="00E6642D" w:rsidRDefault="00127CD7">
            <w:r w:rsidRPr="00E6642D">
              <w:t>Pysyvässä lääkityksessä tämä tarkoittaa koko lääkityksen aloittanutta lääkäriä</w:t>
            </w:r>
          </w:p>
        </w:tc>
        <w:tc>
          <w:tcPr>
            <w:tcW w:w="2070" w:type="dxa"/>
          </w:tcPr>
          <w:p w14:paraId="05D95E92" w14:textId="77777777" w:rsidR="00127CD7" w:rsidRPr="00E6642D" w:rsidRDefault="00127CD7">
            <w:pPr>
              <w:rPr>
                <w:lang w:val="en-GB"/>
              </w:rPr>
            </w:pPr>
            <w:r w:rsidRPr="00E6642D">
              <w:rPr>
                <w:lang w:val="en-GB"/>
              </w:rPr>
              <w:t>II attribuutit</w:t>
            </w:r>
            <w:r>
              <w:rPr>
                <w:lang w:val="en-GB"/>
              </w:rPr>
              <w:t xml:space="preserve"> ja PN</w:t>
            </w:r>
          </w:p>
        </w:tc>
        <w:tc>
          <w:tcPr>
            <w:tcW w:w="1440" w:type="dxa"/>
          </w:tcPr>
          <w:p w14:paraId="7F0DC214" w14:textId="77777777" w:rsidR="00127CD7" w:rsidRPr="00E6642D" w:rsidRDefault="00127CD7">
            <w:pPr>
              <w:pStyle w:val="Yltunniste"/>
              <w:tabs>
                <w:tab w:val="clear" w:pos="4320"/>
                <w:tab w:val="clear" w:pos="8640"/>
              </w:tabs>
              <w:rPr>
                <w:lang w:val="en-GB"/>
              </w:rPr>
            </w:pPr>
            <w:r w:rsidRPr="00E6642D">
              <w:rPr>
                <w:lang w:val="en-GB"/>
              </w:rPr>
              <w:t>Role code</w:t>
            </w:r>
          </w:p>
        </w:tc>
        <w:tc>
          <w:tcPr>
            <w:tcW w:w="1620" w:type="dxa"/>
          </w:tcPr>
          <w:p w14:paraId="4DDB7E90" w14:textId="77777777" w:rsidR="00127CD7" w:rsidRPr="00E6642D" w:rsidRDefault="00127CD7">
            <w:pPr>
              <w:rPr>
                <w:lang w:val="en-GB"/>
              </w:rPr>
            </w:pPr>
            <w:r w:rsidRPr="00E6642D">
              <w:rPr>
                <w:lang w:val="de-DE"/>
              </w:rPr>
              <w:t>c.s.c.s.c.s.e.o.c.o.c.</w:t>
            </w:r>
            <w:r w:rsidRPr="00E6642D">
              <w:rPr>
                <w:lang w:val="en-GB"/>
              </w:rPr>
              <w:t>observation.author.assignedAuthor.id</w:t>
            </w:r>
          </w:p>
          <w:p w14:paraId="7893398B" w14:textId="77777777" w:rsidR="00127CD7" w:rsidRPr="00E6642D" w:rsidRDefault="00127CD7">
            <w:pPr>
              <w:rPr>
                <w:lang w:val="en-GB"/>
              </w:rPr>
            </w:pPr>
          </w:p>
          <w:p w14:paraId="43138487" w14:textId="77777777" w:rsidR="00127CD7" w:rsidRPr="00E6642D" w:rsidRDefault="00127CD7">
            <w:pPr>
              <w:rPr>
                <w:lang w:val="en-GB"/>
              </w:rPr>
            </w:pPr>
            <w:r w:rsidRPr="00E6642D">
              <w:rPr>
                <w:lang w:val="de-DE"/>
              </w:rPr>
              <w:t>c.s.c.s.c.s.e.o.c.o.c.</w:t>
            </w:r>
            <w:r w:rsidRPr="00E6642D">
              <w:rPr>
                <w:lang w:val="en-GB"/>
              </w:rPr>
              <w:t>observation.author.assignedAuthor.assignedPerson.name</w:t>
            </w:r>
          </w:p>
        </w:tc>
        <w:tc>
          <w:tcPr>
            <w:tcW w:w="1620" w:type="dxa"/>
          </w:tcPr>
          <w:p w14:paraId="5ED012C5" w14:textId="77777777" w:rsidR="00127CD7" w:rsidRPr="00E6642D" w:rsidRDefault="00127CD7">
            <w:r w:rsidRPr="00E6642D">
              <w:t>123456</w:t>
            </w:r>
          </w:p>
        </w:tc>
        <w:tc>
          <w:tcPr>
            <w:tcW w:w="1620" w:type="dxa"/>
          </w:tcPr>
          <w:p w14:paraId="6F6D06B3" w14:textId="77777777" w:rsidR="00127CD7" w:rsidRPr="00E6642D" w:rsidRDefault="00127CD7">
            <w:r w:rsidRPr="00E6642D">
              <w:t>123456</w:t>
            </w:r>
          </w:p>
        </w:tc>
      </w:tr>
      <w:tr w:rsidR="00127CD7" w14:paraId="4244F0CF" w14:textId="77777777" w:rsidTr="00950003">
        <w:tblPrEx>
          <w:tblCellMar>
            <w:top w:w="0" w:type="dxa"/>
            <w:bottom w:w="0" w:type="dxa"/>
          </w:tblCellMar>
        </w:tblPrEx>
        <w:trPr>
          <w:gridAfter w:val="7"/>
          <w:wAfter w:w="11340" w:type="dxa"/>
        </w:trPr>
        <w:tc>
          <w:tcPr>
            <w:tcW w:w="828" w:type="dxa"/>
          </w:tcPr>
          <w:p w14:paraId="54CD52DA" w14:textId="77777777" w:rsidR="00127CD7" w:rsidRDefault="00127CD7">
            <w:r>
              <w:t>61</w:t>
            </w:r>
          </w:p>
        </w:tc>
        <w:tc>
          <w:tcPr>
            <w:tcW w:w="1350" w:type="dxa"/>
          </w:tcPr>
          <w:p w14:paraId="63F069C8" w14:textId="77777777" w:rsidR="00127CD7" w:rsidRPr="00E6642D" w:rsidRDefault="00127CD7">
            <w:r w:rsidRPr="00E6642D">
              <w:t>lääkityksen aloittaneen lääkärin organisaatio (OID)</w:t>
            </w:r>
          </w:p>
        </w:tc>
        <w:tc>
          <w:tcPr>
            <w:tcW w:w="630" w:type="dxa"/>
          </w:tcPr>
          <w:p w14:paraId="19170FC6" w14:textId="77777777" w:rsidR="00127CD7" w:rsidRPr="00E6642D" w:rsidRDefault="00127CD7"/>
        </w:tc>
        <w:tc>
          <w:tcPr>
            <w:tcW w:w="630" w:type="dxa"/>
          </w:tcPr>
          <w:p w14:paraId="24C4EAE9" w14:textId="77777777" w:rsidR="00127CD7" w:rsidRPr="00E6642D" w:rsidRDefault="00127CD7">
            <w:r w:rsidRPr="00E6642D">
              <w:t>E</w:t>
            </w:r>
          </w:p>
        </w:tc>
        <w:tc>
          <w:tcPr>
            <w:tcW w:w="2340" w:type="dxa"/>
          </w:tcPr>
          <w:p w14:paraId="3174A72A" w14:textId="77777777" w:rsidR="00127CD7" w:rsidRPr="00E6642D" w:rsidRDefault="00127CD7">
            <w:r w:rsidRPr="00E6642D">
              <w:rPr>
                <w:b/>
              </w:rPr>
              <w:t>extension</w:t>
            </w:r>
            <w:r w:rsidRPr="00E6642D">
              <w:t>=””</w:t>
            </w:r>
          </w:p>
          <w:p w14:paraId="633DCAC6" w14:textId="77777777" w:rsidR="00127CD7" w:rsidRPr="00E6642D" w:rsidRDefault="00127CD7">
            <w:r w:rsidRPr="00E6642D">
              <w:rPr>
                <w:b/>
              </w:rPr>
              <w:t>root</w:t>
            </w:r>
            <w:r w:rsidRPr="00E6642D">
              <w:t>=1.2.246.537.10.YTUNNUS.vuosi.orgkoodi”</w:t>
            </w:r>
          </w:p>
          <w:p w14:paraId="549909EF" w14:textId="77777777" w:rsidR="00127CD7" w:rsidRPr="00E6642D" w:rsidRDefault="00127CD7"/>
          <w:p w14:paraId="0E1F0745" w14:textId="77777777" w:rsidR="00127CD7" w:rsidRPr="00E6642D" w:rsidRDefault="00127CD7">
            <w:pPr>
              <w:rPr>
                <w:b/>
              </w:rPr>
            </w:pPr>
            <w:r w:rsidRPr="00E6642D">
              <w:t>Pysyvässä lääkityksessä tämä tarkoittaa koko lääkityksen aloittanutta lääkäriä.</w:t>
            </w:r>
          </w:p>
        </w:tc>
        <w:tc>
          <w:tcPr>
            <w:tcW w:w="2070" w:type="dxa"/>
          </w:tcPr>
          <w:p w14:paraId="576695B1" w14:textId="77777777" w:rsidR="00127CD7" w:rsidRPr="00E6642D" w:rsidRDefault="00127CD7">
            <w:pPr>
              <w:rPr>
                <w:lang w:val="en-GB"/>
              </w:rPr>
            </w:pPr>
            <w:r w:rsidRPr="00E6642D">
              <w:rPr>
                <w:lang w:val="en-GB"/>
              </w:rPr>
              <w:t>II attribuutit</w:t>
            </w:r>
          </w:p>
          <w:p w14:paraId="158986EA" w14:textId="77777777" w:rsidR="00127CD7" w:rsidRPr="00E6642D" w:rsidRDefault="00127CD7">
            <w:pPr>
              <w:rPr>
                <w:lang w:val="en-GB"/>
              </w:rPr>
            </w:pPr>
          </w:p>
        </w:tc>
        <w:tc>
          <w:tcPr>
            <w:tcW w:w="1440" w:type="dxa"/>
          </w:tcPr>
          <w:p w14:paraId="580969CA"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7C2C5FB8" w14:textId="77777777" w:rsidR="00127CD7" w:rsidRPr="00E6642D" w:rsidRDefault="00127CD7">
            <w:pPr>
              <w:rPr>
                <w:lang w:val="en-GB"/>
              </w:rPr>
            </w:pPr>
            <w:r w:rsidRPr="00E6642D">
              <w:rPr>
                <w:lang w:val="de-DE"/>
              </w:rPr>
              <w:t>c.s.c.s.c.s.e.o.c.o.c.</w:t>
            </w:r>
            <w:r w:rsidRPr="00E6642D">
              <w:rPr>
                <w:lang w:val="en-GB"/>
              </w:rPr>
              <w:t>observation..author.assignedAuthor.representedOrganization.id</w:t>
            </w:r>
          </w:p>
          <w:p w14:paraId="4D6100EA" w14:textId="77777777" w:rsidR="00127CD7" w:rsidRPr="00E6642D" w:rsidRDefault="00127CD7">
            <w:pPr>
              <w:rPr>
                <w:lang w:val="en-GB"/>
              </w:rPr>
            </w:pPr>
          </w:p>
          <w:p w14:paraId="1D6D0094" w14:textId="77777777" w:rsidR="00127CD7" w:rsidRPr="00E6642D" w:rsidRDefault="00127CD7">
            <w:pPr>
              <w:rPr>
                <w:lang w:val="en-GB"/>
              </w:rPr>
            </w:pPr>
            <w:r w:rsidRPr="00E6642D">
              <w:rPr>
                <w:lang w:val="de-DE"/>
              </w:rPr>
              <w:t>c.s.c.s.c.s.e.o.c.o.c.</w:t>
            </w:r>
            <w:r w:rsidRPr="00E6642D">
              <w:rPr>
                <w:lang w:val="en-GB"/>
              </w:rPr>
              <w:t>observation..author.assignedAuthor.representedOrganization.name</w:t>
            </w:r>
          </w:p>
        </w:tc>
        <w:tc>
          <w:tcPr>
            <w:tcW w:w="1620" w:type="dxa"/>
          </w:tcPr>
          <w:p w14:paraId="79BBF2FF" w14:textId="77777777" w:rsidR="00127CD7" w:rsidRPr="00E6642D" w:rsidRDefault="00127CD7">
            <w:pPr>
              <w:rPr>
                <w:color w:val="000000"/>
                <w:lang w:val="en-GB"/>
              </w:rPr>
            </w:pPr>
            <w:r w:rsidRPr="00E6642D">
              <w:rPr>
                <w:lang w:val="en-GB"/>
              </w:rPr>
              <w:t>root=”</w:t>
            </w:r>
            <w:r w:rsidRPr="00E6642D">
              <w:rPr>
                <w:color w:val="000000"/>
                <w:highlight w:val="white"/>
                <w:lang w:val="en-GB"/>
              </w:rPr>
              <w:t>1.2.246.537.10.15675350.10</w:t>
            </w:r>
            <w:r w:rsidRPr="00E6642D">
              <w:rPr>
                <w:color w:val="000000"/>
                <w:lang w:val="en-GB"/>
              </w:rPr>
              <w:t>”</w:t>
            </w:r>
          </w:p>
          <w:p w14:paraId="3A661A8C" w14:textId="77777777" w:rsidR="00127CD7" w:rsidRPr="00E6642D" w:rsidRDefault="00127CD7">
            <w:pPr>
              <w:rPr>
                <w:lang w:val="en-GB"/>
              </w:rPr>
            </w:pPr>
            <w:r w:rsidRPr="00E6642D">
              <w:rPr>
                <w:color w:val="000000"/>
                <w:lang w:val="en-GB"/>
              </w:rPr>
              <w:t>extension=”</w:t>
            </w:r>
            <w:smartTag w:uri="urn:schemas-microsoft-com:office:smarttags" w:element="metricconverter">
              <w:smartTagPr>
                <w:attr w:name="ProductID" w:val="8947”"/>
              </w:smartTagPr>
              <w:r w:rsidRPr="00E6642D">
                <w:rPr>
                  <w:color w:val="000000"/>
                  <w:lang w:val="en-GB"/>
                </w:rPr>
                <w:t>8947”</w:t>
              </w:r>
            </w:smartTag>
          </w:p>
        </w:tc>
        <w:tc>
          <w:tcPr>
            <w:tcW w:w="1620" w:type="dxa"/>
          </w:tcPr>
          <w:p w14:paraId="7A1534B6" w14:textId="77777777" w:rsidR="00127CD7" w:rsidRPr="00E6642D" w:rsidRDefault="00127CD7">
            <w:pPr>
              <w:rPr>
                <w:color w:val="000000"/>
                <w:lang w:val="en-GB"/>
              </w:rPr>
            </w:pPr>
            <w:r w:rsidRPr="00E6642D">
              <w:rPr>
                <w:lang w:val="en-GB"/>
              </w:rPr>
              <w:t>root=”</w:t>
            </w:r>
            <w:r w:rsidRPr="00E6642D">
              <w:rPr>
                <w:color w:val="000000"/>
                <w:highlight w:val="white"/>
                <w:lang w:val="en-GB"/>
              </w:rPr>
              <w:t>1.2.246.537.10.15675350.10</w:t>
            </w:r>
            <w:r w:rsidRPr="00E6642D">
              <w:rPr>
                <w:color w:val="000000"/>
                <w:lang w:val="en-GB"/>
              </w:rPr>
              <w:t>”</w:t>
            </w:r>
          </w:p>
          <w:p w14:paraId="1A9431BD" w14:textId="77777777" w:rsidR="00127CD7" w:rsidRPr="00E6642D" w:rsidRDefault="00127CD7">
            <w:r w:rsidRPr="00E6642D">
              <w:rPr>
                <w:color w:val="000000"/>
              </w:rPr>
              <w:t>extension=”</w:t>
            </w:r>
            <w:smartTag w:uri="urn:schemas-microsoft-com:office:smarttags" w:element="metricconverter">
              <w:smartTagPr>
                <w:attr w:name="ProductID" w:val="8947”"/>
              </w:smartTagPr>
              <w:r w:rsidRPr="00E6642D">
                <w:rPr>
                  <w:color w:val="000000"/>
                </w:rPr>
                <w:t>8947”</w:t>
              </w:r>
            </w:smartTag>
          </w:p>
        </w:tc>
      </w:tr>
      <w:tr w:rsidR="00127CD7" w:rsidRPr="0048063A" w14:paraId="29EB0AE8" w14:textId="77777777" w:rsidTr="00950003">
        <w:tblPrEx>
          <w:tblCellMar>
            <w:top w:w="0" w:type="dxa"/>
            <w:bottom w:w="0" w:type="dxa"/>
          </w:tblCellMar>
        </w:tblPrEx>
        <w:trPr>
          <w:gridAfter w:val="7"/>
          <w:wAfter w:w="11340" w:type="dxa"/>
        </w:trPr>
        <w:tc>
          <w:tcPr>
            <w:tcW w:w="828" w:type="dxa"/>
          </w:tcPr>
          <w:p w14:paraId="69D7042C" w14:textId="77777777" w:rsidR="00127CD7" w:rsidRDefault="00127CD7">
            <w:pPr>
              <w:rPr>
                <w:b/>
              </w:rPr>
            </w:pPr>
            <w:r>
              <w:rPr>
                <w:b/>
              </w:rPr>
              <w:t xml:space="preserve">62 </w:t>
            </w:r>
          </w:p>
        </w:tc>
        <w:tc>
          <w:tcPr>
            <w:tcW w:w="1350" w:type="dxa"/>
          </w:tcPr>
          <w:p w14:paraId="78C7F70E" w14:textId="77777777" w:rsidR="00127CD7" w:rsidRPr="00E6642D" w:rsidRDefault="00127CD7">
            <w:r w:rsidRPr="00E6642D">
              <w:t>lääkityksen loppuaika</w:t>
            </w:r>
            <w:r w:rsidR="00CB4D04">
              <w:t xml:space="preserve"> </w:t>
            </w:r>
          </w:p>
        </w:tc>
        <w:tc>
          <w:tcPr>
            <w:tcW w:w="630" w:type="dxa"/>
          </w:tcPr>
          <w:p w14:paraId="2A5DC395" w14:textId="77777777" w:rsidR="00127CD7" w:rsidRPr="00E6642D" w:rsidRDefault="00127CD7"/>
        </w:tc>
        <w:tc>
          <w:tcPr>
            <w:tcW w:w="630" w:type="dxa"/>
          </w:tcPr>
          <w:p w14:paraId="6A24E964" w14:textId="77777777" w:rsidR="00127CD7" w:rsidRPr="00E6642D" w:rsidRDefault="00127CD7">
            <w:pPr>
              <w:rPr>
                <w:lang w:val="de-DE"/>
              </w:rPr>
            </w:pPr>
            <w:r w:rsidRPr="00E6642D">
              <w:rPr>
                <w:lang w:val="de-DE"/>
              </w:rPr>
              <w:t>E</w:t>
            </w:r>
          </w:p>
        </w:tc>
        <w:tc>
          <w:tcPr>
            <w:tcW w:w="2340" w:type="dxa"/>
          </w:tcPr>
          <w:p w14:paraId="251A9F5C" w14:textId="77777777" w:rsidR="00127CD7" w:rsidRPr="00E6642D" w:rsidRDefault="00127CD7">
            <w:pPr>
              <w:rPr>
                <w:lang w:val="de-DE"/>
              </w:rPr>
            </w:pPr>
            <w:r w:rsidRPr="00E6642D">
              <w:rPr>
                <w:lang w:val="de-DE"/>
              </w:rPr>
              <w:t>YYYYMMDD[HH[MM[SS]]]</w:t>
            </w:r>
          </w:p>
          <w:p w14:paraId="096053D5" w14:textId="77777777" w:rsidR="00127CD7" w:rsidRPr="00E6642D" w:rsidRDefault="00127CD7">
            <w:pPr>
              <w:rPr>
                <w:lang w:val="de-DE"/>
              </w:rPr>
            </w:pPr>
          </w:p>
        </w:tc>
        <w:tc>
          <w:tcPr>
            <w:tcW w:w="2070" w:type="dxa"/>
          </w:tcPr>
          <w:p w14:paraId="4F7CC9D3" w14:textId="77777777" w:rsidR="00127CD7" w:rsidRPr="00E6642D" w:rsidRDefault="00127CD7">
            <w:pPr>
              <w:rPr>
                <w:lang w:val="de-DE"/>
              </w:rPr>
            </w:pPr>
            <w:r w:rsidRPr="00E6642D">
              <w:rPr>
                <w:lang w:val="de-DE"/>
              </w:rPr>
              <w:t>TS</w:t>
            </w:r>
          </w:p>
        </w:tc>
        <w:tc>
          <w:tcPr>
            <w:tcW w:w="1440" w:type="dxa"/>
          </w:tcPr>
          <w:p w14:paraId="01578D61" w14:textId="77777777" w:rsidR="00127CD7" w:rsidRPr="00E6642D" w:rsidRDefault="00127CD7">
            <w:pPr>
              <w:pStyle w:val="Yltunniste"/>
              <w:tabs>
                <w:tab w:val="clear" w:pos="4320"/>
                <w:tab w:val="clear" w:pos="8640"/>
              </w:tabs>
              <w:rPr>
                <w:lang w:val="de-DE"/>
              </w:rPr>
            </w:pPr>
            <w:r w:rsidRPr="00E6642D">
              <w:rPr>
                <w:lang w:val="de-DE"/>
              </w:rPr>
              <w:t>observation. code</w:t>
            </w:r>
          </w:p>
        </w:tc>
        <w:tc>
          <w:tcPr>
            <w:tcW w:w="1620" w:type="dxa"/>
          </w:tcPr>
          <w:p w14:paraId="16D78108" w14:textId="77777777" w:rsidR="00127CD7" w:rsidRPr="00E6642D" w:rsidRDefault="00127CD7">
            <w:pPr>
              <w:rPr>
                <w:lang w:val="de-DE"/>
              </w:rPr>
            </w:pPr>
            <w:r w:rsidRPr="00E6642D">
              <w:rPr>
                <w:lang w:val="de-DE"/>
              </w:rPr>
              <w:t>c.s.c.s.c.s.e.o.c.o.c.observation.effectiveTime value</w:t>
            </w:r>
          </w:p>
        </w:tc>
        <w:tc>
          <w:tcPr>
            <w:tcW w:w="1620" w:type="dxa"/>
          </w:tcPr>
          <w:p w14:paraId="647DCBA0" w14:textId="77777777" w:rsidR="00127CD7" w:rsidRPr="00E6642D" w:rsidRDefault="00127CD7">
            <w:pPr>
              <w:rPr>
                <w:lang w:val="de-DE"/>
              </w:rPr>
            </w:pPr>
          </w:p>
        </w:tc>
        <w:tc>
          <w:tcPr>
            <w:tcW w:w="1620" w:type="dxa"/>
          </w:tcPr>
          <w:p w14:paraId="48F9958C" w14:textId="77777777" w:rsidR="00127CD7" w:rsidRPr="00E6642D" w:rsidRDefault="00127CD7">
            <w:pPr>
              <w:rPr>
                <w:lang w:val="de-DE"/>
              </w:rPr>
            </w:pPr>
          </w:p>
        </w:tc>
      </w:tr>
      <w:tr w:rsidR="00127CD7" w:rsidRPr="003D7175" w14:paraId="6BC6C0EE" w14:textId="77777777" w:rsidTr="00950003">
        <w:tblPrEx>
          <w:tblCellMar>
            <w:top w:w="0" w:type="dxa"/>
            <w:bottom w:w="0" w:type="dxa"/>
          </w:tblCellMar>
        </w:tblPrEx>
        <w:trPr>
          <w:gridAfter w:val="7"/>
          <w:wAfter w:w="11340" w:type="dxa"/>
        </w:trPr>
        <w:tc>
          <w:tcPr>
            <w:tcW w:w="828" w:type="dxa"/>
          </w:tcPr>
          <w:p w14:paraId="390E211A" w14:textId="77777777" w:rsidR="00127CD7" w:rsidRPr="0048063A" w:rsidRDefault="00127CD7">
            <w:pPr>
              <w:rPr>
                <w:lang w:val="de-DE"/>
              </w:rPr>
            </w:pPr>
            <w:r w:rsidRPr="0048063A">
              <w:rPr>
                <w:lang w:val="de-DE"/>
              </w:rPr>
              <w:t>\</w:t>
            </w:r>
          </w:p>
        </w:tc>
        <w:tc>
          <w:tcPr>
            <w:tcW w:w="1350" w:type="dxa"/>
          </w:tcPr>
          <w:p w14:paraId="6E18AC79" w14:textId="77777777" w:rsidR="00127CD7" w:rsidRPr="00E6642D" w:rsidRDefault="00127CD7">
            <w:pPr>
              <w:rPr>
                <w:lang w:val="de-DE"/>
              </w:rPr>
            </w:pPr>
            <w:r w:rsidRPr="00E6642D">
              <w:rPr>
                <w:lang w:val="de-DE"/>
              </w:rPr>
              <w:t>linkki lääkäriin ja organisaatioon</w:t>
            </w:r>
          </w:p>
        </w:tc>
        <w:tc>
          <w:tcPr>
            <w:tcW w:w="630" w:type="dxa"/>
          </w:tcPr>
          <w:p w14:paraId="439D897B" w14:textId="77777777" w:rsidR="00127CD7" w:rsidRPr="00E6642D" w:rsidRDefault="00127CD7">
            <w:pPr>
              <w:rPr>
                <w:lang w:val="de-DE"/>
              </w:rPr>
            </w:pPr>
          </w:p>
        </w:tc>
        <w:tc>
          <w:tcPr>
            <w:tcW w:w="630" w:type="dxa"/>
          </w:tcPr>
          <w:p w14:paraId="0DB00057" w14:textId="77777777" w:rsidR="00127CD7" w:rsidRPr="00E6642D" w:rsidRDefault="00127CD7">
            <w:pPr>
              <w:rPr>
                <w:lang w:val="de-DE"/>
              </w:rPr>
            </w:pPr>
            <w:r w:rsidRPr="00E6642D">
              <w:rPr>
                <w:lang w:val="de-DE"/>
              </w:rPr>
              <w:t>E</w:t>
            </w:r>
          </w:p>
        </w:tc>
        <w:tc>
          <w:tcPr>
            <w:tcW w:w="2340" w:type="dxa"/>
          </w:tcPr>
          <w:p w14:paraId="3409B61D" w14:textId="77777777" w:rsidR="00127CD7" w:rsidRPr="00E6642D" w:rsidRDefault="00127CD7">
            <w:pPr>
              <w:rPr>
                <w:lang w:val="de-DE"/>
              </w:rPr>
            </w:pPr>
          </w:p>
        </w:tc>
        <w:tc>
          <w:tcPr>
            <w:tcW w:w="2070" w:type="dxa"/>
          </w:tcPr>
          <w:p w14:paraId="739C4C53" w14:textId="77777777" w:rsidR="00127CD7" w:rsidRPr="00E6642D" w:rsidRDefault="00127CD7">
            <w:pPr>
              <w:rPr>
                <w:lang w:val="de-DE"/>
              </w:rPr>
            </w:pPr>
            <w:r w:rsidRPr="00E6642D">
              <w:rPr>
                <w:lang w:val="de-DE"/>
              </w:rPr>
              <w:t>\</w:t>
            </w:r>
          </w:p>
        </w:tc>
        <w:tc>
          <w:tcPr>
            <w:tcW w:w="1440" w:type="dxa"/>
          </w:tcPr>
          <w:p w14:paraId="4E290B88"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17AC3228" w14:textId="77777777" w:rsidR="00127CD7" w:rsidRPr="00E6642D" w:rsidRDefault="00127CD7">
            <w:pPr>
              <w:rPr>
                <w:lang w:val="de-DE"/>
              </w:rPr>
            </w:pPr>
            <w:r w:rsidRPr="00E6642D">
              <w:rPr>
                <w:lang w:val="de-DE"/>
              </w:rPr>
              <w:t>c.s.c.s.c.s.e.o.c.o.c.observation.author</w:t>
            </w:r>
          </w:p>
        </w:tc>
        <w:tc>
          <w:tcPr>
            <w:tcW w:w="1620" w:type="dxa"/>
          </w:tcPr>
          <w:p w14:paraId="440CE287" w14:textId="77777777" w:rsidR="00127CD7" w:rsidRPr="00E6642D" w:rsidRDefault="00127CD7">
            <w:pPr>
              <w:rPr>
                <w:lang w:val="de-DE"/>
              </w:rPr>
            </w:pPr>
          </w:p>
        </w:tc>
        <w:tc>
          <w:tcPr>
            <w:tcW w:w="1620" w:type="dxa"/>
          </w:tcPr>
          <w:p w14:paraId="3D5B1F26" w14:textId="77777777" w:rsidR="00127CD7" w:rsidRPr="00E6642D" w:rsidRDefault="00127CD7">
            <w:pPr>
              <w:rPr>
                <w:lang w:val="de-DE"/>
              </w:rPr>
            </w:pPr>
          </w:p>
        </w:tc>
      </w:tr>
      <w:tr w:rsidR="00127CD7" w14:paraId="027E5067" w14:textId="77777777" w:rsidTr="00950003">
        <w:tblPrEx>
          <w:tblCellMar>
            <w:top w:w="0" w:type="dxa"/>
            <w:bottom w:w="0" w:type="dxa"/>
          </w:tblCellMar>
        </w:tblPrEx>
        <w:trPr>
          <w:gridAfter w:val="7"/>
          <w:wAfter w:w="11340" w:type="dxa"/>
        </w:trPr>
        <w:tc>
          <w:tcPr>
            <w:tcW w:w="828" w:type="dxa"/>
          </w:tcPr>
          <w:p w14:paraId="42E45948" w14:textId="77777777" w:rsidR="00127CD7" w:rsidRDefault="00127CD7">
            <w:r>
              <w:t>\</w:t>
            </w:r>
          </w:p>
        </w:tc>
        <w:tc>
          <w:tcPr>
            <w:tcW w:w="1350" w:type="dxa"/>
          </w:tcPr>
          <w:p w14:paraId="4D41EB82" w14:textId="77777777" w:rsidR="00127CD7" w:rsidRPr="00E6642D" w:rsidRDefault="00127CD7">
            <w:r w:rsidRPr="00E6642D">
              <w:t>Lääkityksen lopettaneen lääkärin rooli</w:t>
            </w:r>
          </w:p>
        </w:tc>
        <w:tc>
          <w:tcPr>
            <w:tcW w:w="630" w:type="dxa"/>
          </w:tcPr>
          <w:p w14:paraId="74F4B796" w14:textId="77777777" w:rsidR="00127CD7" w:rsidRPr="00E6642D" w:rsidRDefault="00127CD7"/>
        </w:tc>
        <w:tc>
          <w:tcPr>
            <w:tcW w:w="630" w:type="dxa"/>
          </w:tcPr>
          <w:p w14:paraId="6B33DBC4" w14:textId="77777777" w:rsidR="00127CD7" w:rsidRPr="00E6642D" w:rsidRDefault="00127CD7">
            <w:pPr>
              <w:rPr>
                <w:lang w:val="de-DE"/>
              </w:rPr>
            </w:pPr>
            <w:r w:rsidRPr="00E6642D">
              <w:rPr>
                <w:lang w:val="de-DE"/>
              </w:rPr>
              <w:t>E</w:t>
            </w:r>
          </w:p>
        </w:tc>
        <w:tc>
          <w:tcPr>
            <w:tcW w:w="2340" w:type="dxa"/>
          </w:tcPr>
          <w:p w14:paraId="3F82EC28" w14:textId="77777777" w:rsidR="00127CD7" w:rsidRPr="00E6642D" w:rsidRDefault="00127CD7">
            <w:pPr>
              <w:rPr>
                <w:lang w:val="de-DE"/>
              </w:rPr>
            </w:pPr>
            <w:r w:rsidRPr="00E6642D">
              <w:rPr>
                <w:b/>
                <w:lang w:val="de-DE"/>
              </w:rPr>
              <w:t>code</w:t>
            </w:r>
            <w:r w:rsidRPr="00E6642D">
              <w:rPr>
                <w:lang w:val="de-DE"/>
              </w:rPr>
              <w:t>="LLL"</w:t>
            </w:r>
          </w:p>
          <w:p w14:paraId="1CAAA169" w14:textId="77777777" w:rsidR="00127CD7" w:rsidRPr="00E6642D" w:rsidRDefault="00127CD7">
            <w:pPr>
              <w:rPr>
                <w:lang w:val="de-DE"/>
              </w:rPr>
            </w:pPr>
            <w:r w:rsidRPr="00E6642D">
              <w:rPr>
                <w:b/>
                <w:lang w:val="de-DE"/>
              </w:rPr>
              <w:t>codeSystem</w:t>
            </w:r>
            <w:r w:rsidRPr="00E6642D">
              <w:rPr>
                <w:lang w:val="de-DE"/>
              </w:rPr>
              <w:t>=1.2.246.537.5.40006.2003</w:t>
            </w:r>
          </w:p>
        </w:tc>
        <w:tc>
          <w:tcPr>
            <w:tcW w:w="2070" w:type="dxa"/>
          </w:tcPr>
          <w:p w14:paraId="58FEFBAE" w14:textId="77777777" w:rsidR="00127CD7" w:rsidRPr="00E6642D" w:rsidRDefault="00127CD7">
            <w:pPr>
              <w:rPr>
                <w:lang w:val="de-DE"/>
              </w:rPr>
            </w:pPr>
            <w:r w:rsidRPr="00E6642D">
              <w:rPr>
                <w:lang w:val="de-DE"/>
              </w:rPr>
              <w:t>\</w:t>
            </w:r>
          </w:p>
        </w:tc>
        <w:tc>
          <w:tcPr>
            <w:tcW w:w="1440" w:type="dxa"/>
          </w:tcPr>
          <w:p w14:paraId="490A2770" w14:textId="77777777" w:rsidR="00127CD7" w:rsidRPr="00E6642D" w:rsidRDefault="00127CD7">
            <w:pPr>
              <w:pStyle w:val="Yltunniste"/>
              <w:tabs>
                <w:tab w:val="clear" w:pos="4320"/>
                <w:tab w:val="clear" w:pos="8640"/>
              </w:tabs>
              <w:rPr>
                <w:lang w:val="de-DE"/>
              </w:rPr>
            </w:pPr>
            <w:r w:rsidRPr="00E6642D">
              <w:rPr>
                <w:lang w:val="de-DE"/>
              </w:rPr>
              <w:t>\</w:t>
            </w:r>
          </w:p>
        </w:tc>
        <w:tc>
          <w:tcPr>
            <w:tcW w:w="1620" w:type="dxa"/>
          </w:tcPr>
          <w:p w14:paraId="2597DCBD" w14:textId="77777777" w:rsidR="00127CD7" w:rsidRPr="00E6642D" w:rsidRDefault="00127CD7">
            <w:pPr>
              <w:rPr>
                <w:lang w:val="de-DE"/>
              </w:rPr>
            </w:pPr>
            <w:r w:rsidRPr="00E6642D">
              <w:rPr>
                <w:lang w:val="de-DE"/>
              </w:rPr>
              <w:t>c.s.c.s.c.s.e.o.c.observation.author.functionCode.</w:t>
            </w:r>
            <w:r w:rsidRPr="00E6642D">
              <w:rPr>
                <w:b/>
                <w:lang w:val="de-DE"/>
              </w:rPr>
              <w:t>code</w:t>
            </w:r>
          </w:p>
        </w:tc>
        <w:tc>
          <w:tcPr>
            <w:tcW w:w="1620" w:type="dxa"/>
          </w:tcPr>
          <w:p w14:paraId="4DFC0B76" w14:textId="77777777" w:rsidR="00127CD7" w:rsidRPr="00E6642D" w:rsidRDefault="00127CD7">
            <w:pPr>
              <w:rPr>
                <w:lang w:val="de-DE"/>
              </w:rPr>
            </w:pPr>
          </w:p>
        </w:tc>
        <w:tc>
          <w:tcPr>
            <w:tcW w:w="1620" w:type="dxa"/>
          </w:tcPr>
          <w:p w14:paraId="59508EAC" w14:textId="77777777" w:rsidR="00127CD7" w:rsidRPr="00E6642D" w:rsidRDefault="00127CD7">
            <w:pPr>
              <w:rPr>
                <w:lang w:val="de-DE"/>
              </w:rPr>
            </w:pPr>
          </w:p>
        </w:tc>
      </w:tr>
      <w:tr w:rsidR="00127CD7" w14:paraId="0B8E474E" w14:textId="77777777" w:rsidTr="00950003">
        <w:tblPrEx>
          <w:tblCellMar>
            <w:top w:w="0" w:type="dxa"/>
            <w:bottom w:w="0" w:type="dxa"/>
          </w:tblCellMar>
        </w:tblPrEx>
        <w:trPr>
          <w:gridAfter w:val="7"/>
          <w:wAfter w:w="11340" w:type="dxa"/>
        </w:trPr>
        <w:tc>
          <w:tcPr>
            <w:tcW w:w="828" w:type="dxa"/>
          </w:tcPr>
          <w:p w14:paraId="42DF32D2" w14:textId="77777777" w:rsidR="00127CD7" w:rsidRDefault="00127CD7">
            <w:pPr>
              <w:rPr>
                <w:b/>
              </w:rPr>
            </w:pPr>
            <w:r>
              <w:rPr>
                <w:b/>
              </w:rPr>
              <w:t>63</w:t>
            </w:r>
          </w:p>
        </w:tc>
        <w:tc>
          <w:tcPr>
            <w:tcW w:w="1350" w:type="dxa"/>
          </w:tcPr>
          <w:p w14:paraId="07AD6D00" w14:textId="77777777" w:rsidR="00127CD7" w:rsidRPr="00E6642D" w:rsidRDefault="00127CD7">
            <w:r w:rsidRPr="00E6642D">
              <w:t>Lääkityksen lopettaneen lääkärin SV-numero ja nimi</w:t>
            </w:r>
          </w:p>
        </w:tc>
        <w:tc>
          <w:tcPr>
            <w:tcW w:w="630" w:type="dxa"/>
          </w:tcPr>
          <w:p w14:paraId="233B40CA" w14:textId="77777777" w:rsidR="00127CD7" w:rsidRPr="00E6642D" w:rsidRDefault="00127CD7"/>
        </w:tc>
        <w:tc>
          <w:tcPr>
            <w:tcW w:w="630" w:type="dxa"/>
          </w:tcPr>
          <w:p w14:paraId="33314A2B" w14:textId="77777777" w:rsidR="00127CD7" w:rsidRPr="00E6642D" w:rsidRDefault="00127CD7">
            <w:pPr>
              <w:rPr>
                <w:lang w:val="sv-SE"/>
              </w:rPr>
            </w:pPr>
            <w:r w:rsidRPr="00E6642D">
              <w:rPr>
                <w:lang w:val="sv-SE"/>
              </w:rPr>
              <w:t>E</w:t>
            </w:r>
          </w:p>
        </w:tc>
        <w:tc>
          <w:tcPr>
            <w:tcW w:w="2340" w:type="dxa"/>
          </w:tcPr>
          <w:p w14:paraId="04F723B9" w14:textId="77777777" w:rsidR="00127CD7" w:rsidRPr="00E6642D" w:rsidRDefault="00127CD7">
            <w:pPr>
              <w:rPr>
                <w:lang w:val="sv-SE"/>
              </w:rPr>
            </w:pPr>
            <w:r w:rsidRPr="00E6642D">
              <w:rPr>
                <w:b/>
                <w:lang w:val="sv-SE"/>
              </w:rPr>
              <w:t>extension</w:t>
            </w:r>
            <w:r w:rsidRPr="00E6642D">
              <w:rPr>
                <w:lang w:val="sv-SE"/>
              </w:rPr>
              <w:t>=”SV-numero”</w:t>
            </w:r>
          </w:p>
          <w:p w14:paraId="18222A5B" w14:textId="77777777" w:rsidR="00127CD7" w:rsidRPr="00E6642D" w:rsidRDefault="00127CD7">
            <w:pPr>
              <w:rPr>
                <w:lang w:val="sv-SE"/>
              </w:rPr>
            </w:pPr>
            <w:r w:rsidRPr="00E6642D">
              <w:rPr>
                <w:b/>
                <w:lang w:val="sv-SE"/>
              </w:rPr>
              <w:t>root</w:t>
            </w:r>
            <w:r w:rsidRPr="00E6642D">
              <w:rPr>
                <w:lang w:val="sv-SE"/>
              </w:rPr>
              <w:t>=1.2.246.537.25”</w:t>
            </w:r>
          </w:p>
        </w:tc>
        <w:tc>
          <w:tcPr>
            <w:tcW w:w="2070" w:type="dxa"/>
          </w:tcPr>
          <w:p w14:paraId="71BF96BC" w14:textId="77777777" w:rsidR="00127CD7" w:rsidRPr="00E6642D" w:rsidRDefault="00127CD7">
            <w:pPr>
              <w:rPr>
                <w:lang w:val="sv-SE"/>
              </w:rPr>
            </w:pPr>
            <w:r w:rsidRPr="00E6642D">
              <w:rPr>
                <w:lang w:val="sv-SE"/>
              </w:rPr>
              <w:t>II attribuutit</w:t>
            </w:r>
          </w:p>
        </w:tc>
        <w:tc>
          <w:tcPr>
            <w:tcW w:w="1440" w:type="dxa"/>
          </w:tcPr>
          <w:p w14:paraId="5E06948B" w14:textId="77777777" w:rsidR="00127CD7" w:rsidRPr="00E6642D" w:rsidRDefault="00127CD7">
            <w:pPr>
              <w:pStyle w:val="Yltunniste"/>
              <w:tabs>
                <w:tab w:val="clear" w:pos="4320"/>
                <w:tab w:val="clear" w:pos="8640"/>
              </w:tabs>
              <w:rPr>
                <w:lang w:val="en-GB"/>
              </w:rPr>
            </w:pPr>
            <w:r w:rsidRPr="00E6642D">
              <w:rPr>
                <w:lang w:val="en-GB"/>
              </w:rPr>
              <w:t>Role code</w:t>
            </w:r>
          </w:p>
        </w:tc>
        <w:tc>
          <w:tcPr>
            <w:tcW w:w="1620" w:type="dxa"/>
          </w:tcPr>
          <w:p w14:paraId="3D7D8837" w14:textId="77777777" w:rsidR="00127CD7" w:rsidRPr="00E6642D" w:rsidRDefault="00127CD7">
            <w:pPr>
              <w:rPr>
                <w:lang w:val="en-GB"/>
              </w:rPr>
            </w:pPr>
            <w:r w:rsidRPr="00E6642D">
              <w:rPr>
                <w:lang w:val="de-DE"/>
              </w:rPr>
              <w:t>c.s.c.s.c.s.e.o.c.o.c.</w:t>
            </w:r>
            <w:r w:rsidRPr="00E6642D">
              <w:rPr>
                <w:lang w:val="en-GB"/>
              </w:rPr>
              <w:t>observation.author.assignedAuthor.id</w:t>
            </w:r>
          </w:p>
          <w:p w14:paraId="13DF7927" w14:textId="77777777" w:rsidR="00127CD7" w:rsidRPr="00E6642D" w:rsidRDefault="00127CD7">
            <w:pPr>
              <w:rPr>
                <w:lang w:val="en-GB"/>
              </w:rPr>
            </w:pPr>
          </w:p>
          <w:p w14:paraId="7F379878" w14:textId="77777777" w:rsidR="00127CD7" w:rsidRPr="00E6642D" w:rsidRDefault="00127CD7">
            <w:pPr>
              <w:rPr>
                <w:lang w:val="en-GB"/>
              </w:rPr>
            </w:pPr>
            <w:r w:rsidRPr="00E6642D">
              <w:rPr>
                <w:lang w:val="de-DE"/>
              </w:rPr>
              <w:t>c.s.c.s.c.s.e.o.c.o.c.</w:t>
            </w:r>
            <w:r w:rsidRPr="00E6642D">
              <w:rPr>
                <w:lang w:val="en-GB"/>
              </w:rPr>
              <w:t>observation.author.assignedAuthor.assignedPerson.name</w:t>
            </w:r>
          </w:p>
        </w:tc>
        <w:tc>
          <w:tcPr>
            <w:tcW w:w="1620" w:type="dxa"/>
          </w:tcPr>
          <w:p w14:paraId="12E1227E" w14:textId="77777777" w:rsidR="00127CD7" w:rsidRPr="00E6642D" w:rsidRDefault="00127CD7">
            <w:pPr>
              <w:rPr>
                <w:lang w:val="en-GB"/>
              </w:rPr>
            </w:pPr>
          </w:p>
        </w:tc>
        <w:tc>
          <w:tcPr>
            <w:tcW w:w="1620" w:type="dxa"/>
          </w:tcPr>
          <w:p w14:paraId="61F4E8A7" w14:textId="77777777" w:rsidR="00127CD7" w:rsidRPr="00E6642D" w:rsidRDefault="00127CD7">
            <w:pPr>
              <w:rPr>
                <w:lang w:val="en-GB"/>
              </w:rPr>
            </w:pPr>
          </w:p>
        </w:tc>
      </w:tr>
      <w:tr w:rsidR="00127CD7" w14:paraId="058B763F" w14:textId="77777777" w:rsidTr="00950003">
        <w:tblPrEx>
          <w:tblCellMar>
            <w:top w:w="0" w:type="dxa"/>
            <w:bottom w:w="0" w:type="dxa"/>
          </w:tblCellMar>
        </w:tblPrEx>
        <w:trPr>
          <w:gridAfter w:val="7"/>
          <w:wAfter w:w="11340" w:type="dxa"/>
        </w:trPr>
        <w:tc>
          <w:tcPr>
            <w:tcW w:w="828" w:type="dxa"/>
          </w:tcPr>
          <w:p w14:paraId="6C523FBE" w14:textId="77777777" w:rsidR="00127CD7" w:rsidRDefault="00127CD7">
            <w:r>
              <w:t xml:space="preserve">64 </w:t>
            </w:r>
          </w:p>
        </w:tc>
        <w:tc>
          <w:tcPr>
            <w:tcW w:w="1350" w:type="dxa"/>
          </w:tcPr>
          <w:p w14:paraId="2A645602" w14:textId="77777777" w:rsidR="00127CD7" w:rsidRPr="00E6642D" w:rsidRDefault="00127CD7">
            <w:r w:rsidRPr="00E6642D">
              <w:t>lääkityksen lopettaneen lääkärin organisaatio (OID)</w:t>
            </w:r>
          </w:p>
        </w:tc>
        <w:tc>
          <w:tcPr>
            <w:tcW w:w="630" w:type="dxa"/>
          </w:tcPr>
          <w:p w14:paraId="66445979" w14:textId="77777777" w:rsidR="00127CD7" w:rsidRPr="00E6642D" w:rsidRDefault="00127CD7"/>
        </w:tc>
        <w:tc>
          <w:tcPr>
            <w:tcW w:w="630" w:type="dxa"/>
          </w:tcPr>
          <w:p w14:paraId="6729737C" w14:textId="77777777" w:rsidR="00127CD7" w:rsidRPr="00E6642D" w:rsidRDefault="00127CD7">
            <w:r w:rsidRPr="00E6642D">
              <w:t>E</w:t>
            </w:r>
          </w:p>
        </w:tc>
        <w:tc>
          <w:tcPr>
            <w:tcW w:w="2340" w:type="dxa"/>
          </w:tcPr>
          <w:p w14:paraId="3C4057E7" w14:textId="77777777" w:rsidR="00127CD7" w:rsidRPr="00E6642D" w:rsidRDefault="00127CD7">
            <w:r w:rsidRPr="00E6642D">
              <w:rPr>
                <w:b/>
              </w:rPr>
              <w:t>extension</w:t>
            </w:r>
            <w:r w:rsidRPr="00E6642D">
              <w:t>=””</w:t>
            </w:r>
          </w:p>
          <w:p w14:paraId="0B791C6D" w14:textId="77777777" w:rsidR="00127CD7" w:rsidRPr="00E6642D" w:rsidRDefault="00127CD7">
            <w:pPr>
              <w:rPr>
                <w:b/>
              </w:rPr>
            </w:pPr>
            <w:r w:rsidRPr="00E6642D">
              <w:rPr>
                <w:b/>
              </w:rPr>
              <w:t>root</w:t>
            </w:r>
            <w:r w:rsidRPr="00E6642D">
              <w:t>=1.2.246.537.10.YTUNNUS.vuosi.orgkoodi”</w:t>
            </w:r>
          </w:p>
        </w:tc>
        <w:tc>
          <w:tcPr>
            <w:tcW w:w="2070" w:type="dxa"/>
          </w:tcPr>
          <w:p w14:paraId="40443D77" w14:textId="77777777" w:rsidR="00127CD7" w:rsidRPr="00E6642D" w:rsidRDefault="00127CD7">
            <w:pPr>
              <w:rPr>
                <w:lang w:val="en-GB"/>
              </w:rPr>
            </w:pPr>
            <w:r w:rsidRPr="00E6642D">
              <w:rPr>
                <w:lang w:val="en-GB"/>
              </w:rPr>
              <w:t>II attribuutit</w:t>
            </w:r>
          </w:p>
        </w:tc>
        <w:tc>
          <w:tcPr>
            <w:tcW w:w="1440" w:type="dxa"/>
          </w:tcPr>
          <w:p w14:paraId="14F6DD18"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5D8C938B" w14:textId="77777777" w:rsidR="00127CD7" w:rsidRPr="00E6642D" w:rsidRDefault="00127CD7">
            <w:pPr>
              <w:rPr>
                <w:lang w:val="en-GB"/>
              </w:rPr>
            </w:pPr>
            <w:r w:rsidRPr="00E6642D">
              <w:rPr>
                <w:lang w:val="de-DE"/>
              </w:rPr>
              <w:t>c.s.c.s.c.s.e.o.c.o.c.</w:t>
            </w:r>
            <w:r w:rsidRPr="00E6642D">
              <w:rPr>
                <w:lang w:val="en-GB"/>
              </w:rPr>
              <w:t>observation..author.assignedAuthor.representedOrganization.id</w:t>
            </w:r>
          </w:p>
          <w:p w14:paraId="750533AE" w14:textId="77777777" w:rsidR="00127CD7" w:rsidRPr="00E6642D" w:rsidRDefault="00127CD7">
            <w:pPr>
              <w:rPr>
                <w:lang w:val="en-GB"/>
              </w:rPr>
            </w:pPr>
          </w:p>
          <w:p w14:paraId="639C8189" w14:textId="77777777" w:rsidR="00127CD7" w:rsidRPr="00E6642D" w:rsidRDefault="00127CD7">
            <w:pPr>
              <w:rPr>
                <w:lang w:val="en-GB"/>
              </w:rPr>
            </w:pPr>
            <w:r w:rsidRPr="00E6642D">
              <w:rPr>
                <w:lang w:val="de-DE"/>
              </w:rPr>
              <w:t>c.s.c.s.c.s.e.o.c.o.c.</w:t>
            </w:r>
            <w:r w:rsidRPr="00E6642D">
              <w:rPr>
                <w:lang w:val="en-GB"/>
              </w:rPr>
              <w:t>observation..author.assignedAuthor.representedOrganization.name</w:t>
            </w:r>
          </w:p>
        </w:tc>
        <w:tc>
          <w:tcPr>
            <w:tcW w:w="1620" w:type="dxa"/>
          </w:tcPr>
          <w:p w14:paraId="06225132" w14:textId="77777777" w:rsidR="00127CD7" w:rsidRPr="00E6642D" w:rsidRDefault="00127CD7">
            <w:pPr>
              <w:rPr>
                <w:lang w:val="en-GB"/>
              </w:rPr>
            </w:pPr>
          </w:p>
        </w:tc>
        <w:tc>
          <w:tcPr>
            <w:tcW w:w="1620" w:type="dxa"/>
          </w:tcPr>
          <w:p w14:paraId="6D919845" w14:textId="77777777" w:rsidR="00127CD7" w:rsidRPr="00E6642D" w:rsidRDefault="00127CD7">
            <w:pPr>
              <w:rPr>
                <w:lang w:val="en-GB"/>
              </w:rPr>
            </w:pPr>
          </w:p>
        </w:tc>
      </w:tr>
      <w:tr w:rsidR="00127CD7" w:rsidRPr="0048063A" w14:paraId="783E5F2D" w14:textId="77777777" w:rsidTr="00950003">
        <w:tblPrEx>
          <w:tblCellMar>
            <w:top w:w="0" w:type="dxa"/>
            <w:bottom w:w="0" w:type="dxa"/>
          </w:tblCellMar>
        </w:tblPrEx>
        <w:trPr>
          <w:gridAfter w:val="7"/>
          <w:wAfter w:w="11340" w:type="dxa"/>
        </w:trPr>
        <w:tc>
          <w:tcPr>
            <w:tcW w:w="828" w:type="dxa"/>
          </w:tcPr>
          <w:p w14:paraId="52440702" w14:textId="77777777" w:rsidR="00127CD7" w:rsidRDefault="00127CD7">
            <w:pPr>
              <w:rPr>
                <w:b/>
              </w:rPr>
            </w:pPr>
            <w:r>
              <w:rPr>
                <w:b/>
              </w:rPr>
              <w:t>65</w:t>
            </w:r>
          </w:p>
        </w:tc>
        <w:tc>
          <w:tcPr>
            <w:tcW w:w="1350" w:type="dxa"/>
          </w:tcPr>
          <w:p w14:paraId="16CDB371" w14:textId="77777777" w:rsidR="00127CD7" w:rsidRPr="00E6642D" w:rsidRDefault="00127CD7">
            <w:r w:rsidRPr="00E6642D">
              <w:t>lääkityksen lopettamiseen syy</w:t>
            </w:r>
          </w:p>
        </w:tc>
        <w:tc>
          <w:tcPr>
            <w:tcW w:w="630" w:type="dxa"/>
          </w:tcPr>
          <w:p w14:paraId="6C69B61D" w14:textId="77777777" w:rsidR="00127CD7" w:rsidRPr="00E6642D" w:rsidRDefault="00127CD7"/>
        </w:tc>
        <w:tc>
          <w:tcPr>
            <w:tcW w:w="630" w:type="dxa"/>
          </w:tcPr>
          <w:p w14:paraId="2E7C5BFD" w14:textId="77777777" w:rsidR="00127CD7" w:rsidRPr="00E6642D" w:rsidRDefault="00127CD7">
            <w:pPr>
              <w:rPr>
                <w:lang w:val="de-DE"/>
              </w:rPr>
            </w:pPr>
            <w:r w:rsidRPr="00E6642D">
              <w:rPr>
                <w:lang w:val="de-DE"/>
              </w:rPr>
              <w:t>E</w:t>
            </w:r>
          </w:p>
        </w:tc>
        <w:tc>
          <w:tcPr>
            <w:tcW w:w="2340" w:type="dxa"/>
          </w:tcPr>
          <w:p w14:paraId="73E1D0A6" w14:textId="77777777" w:rsidR="00127CD7" w:rsidRPr="00E6642D" w:rsidRDefault="00127CD7">
            <w:pPr>
              <w:rPr>
                <w:lang w:val="de-DE"/>
              </w:rPr>
            </w:pPr>
            <w:r w:rsidRPr="00E6642D">
              <w:rPr>
                <w:lang w:val="de-DE"/>
              </w:rPr>
              <w:t>Koodattu, MedDRA</w:t>
            </w:r>
          </w:p>
          <w:p w14:paraId="390E650B" w14:textId="77777777" w:rsidR="00127CD7" w:rsidRPr="00E6642D" w:rsidRDefault="00127CD7">
            <w:pPr>
              <w:rPr>
                <w:lang w:val="de-DE"/>
              </w:rPr>
            </w:pPr>
            <w:r w:rsidRPr="00E6642D">
              <w:rPr>
                <w:b/>
                <w:lang w:val="de-DE"/>
              </w:rPr>
              <w:t>code</w:t>
            </w:r>
            <w:r w:rsidRPr="00E6642D">
              <w:rPr>
                <w:lang w:val="de-DE"/>
              </w:rPr>
              <w:t>=x</w:t>
            </w:r>
          </w:p>
          <w:p w14:paraId="784730D5" w14:textId="77777777" w:rsidR="00127CD7" w:rsidRPr="00E6642D" w:rsidRDefault="00127CD7">
            <w:pPr>
              <w:rPr>
                <w:lang w:val="de-DE"/>
              </w:rPr>
            </w:pPr>
            <w:r w:rsidRPr="00E6642D">
              <w:rPr>
                <w:b/>
                <w:lang w:val="de-DE"/>
              </w:rPr>
              <w:t>codesystem</w:t>
            </w:r>
            <w:r w:rsidRPr="00E6642D">
              <w:rPr>
                <w:lang w:val="de-DE"/>
              </w:rPr>
              <w:t>=”1.2.246.537.6.56.2004”</w:t>
            </w:r>
          </w:p>
          <w:p w14:paraId="5E29536A" w14:textId="77777777" w:rsidR="00127CD7" w:rsidRPr="00E6642D" w:rsidRDefault="00127CD7">
            <w:pPr>
              <w:rPr>
                <w:b/>
                <w:lang w:val="de-DE"/>
              </w:rPr>
            </w:pPr>
            <w:r w:rsidRPr="00E6642D">
              <w:rPr>
                <w:b/>
                <w:lang w:val="de-DE"/>
              </w:rPr>
              <w:t>codesystemName</w:t>
            </w:r>
            <w:r w:rsidRPr="00E6642D">
              <w:rPr>
                <w:lang w:val="de-DE"/>
              </w:rPr>
              <w:t>=”MedDRA”</w:t>
            </w:r>
          </w:p>
        </w:tc>
        <w:tc>
          <w:tcPr>
            <w:tcW w:w="2070" w:type="dxa"/>
          </w:tcPr>
          <w:p w14:paraId="7271E30B" w14:textId="77777777" w:rsidR="00127CD7" w:rsidRPr="00E6642D" w:rsidRDefault="00127CD7">
            <w:pPr>
              <w:rPr>
                <w:lang w:val="de-DE"/>
              </w:rPr>
            </w:pPr>
            <w:r w:rsidRPr="00E6642D">
              <w:rPr>
                <w:lang w:val="de-DE"/>
              </w:rPr>
              <w:t>type=”CE”</w:t>
            </w:r>
          </w:p>
        </w:tc>
        <w:tc>
          <w:tcPr>
            <w:tcW w:w="1440" w:type="dxa"/>
          </w:tcPr>
          <w:p w14:paraId="16201F86" w14:textId="77777777" w:rsidR="00127CD7" w:rsidRPr="00E6642D" w:rsidRDefault="00127CD7">
            <w:pPr>
              <w:pStyle w:val="Yltunniste"/>
              <w:tabs>
                <w:tab w:val="clear" w:pos="4320"/>
                <w:tab w:val="clear" w:pos="8640"/>
              </w:tabs>
              <w:rPr>
                <w:lang w:val="de-DE"/>
              </w:rPr>
            </w:pPr>
            <w:r w:rsidRPr="00E6642D">
              <w:rPr>
                <w:lang w:val="de-DE"/>
              </w:rPr>
              <w:t>observation. code</w:t>
            </w:r>
          </w:p>
        </w:tc>
        <w:tc>
          <w:tcPr>
            <w:tcW w:w="1620" w:type="dxa"/>
          </w:tcPr>
          <w:p w14:paraId="69661B56" w14:textId="77777777" w:rsidR="00127CD7" w:rsidRPr="00E6642D" w:rsidRDefault="00127CD7">
            <w:pPr>
              <w:rPr>
                <w:lang w:val="de-DE"/>
              </w:rPr>
            </w:pPr>
            <w:r w:rsidRPr="00E6642D">
              <w:rPr>
                <w:lang w:val="de-DE"/>
              </w:rPr>
              <w:t>c.s.c.s.c.s.e.o.c.o.c.observation.eR.observation.value</w:t>
            </w:r>
          </w:p>
        </w:tc>
        <w:tc>
          <w:tcPr>
            <w:tcW w:w="1620" w:type="dxa"/>
          </w:tcPr>
          <w:p w14:paraId="0D33B346" w14:textId="77777777" w:rsidR="00127CD7" w:rsidRPr="00E6642D" w:rsidRDefault="00127CD7">
            <w:pPr>
              <w:rPr>
                <w:lang w:val="de-DE"/>
              </w:rPr>
            </w:pPr>
          </w:p>
        </w:tc>
        <w:tc>
          <w:tcPr>
            <w:tcW w:w="1620" w:type="dxa"/>
          </w:tcPr>
          <w:p w14:paraId="13712FAB" w14:textId="77777777" w:rsidR="00127CD7" w:rsidRPr="00E6642D" w:rsidRDefault="00127CD7">
            <w:pPr>
              <w:rPr>
                <w:lang w:val="de-DE"/>
              </w:rPr>
            </w:pPr>
          </w:p>
        </w:tc>
      </w:tr>
      <w:tr w:rsidR="00127CD7" w14:paraId="22420C88" w14:textId="77777777" w:rsidTr="00950003">
        <w:tblPrEx>
          <w:tblCellMar>
            <w:top w:w="0" w:type="dxa"/>
            <w:bottom w:w="0" w:type="dxa"/>
          </w:tblCellMar>
        </w:tblPrEx>
        <w:trPr>
          <w:gridAfter w:val="7"/>
          <w:wAfter w:w="11340" w:type="dxa"/>
        </w:trPr>
        <w:tc>
          <w:tcPr>
            <w:tcW w:w="828" w:type="dxa"/>
          </w:tcPr>
          <w:p w14:paraId="0BD63A10" w14:textId="77777777" w:rsidR="00127CD7" w:rsidRPr="0048063A" w:rsidRDefault="00127CD7">
            <w:pPr>
              <w:rPr>
                <w:lang w:val="de-DE"/>
              </w:rPr>
            </w:pPr>
            <w:r>
              <w:rPr>
                <w:lang w:val="de-DE"/>
              </w:rPr>
              <w:t>66</w:t>
            </w:r>
          </w:p>
        </w:tc>
        <w:tc>
          <w:tcPr>
            <w:tcW w:w="1350" w:type="dxa"/>
          </w:tcPr>
          <w:p w14:paraId="347E1CE7" w14:textId="77777777" w:rsidR="00127CD7" w:rsidRPr="00E6642D" w:rsidRDefault="00127CD7">
            <w:pPr>
              <w:rPr>
                <w:lang w:val="de-DE"/>
              </w:rPr>
            </w:pPr>
            <w:r w:rsidRPr="00E6642D">
              <w:rPr>
                <w:lang w:val="de-DE"/>
              </w:rPr>
              <w:t>lääkityksen lopettamisen syy tekstinä</w:t>
            </w:r>
          </w:p>
        </w:tc>
        <w:tc>
          <w:tcPr>
            <w:tcW w:w="630" w:type="dxa"/>
          </w:tcPr>
          <w:p w14:paraId="6527A062" w14:textId="77777777" w:rsidR="00127CD7" w:rsidRPr="00E6642D" w:rsidRDefault="00127CD7">
            <w:pPr>
              <w:rPr>
                <w:lang w:val="de-DE"/>
              </w:rPr>
            </w:pPr>
          </w:p>
        </w:tc>
        <w:tc>
          <w:tcPr>
            <w:tcW w:w="630" w:type="dxa"/>
          </w:tcPr>
          <w:p w14:paraId="3C40C0F8" w14:textId="77777777" w:rsidR="00127CD7" w:rsidRPr="00E6642D" w:rsidRDefault="00127CD7">
            <w:pPr>
              <w:rPr>
                <w:lang w:val="de-DE"/>
              </w:rPr>
            </w:pPr>
            <w:r w:rsidRPr="00E6642D">
              <w:rPr>
                <w:lang w:val="de-DE"/>
              </w:rPr>
              <w:t>E</w:t>
            </w:r>
          </w:p>
        </w:tc>
        <w:tc>
          <w:tcPr>
            <w:tcW w:w="2340" w:type="dxa"/>
          </w:tcPr>
          <w:p w14:paraId="1B37BD1E" w14:textId="77777777" w:rsidR="00127CD7" w:rsidRPr="00E6642D" w:rsidRDefault="00127CD7">
            <w:r w:rsidRPr="00E6642D">
              <w:rPr>
                <w:lang w:val="de-DE"/>
              </w:rPr>
              <w:t>m</w:t>
            </w:r>
            <w:r w:rsidRPr="00E6642D">
              <w:t>erkkijono, max 50</w:t>
            </w:r>
          </w:p>
        </w:tc>
        <w:tc>
          <w:tcPr>
            <w:tcW w:w="2070" w:type="dxa"/>
          </w:tcPr>
          <w:p w14:paraId="445EE544" w14:textId="77777777" w:rsidR="00127CD7" w:rsidRPr="00E6642D" w:rsidRDefault="00127CD7">
            <w:pPr>
              <w:rPr>
                <w:lang w:val="en-GB"/>
              </w:rPr>
            </w:pPr>
            <w:r w:rsidRPr="00E6642D">
              <w:rPr>
                <w:lang w:val="en-GB"/>
              </w:rPr>
              <w:t>CE/OriginalText(ED)</w:t>
            </w:r>
          </w:p>
        </w:tc>
        <w:tc>
          <w:tcPr>
            <w:tcW w:w="1440" w:type="dxa"/>
          </w:tcPr>
          <w:p w14:paraId="078E327B"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753344D0" w14:textId="77777777" w:rsidR="00127CD7" w:rsidRPr="00E6642D" w:rsidRDefault="00127CD7">
            <w:pPr>
              <w:rPr>
                <w:lang w:val="en-GB"/>
              </w:rPr>
            </w:pPr>
            <w:r w:rsidRPr="00E6642D">
              <w:rPr>
                <w:lang w:val="de-DE"/>
              </w:rPr>
              <w:t>c.s.c.s.c.s.e.o.c.o.c.</w:t>
            </w:r>
            <w:r w:rsidRPr="00E6642D">
              <w:rPr>
                <w:lang w:val="en-GB"/>
              </w:rPr>
              <w:t>observation.eR.observation.text</w:t>
            </w:r>
          </w:p>
        </w:tc>
        <w:tc>
          <w:tcPr>
            <w:tcW w:w="1620" w:type="dxa"/>
          </w:tcPr>
          <w:p w14:paraId="4AE3DF3D" w14:textId="77777777" w:rsidR="00127CD7" w:rsidRPr="00E6642D" w:rsidRDefault="00127CD7">
            <w:pPr>
              <w:rPr>
                <w:lang w:val="en-GB"/>
              </w:rPr>
            </w:pPr>
          </w:p>
        </w:tc>
        <w:tc>
          <w:tcPr>
            <w:tcW w:w="1620" w:type="dxa"/>
          </w:tcPr>
          <w:p w14:paraId="22F814C8" w14:textId="77777777" w:rsidR="00127CD7" w:rsidRPr="00E6642D" w:rsidRDefault="00127CD7">
            <w:pPr>
              <w:rPr>
                <w:lang w:val="en-GB"/>
              </w:rPr>
            </w:pPr>
          </w:p>
        </w:tc>
      </w:tr>
      <w:tr w:rsidR="00127CD7" w14:paraId="3C5B223F" w14:textId="77777777" w:rsidTr="00950003">
        <w:tblPrEx>
          <w:tblCellMar>
            <w:top w:w="0" w:type="dxa"/>
            <w:bottom w:w="0" w:type="dxa"/>
          </w:tblCellMar>
        </w:tblPrEx>
        <w:trPr>
          <w:gridAfter w:val="7"/>
          <w:wAfter w:w="11340" w:type="dxa"/>
        </w:trPr>
        <w:tc>
          <w:tcPr>
            <w:tcW w:w="828" w:type="dxa"/>
          </w:tcPr>
          <w:p w14:paraId="5AE78902" w14:textId="77777777" w:rsidR="00127CD7" w:rsidRDefault="00127CD7">
            <w:pPr>
              <w:rPr>
                <w:b/>
              </w:rPr>
            </w:pPr>
            <w:r>
              <w:rPr>
                <w:b/>
              </w:rPr>
              <w:t>70</w:t>
            </w:r>
          </w:p>
        </w:tc>
        <w:tc>
          <w:tcPr>
            <w:tcW w:w="1350" w:type="dxa"/>
          </w:tcPr>
          <w:p w14:paraId="7F7FF620" w14:textId="77777777" w:rsidR="00127CD7" w:rsidRPr="00E6642D" w:rsidRDefault="00127CD7">
            <w:r w:rsidRPr="00E6642D">
              <w:t>B-lausunnon OID-koodi</w:t>
            </w:r>
          </w:p>
        </w:tc>
        <w:tc>
          <w:tcPr>
            <w:tcW w:w="630" w:type="dxa"/>
          </w:tcPr>
          <w:p w14:paraId="6B12391C" w14:textId="77777777" w:rsidR="00127CD7" w:rsidRPr="00E6642D" w:rsidRDefault="00127CD7"/>
        </w:tc>
        <w:tc>
          <w:tcPr>
            <w:tcW w:w="630" w:type="dxa"/>
          </w:tcPr>
          <w:p w14:paraId="3525E162" w14:textId="77777777" w:rsidR="00127CD7" w:rsidRPr="00E6642D" w:rsidRDefault="00127CD7">
            <w:pPr>
              <w:rPr>
                <w:lang w:val="de-DE"/>
              </w:rPr>
            </w:pPr>
            <w:r w:rsidRPr="00E6642D">
              <w:rPr>
                <w:lang w:val="de-DE"/>
              </w:rPr>
              <w:t>E</w:t>
            </w:r>
          </w:p>
        </w:tc>
        <w:tc>
          <w:tcPr>
            <w:tcW w:w="2340" w:type="dxa"/>
          </w:tcPr>
          <w:p w14:paraId="094429F9" w14:textId="77777777" w:rsidR="00127CD7" w:rsidRPr="00E6642D" w:rsidRDefault="00127CD7">
            <w:r w:rsidRPr="00E6642D">
              <w:rPr>
                <w:b/>
                <w:lang w:val="de-DE"/>
              </w:rPr>
              <w:t>extension</w:t>
            </w:r>
            <w:r w:rsidRPr="00E6642D">
              <w:rPr>
                <w:lang w:val="de-DE"/>
              </w:rPr>
              <w:t xml:space="preserve">=”vuosiversio”, esim. </w:t>
            </w:r>
            <w:r w:rsidRPr="00E6642D">
              <w:t>2003.456</w:t>
            </w:r>
          </w:p>
          <w:p w14:paraId="170ADFDF" w14:textId="77777777" w:rsidR="00127CD7" w:rsidRPr="00E6642D" w:rsidRDefault="00127CD7">
            <w:r w:rsidRPr="00E6642D">
              <w:rPr>
                <w:b/>
              </w:rPr>
              <w:t>root</w:t>
            </w:r>
            <w:r w:rsidRPr="00E6642D">
              <w:t>=”1.2.246.537.10.YTUNNUS.vuosi.orgkoodi.11”</w:t>
            </w:r>
          </w:p>
          <w:p w14:paraId="173B1A26" w14:textId="77777777" w:rsidR="00127CD7" w:rsidRPr="00E6642D" w:rsidRDefault="00127CD7">
            <w:r w:rsidRPr="00E6642D">
              <w:t>Esiintyessään ilman OID-koodia kertoo, että B-lausunto on tehty, mutta OID ei ole tiedossa</w:t>
            </w:r>
          </w:p>
        </w:tc>
        <w:tc>
          <w:tcPr>
            <w:tcW w:w="2070" w:type="dxa"/>
          </w:tcPr>
          <w:p w14:paraId="5166D6C1" w14:textId="77777777" w:rsidR="00127CD7" w:rsidRPr="00E6642D" w:rsidRDefault="00127CD7">
            <w:pPr>
              <w:rPr>
                <w:lang w:val="en-GB"/>
              </w:rPr>
            </w:pPr>
            <w:r w:rsidRPr="00E6642D">
              <w:rPr>
                <w:lang w:val="en-GB"/>
              </w:rPr>
              <w:t>type=”II”</w:t>
            </w:r>
          </w:p>
        </w:tc>
        <w:tc>
          <w:tcPr>
            <w:tcW w:w="1440" w:type="dxa"/>
          </w:tcPr>
          <w:p w14:paraId="714997BB"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2F4ED72C" w14:textId="77777777" w:rsidR="00127CD7" w:rsidRPr="00E6642D" w:rsidRDefault="00127CD7">
            <w:pPr>
              <w:rPr>
                <w:lang w:val="en-GB"/>
              </w:rPr>
            </w:pPr>
            <w:r w:rsidRPr="00E6642D">
              <w:rPr>
                <w:lang w:val="de-DE"/>
              </w:rPr>
              <w:t>c.s.c.s.c.s.e.o.c.o.c.</w:t>
            </w:r>
            <w:r w:rsidRPr="00E6642D">
              <w:rPr>
                <w:lang w:val="en-GB"/>
              </w:rPr>
              <w:t>observation.eR.observation.value</w:t>
            </w:r>
          </w:p>
        </w:tc>
        <w:tc>
          <w:tcPr>
            <w:tcW w:w="1620" w:type="dxa"/>
          </w:tcPr>
          <w:p w14:paraId="7EA17EBC" w14:textId="77777777" w:rsidR="00127CD7" w:rsidRPr="00E6642D" w:rsidRDefault="00127CD7">
            <w:pPr>
              <w:rPr>
                <w:lang w:val="en-GB"/>
              </w:rPr>
            </w:pPr>
          </w:p>
        </w:tc>
        <w:tc>
          <w:tcPr>
            <w:tcW w:w="1620" w:type="dxa"/>
          </w:tcPr>
          <w:p w14:paraId="1487E4A4" w14:textId="77777777" w:rsidR="00127CD7" w:rsidRPr="00E6642D" w:rsidRDefault="00127CD7">
            <w:pPr>
              <w:rPr>
                <w:lang w:val="en-GB"/>
              </w:rPr>
            </w:pPr>
          </w:p>
        </w:tc>
      </w:tr>
      <w:tr w:rsidR="00127CD7" w14:paraId="00CF2494" w14:textId="77777777" w:rsidTr="00950003">
        <w:tblPrEx>
          <w:tblCellMar>
            <w:top w:w="0" w:type="dxa"/>
            <w:bottom w:w="0" w:type="dxa"/>
          </w:tblCellMar>
        </w:tblPrEx>
        <w:trPr>
          <w:gridAfter w:val="7"/>
          <w:wAfter w:w="11340" w:type="dxa"/>
        </w:trPr>
        <w:tc>
          <w:tcPr>
            <w:tcW w:w="828" w:type="dxa"/>
          </w:tcPr>
          <w:p w14:paraId="0F3DAD59" w14:textId="77777777" w:rsidR="00127CD7" w:rsidRPr="0048063A" w:rsidRDefault="00127CD7">
            <w:pPr>
              <w:rPr>
                <w:b/>
                <w:lang w:val="en-GB"/>
              </w:rPr>
            </w:pPr>
            <w:r w:rsidRPr="0048063A">
              <w:rPr>
                <w:b/>
                <w:lang w:val="en-GB"/>
              </w:rPr>
              <w:t>71</w:t>
            </w:r>
          </w:p>
        </w:tc>
        <w:tc>
          <w:tcPr>
            <w:tcW w:w="1350" w:type="dxa"/>
          </w:tcPr>
          <w:p w14:paraId="4C2FD65F" w14:textId="77777777" w:rsidR="00127CD7" w:rsidRPr="00E6642D" w:rsidRDefault="00127CD7">
            <w:pPr>
              <w:rPr>
                <w:lang w:val="en-GB"/>
              </w:rPr>
            </w:pPr>
            <w:r w:rsidRPr="00E6642D">
              <w:rPr>
                <w:lang w:val="en-GB"/>
              </w:rPr>
              <w:t>työperäinen sairaus</w:t>
            </w:r>
          </w:p>
        </w:tc>
        <w:tc>
          <w:tcPr>
            <w:tcW w:w="630" w:type="dxa"/>
          </w:tcPr>
          <w:p w14:paraId="623FC656" w14:textId="77777777" w:rsidR="00127CD7" w:rsidRPr="00E6642D" w:rsidRDefault="00127CD7">
            <w:pPr>
              <w:rPr>
                <w:lang w:val="en-GB"/>
              </w:rPr>
            </w:pPr>
          </w:p>
        </w:tc>
        <w:tc>
          <w:tcPr>
            <w:tcW w:w="630" w:type="dxa"/>
          </w:tcPr>
          <w:p w14:paraId="43A8CA8D" w14:textId="77777777" w:rsidR="00127CD7" w:rsidRPr="00E6642D" w:rsidRDefault="00127CD7">
            <w:pPr>
              <w:rPr>
                <w:lang w:val="en-GB"/>
              </w:rPr>
            </w:pPr>
            <w:r w:rsidRPr="00E6642D">
              <w:rPr>
                <w:lang w:val="en-GB"/>
              </w:rPr>
              <w:t>E</w:t>
            </w:r>
          </w:p>
        </w:tc>
        <w:tc>
          <w:tcPr>
            <w:tcW w:w="2340" w:type="dxa"/>
          </w:tcPr>
          <w:p w14:paraId="3D6F5FFC" w14:textId="77777777" w:rsidR="00127CD7" w:rsidRPr="00E6642D" w:rsidRDefault="00127CD7">
            <w:pPr>
              <w:pStyle w:val="Yltunniste"/>
              <w:tabs>
                <w:tab w:val="clear" w:pos="4320"/>
                <w:tab w:val="clear" w:pos="8640"/>
              </w:tabs>
              <w:rPr>
                <w:lang w:val="en-GB"/>
              </w:rPr>
            </w:pPr>
            <w:r w:rsidRPr="00E6642D">
              <w:rPr>
                <w:lang w:val="en-GB"/>
              </w:rPr>
              <w:t>false/true (ei/kyllä)</w:t>
            </w:r>
          </w:p>
        </w:tc>
        <w:tc>
          <w:tcPr>
            <w:tcW w:w="2070" w:type="dxa"/>
          </w:tcPr>
          <w:p w14:paraId="74C21B70" w14:textId="77777777" w:rsidR="00127CD7" w:rsidRPr="00E6642D" w:rsidRDefault="00127CD7">
            <w:pPr>
              <w:rPr>
                <w:lang w:val="en-GB"/>
              </w:rPr>
            </w:pPr>
            <w:r w:rsidRPr="00E6642D">
              <w:rPr>
                <w:lang w:val="en-GB"/>
              </w:rPr>
              <w:t>type=”BL”</w:t>
            </w:r>
          </w:p>
        </w:tc>
        <w:tc>
          <w:tcPr>
            <w:tcW w:w="1440" w:type="dxa"/>
          </w:tcPr>
          <w:p w14:paraId="55A3902C"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7EDEC4D1"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43318827" w14:textId="77777777" w:rsidR="00127CD7" w:rsidRPr="00E6642D" w:rsidRDefault="00127CD7">
            <w:pPr>
              <w:rPr>
                <w:lang w:val="en-GB"/>
              </w:rPr>
            </w:pPr>
          </w:p>
        </w:tc>
        <w:tc>
          <w:tcPr>
            <w:tcW w:w="1620" w:type="dxa"/>
          </w:tcPr>
          <w:p w14:paraId="5E410E51" w14:textId="77777777" w:rsidR="00127CD7" w:rsidRPr="00E6642D" w:rsidRDefault="00127CD7">
            <w:pPr>
              <w:rPr>
                <w:lang w:val="en-GB"/>
              </w:rPr>
            </w:pPr>
          </w:p>
        </w:tc>
      </w:tr>
      <w:tr w:rsidR="00127CD7" w:rsidRPr="004D02C2" w14:paraId="72F05CE3" w14:textId="77777777" w:rsidTr="00950003">
        <w:tblPrEx>
          <w:tblCellMar>
            <w:top w:w="0" w:type="dxa"/>
            <w:bottom w:w="0" w:type="dxa"/>
          </w:tblCellMar>
        </w:tblPrEx>
        <w:trPr>
          <w:gridAfter w:val="7"/>
          <w:wAfter w:w="11340" w:type="dxa"/>
        </w:trPr>
        <w:tc>
          <w:tcPr>
            <w:tcW w:w="828" w:type="dxa"/>
          </w:tcPr>
          <w:p w14:paraId="25BAEB81" w14:textId="77777777" w:rsidR="00127CD7" w:rsidRPr="0048063A" w:rsidRDefault="00127CD7">
            <w:pPr>
              <w:rPr>
                <w:lang w:val="en-GB"/>
              </w:rPr>
            </w:pPr>
            <w:r w:rsidRPr="0048063A">
              <w:rPr>
                <w:lang w:val="en-GB"/>
              </w:rPr>
              <w:t>\</w:t>
            </w:r>
          </w:p>
        </w:tc>
        <w:tc>
          <w:tcPr>
            <w:tcW w:w="1350" w:type="dxa"/>
          </w:tcPr>
          <w:p w14:paraId="0EE96E03" w14:textId="77777777" w:rsidR="00127CD7" w:rsidRPr="00E6642D" w:rsidRDefault="00127CD7">
            <w:pPr>
              <w:rPr>
                <w:lang w:val="en-GB"/>
              </w:rPr>
            </w:pPr>
            <w:r w:rsidRPr="00E6642D">
              <w:rPr>
                <w:lang w:val="en-GB"/>
              </w:rPr>
              <w:t>linkki vakuutus-yhtiöön</w:t>
            </w:r>
          </w:p>
        </w:tc>
        <w:tc>
          <w:tcPr>
            <w:tcW w:w="630" w:type="dxa"/>
          </w:tcPr>
          <w:p w14:paraId="2C2E2645" w14:textId="77777777" w:rsidR="00127CD7" w:rsidRPr="00E6642D" w:rsidRDefault="00127CD7">
            <w:pPr>
              <w:rPr>
                <w:lang w:val="en-GB"/>
              </w:rPr>
            </w:pPr>
          </w:p>
        </w:tc>
        <w:tc>
          <w:tcPr>
            <w:tcW w:w="630" w:type="dxa"/>
          </w:tcPr>
          <w:p w14:paraId="017EF79B" w14:textId="77777777" w:rsidR="00127CD7" w:rsidRPr="00E6642D" w:rsidRDefault="00127CD7">
            <w:pPr>
              <w:rPr>
                <w:lang w:val="en-GB"/>
              </w:rPr>
            </w:pPr>
            <w:r w:rsidRPr="00E6642D">
              <w:rPr>
                <w:lang w:val="en-GB"/>
              </w:rPr>
              <w:t>E</w:t>
            </w:r>
          </w:p>
        </w:tc>
        <w:tc>
          <w:tcPr>
            <w:tcW w:w="2340" w:type="dxa"/>
          </w:tcPr>
          <w:p w14:paraId="7EED988F" w14:textId="77777777" w:rsidR="00127CD7" w:rsidRPr="00E6642D" w:rsidRDefault="00127CD7">
            <w:pPr>
              <w:rPr>
                <w:lang w:val="en-GB"/>
              </w:rPr>
            </w:pPr>
            <w:r w:rsidRPr="00E6642D">
              <w:rPr>
                <w:lang w:val="en-GB"/>
              </w:rPr>
              <w:t>vakio attribuutti typeCode=”HLD”</w:t>
            </w:r>
          </w:p>
        </w:tc>
        <w:tc>
          <w:tcPr>
            <w:tcW w:w="2070" w:type="dxa"/>
          </w:tcPr>
          <w:p w14:paraId="7C02A4B0" w14:textId="77777777" w:rsidR="00127CD7" w:rsidRPr="00E6642D" w:rsidRDefault="00127CD7">
            <w:pPr>
              <w:rPr>
                <w:lang w:val="en-GB"/>
              </w:rPr>
            </w:pPr>
            <w:r w:rsidRPr="00E6642D">
              <w:rPr>
                <w:lang w:val="en-GB"/>
              </w:rPr>
              <w:t>\</w:t>
            </w:r>
          </w:p>
        </w:tc>
        <w:tc>
          <w:tcPr>
            <w:tcW w:w="1440" w:type="dxa"/>
          </w:tcPr>
          <w:p w14:paraId="0C74F5F1"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7E0BD7B8" w14:textId="77777777" w:rsidR="00127CD7" w:rsidRPr="00E6642D" w:rsidRDefault="00127CD7">
            <w:pPr>
              <w:rPr>
                <w:lang w:val="en-GB"/>
              </w:rPr>
            </w:pPr>
            <w:r w:rsidRPr="00E6642D">
              <w:rPr>
                <w:lang w:val="de-DE"/>
              </w:rPr>
              <w:t>c.s.c.s.c.s.e.o.c.o.c.</w:t>
            </w:r>
            <w:r w:rsidRPr="00E6642D">
              <w:rPr>
                <w:lang w:val="en-GB"/>
              </w:rPr>
              <w:t>observation.participant</w:t>
            </w:r>
          </w:p>
        </w:tc>
        <w:tc>
          <w:tcPr>
            <w:tcW w:w="1620" w:type="dxa"/>
          </w:tcPr>
          <w:p w14:paraId="275F9E63" w14:textId="77777777" w:rsidR="00127CD7" w:rsidRPr="00E6642D" w:rsidRDefault="00127CD7">
            <w:pPr>
              <w:rPr>
                <w:lang w:val="en-GB"/>
              </w:rPr>
            </w:pPr>
          </w:p>
        </w:tc>
        <w:tc>
          <w:tcPr>
            <w:tcW w:w="1620" w:type="dxa"/>
          </w:tcPr>
          <w:p w14:paraId="1A4C0F36" w14:textId="77777777" w:rsidR="00127CD7" w:rsidRPr="00E6642D" w:rsidRDefault="00127CD7">
            <w:pPr>
              <w:rPr>
                <w:lang w:val="en-GB"/>
              </w:rPr>
            </w:pPr>
          </w:p>
        </w:tc>
      </w:tr>
      <w:tr w:rsidR="00127CD7" w14:paraId="653245B1" w14:textId="77777777" w:rsidTr="00950003">
        <w:tblPrEx>
          <w:tblCellMar>
            <w:top w:w="0" w:type="dxa"/>
            <w:bottom w:w="0" w:type="dxa"/>
          </w:tblCellMar>
        </w:tblPrEx>
        <w:trPr>
          <w:gridAfter w:val="7"/>
          <w:wAfter w:w="11340" w:type="dxa"/>
        </w:trPr>
        <w:tc>
          <w:tcPr>
            <w:tcW w:w="828" w:type="dxa"/>
          </w:tcPr>
          <w:p w14:paraId="0A285B3E" w14:textId="77777777" w:rsidR="00127CD7" w:rsidRDefault="00127CD7">
            <w:r>
              <w:t>\</w:t>
            </w:r>
          </w:p>
        </w:tc>
        <w:tc>
          <w:tcPr>
            <w:tcW w:w="1350" w:type="dxa"/>
          </w:tcPr>
          <w:p w14:paraId="494106DB" w14:textId="77777777" w:rsidR="00127CD7" w:rsidRPr="00E6642D" w:rsidRDefault="00127CD7">
            <w:r w:rsidRPr="00E6642D">
              <w:t>Vakuutus-yhtiön rooli</w:t>
            </w:r>
          </w:p>
        </w:tc>
        <w:tc>
          <w:tcPr>
            <w:tcW w:w="630" w:type="dxa"/>
          </w:tcPr>
          <w:p w14:paraId="5EB0D546" w14:textId="77777777" w:rsidR="00127CD7" w:rsidRPr="00E6642D" w:rsidRDefault="00127CD7"/>
        </w:tc>
        <w:tc>
          <w:tcPr>
            <w:tcW w:w="630" w:type="dxa"/>
          </w:tcPr>
          <w:p w14:paraId="40F2D6D7" w14:textId="77777777" w:rsidR="00127CD7" w:rsidRPr="00E6642D" w:rsidRDefault="00127CD7">
            <w:r w:rsidRPr="00E6642D">
              <w:t>E</w:t>
            </w:r>
          </w:p>
        </w:tc>
        <w:tc>
          <w:tcPr>
            <w:tcW w:w="2340" w:type="dxa"/>
          </w:tcPr>
          <w:p w14:paraId="3F28CBF9" w14:textId="77777777" w:rsidR="00127CD7" w:rsidRPr="00E6642D" w:rsidRDefault="00127CD7">
            <w:pPr>
              <w:rPr>
                <w:lang w:val="en-GB"/>
              </w:rPr>
            </w:pPr>
            <w:r w:rsidRPr="00E6642D">
              <w:rPr>
                <w:lang w:val="en-GB"/>
              </w:rPr>
              <w:t>vakio attribuutti classCode=”PAYOR”</w:t>
            </w:r>
          </w:p>
        </w:tc>
        <w:tc>
          <w:tcPr>
            <w:tcW w:w="2070" w:type="dxa"/>
          </w:tcPr>
          <w:p w14:paraId="1B25EF71" w14:textId="77777777" w:rsidR="00127CD7" w:rsidRPr="00E6642D" w:rsidRDefault="00127CD7">
            <w:pPr>
              <w:rPr>
                <w:lang w:val="en-GB"/>
              </w:rPr>
            </w:pPr>
            <w:r w:rsidRPr="00E6642D">
              <w:rPr>
                <w:lang w:val="en-GB"/>
              </w:rPr>
              <w:t>\</w:t>
            </w:r>
          </w:p>
        </w:tc>
        <w:tc>
          <w:tcPr>
            <w:tcW w:w="1440" w:type="dxa"/>
          </w:tcPr>
          <w:p w14:paraId="195F8FAE"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0217C096" w14:textId="77777777" w:rsidR="00127CD7" w:rsidRPr="00E6642D" w:rsidRDefault="00127CD7">
            <w:pPr>
              <w:rPr>
                <w:lang w:val="en-GB"/>
              </w:rPr>
            </w:pPr>
            <w:r w:rsidRPr="00E6642D">
              <w:rPr>
                <w:lang w:val="de-DE"/>
              </w:rPr>
              <w:t>c.s.c.s.c.s.e.o.c.o.c.</w:t>
            </w:r>
            <w:r w:rsidRPr="00E6642D">
              <w:rPr>
                <w:lang w:val="en-GB"/>
              </w:rPr>
              <w:t>observation.participant.participantRole</w:t>
            </w:r>
          </w:p>
        </w:tc>
        <w:tc>
          <w:tcPr>
            <w:tcW w:w="1620" w:type="dxa"/>
          </w:tcPr>
          <w:p w14:paraId="6443DAB6" w14:textId="77777777" w:rsidR="00127CD7" w:rsidRPr="00E6642D" w:rsidRDefault="00127CD7">
            <w:pPr>
              <w:rPr>
                <w:lang w:val="en-GB"/>
              </w:rPr>
            </w:pPr>
          </w:p>
        </w:tc>
        <w:tc>
          <w:tcPr>
            <w:tcW w:w="1620" w:type="dxa"/>
          </w:tcPr>
          <w:p w14:paraId="1A2A5602" w14:textId="77777777" w:rsidR="00127CD7" w:rsidRPr="00E6642D" w:rsidRDefault="00127CD7">
            <w:pPr>
              <w:rPr>
                <w:lang w:val="en-GB"/>
              </w:rPr>
            </w:pPr>
          </w:p>
        </w:tc>
      </w:tr>
      <w:tr w:rsidR="00127CD7" w14:paraId="752D3097" w14:textId="77777777" w:rsidTr="00916B51">
        <w:tblPrEx>
          <w:tblCellMar>
            <w:top w:w="0" w:type="dxa"/>
            <w:bottom w:w="0" w:type="dxa"/>
          </w:tblCellMar>
        </w:tblPrEx>
        <w:trPr>
          <w:gridAfter w:val="7"/>
          <w:wAfter w:w="11340" w:type="dxa"/>
        </w:trPr>
        <w:tc>
          <w:tcPr>
            <w:tcW w:w="828" w:type="dxa"/>
            <w:tcBorders>
              <w:bottom w:val="single" w:sz="4" w:space="0" w:color="auto"/>
            </w:tcBorders>
          </w:tcPr>
          <w:p w14:paraId="54A895A1" w14:textId="77777777" w:rsidR="00127CD7" w:rsidRDefault="00127CD7">
            <w:pPr>
              <w:pStyle w:val="Kommentinteksti"/>
            </w:pPr>
          </w:p>
        </w:tc>
        <w:tc>
          <w:tcPr>
            <w:tcW w:w="1350" w:type="dxa"/>
            <w:tcBorders>
              <w:bottom w:val="single" w:sz="4" w:space="0" w:color="auto"/>
            </w:tcBorders>
          </w:tcPr>
          <w:p w14:paraId="628124C4" w14:textId="77777777" w:rsidR="00127CD7" w:rsidRPr="00E6642D" w:rsidRDefault="00127CD7"/>
        </w:tc>
        <w:tc>
          <w:tcPr>
            <w:tcW w:w="630" w:type="dxa"/>
            <w:tcBorders>
              <w:bottom w:val="single" w:sz="4" w:space="0" w:color="auto"/>
            </w:tcBorders>
          </w:tcPr>
          <w:p w14:paraId="0F6C66E5" w14:textId="77777777" w:rsidR="00127CD7" w:rsidRPr="00E6642D" w:rsidRDefault="00127CD7"/>
        </w:tc>
        <w:tc>
          <w:tcPr>
            <w:tcW w:w="630" w:type="dxa"/>
            <w:tcBorders>
              <w:bottom w:val="single" w:sz="4" w:space="0" w:color="auto"/>
            </w:tcBorders>
          </w:tcPr>
          <w:p w14:paraId="4CB4240D" w14:textId="77777777" w:rsidR="00127CD7" w:rsidRPr="00E6642D" w:rsidRDefault="00127CD7"/>
        </w:tc>
        <w:tc>
          <w:tcPr>
            <w:tcW w:w="2340" w:type="dxa"/>
            <w:tcBorders>
              <w:bottom w:val="single" w:sz="4" w:space="0" w:color="auto"/>
            </w:tcBorders>
          </w:tcPr>
          <w:p w14:paraId="35D7DDCA" w14:textId="77777777" w:rsidR="00127CD7" w:rsidRPr="00E6642D" w:rsidRDefault="00127CD7">
            <w:pPr>
              <w:pStyle w:val="Yltunniste"/>
              <w:tabs>
                <w:tab w:val="clear" w:pos="4320"/>
                <w:tab w:val="clear" w:pos="8640"/>
              </w:tabs>
            </w:pPr>
          </w:p>
        </w:tc>
        <w:tc>
          <w:tcPr>
            <w:tcW w:w="2070" w:type="dxa"/>
            <w:tcBorders>
              <w:bottom w:val="single" w:sz="4" w:space="0" w:color="auto"/>
            </w:tcBorders>
          </w:tcPr>
          <w:p w14:paraId="35646AC5" w14:textId="77777777" w:rsidR="00127CD7" w:rsidRPr="00E6642D" w:rsidRDefault="00127CD7">
            <w:pPr>
              <w:rPr>
                <w:lang w:val="en-GB"/>
              </w:rPr>
            </w:pPr>
          </w:p>
        </w:tc>
        <w:tc>
          <w:tcPr>
            <w:tcW w:w="1440" w:type="dxa"/>
            <w:tcBorders>
              <w:bottom w:val="single" w:sz="4" w:space="0" w:color="auto"/>
            </w:tcBorders>
          </w:tcPr>
          <w:p w14:paraId="6860DFFB" w14:textId="77777777" w:rsidR="00127CD7" w:rsidRPr="00E6642D" w:rsidRDefault="00127CD7">
            <w:pPr>
              <w:pStyle w:val="Yltunniste"/>
              <w:tabs>
                <w:tab w:val="clear" w:pos="4320"/>
                <w:tab w:val="clear" w:pos="8640"/>
              </w:tabs>
              <w:rPr>
                <w:lang w:val="en-GB"/>
              </w:rPr>
            </w:pPr>
          </w:p>
        </w:tc>
        <w:tc>
          <w:tcPr>
            <w:tcW w:w="1620" w:type="dxa"/>
            <w:tcBorders>
              <w:bottom w:val="single" w:sz="4" w:space="0" w:color="auto"/>
            </w:tcBorders>
          </w:tcPr>
          <w:p w14:paraId="677D86E8" w14:textId="77777777" w:rsidR="00127CD7" w:rsidRPr="00E6642D" w:rsidRDefault="00127CD7">
            <w:pPr>
              <w:rPr>
                <w:lang w:val="en-GB"/>
              </w:rPr>
            </w:pPr>
          </w:p>
        </w:tc>
        <w:tc>
          <w:tcPr>
            <w:tcW w:w="1620" w:type="dxa"/>
            <w:tcBorders>
              <w:bottom w:val="single" w:sz="4" w:space="0" w:color="auto"/>
            </w:tcBorders>
          </w:tcPr>
          <w:p w14:paraId="55AD739B" w14:textId="77777777" w:rsidR="00127CD7" w:rsidRPr="00E6642D" w:rsidRDefault="00127CD7">
            <w:pPr>
              <w:rPr>
                <w:lang w:val="en-GB"/>
              </w:rPr>
            </w:pPr>
          </w:p>
        </w:tc>
        <w:tc>
          <w:tcPr>
            <w:tcW w:w="1620" w:type="dxa"/>
            <w:tcBorders>
              <w:bottom w:val="single" w:sz="4" w:space="0" w:color="auto"/>
            </w:tcBorders>
          </w:tcPr>
          <w:p w14:paraId="7A38EEC7" w14:textId="77777777" w:rsidR="00127CD7" w:rsidRPr="00E6642D" w:rsidRDefault="00127CD7">
            <w:pPr>
              <w:rPr>
                <w:lang w:val="en-GB"/>
              </w:rPr>
            </w:pPr>
          </w:p>
        </w:tc>
      </w:tr>
      <w:tr w:rsidR="00127CD7" w14:paraId="50F432BD" w14:textId="77777777" w:rsidTr="00916B51">
        <w:tblPrEx>
          <w:tblCellMar>
            <w:top w:w="0" w:type="dxa"/>
            <w:bottom w:w="0" w:type="dxa"/>
          </w:tblCellMar>
        </w:tblPrEx>
        <w:trPr>
          <w:gridAfter w:val="7"/>
          <w:wAfter w:w="11340" w:type="dxa"/>
        </w:trPr>
        <w:tc>
          <w:tcPr>
            <w:tcW w:w="828" w:type="dxa"/>
            <w:shd w:val="clear" w:color="auto" w:fill="auto"/>
          </w:tcPr>
          <w:p w14:paraId="61AE0B10" w14:textId="77777777" w:rsidR="00127CD7" w:rsidRDefault="00127CD7">
            <w:pPr>
              <w:rPr>
                <w:b/>
              </w:rPr>
            </w:pPr>
            <w:r>
              <w:rPr>
                <w:b/>
              </w:rPr>
              <w:t>86</w:t>
            </w:r>
          </w:p>
        </w:tc>
        <w:tc>
          <w:tcPr>
            <w:tcW w:w="1350" w:type="dxa"/>
            <w:shd w:val="clear" w:color="auto" w:fill="auto"/>
          </w:tcPr>
          <w:p w14:paraId="6CEB488A" w14:textId="77777777" w:rsidR="00127CD7" w:rsidRPr="00E6642D" w:rsidRDefault="00127CD7">
            <w:r w:rsidRPr="00E6642D">
              <w:t>myyntiluvan haltija</w:t>
            </w:r>
          </w:p>
        </w:tc>
        <w:tc>
          <w:tcPr>
            <w:tcW w:w="630" w:type="dxa"/>
            <w:shd w:val="clear" w:color="auto" w:fill="auto"/>
          </w:tcPr>
          <w:p w14:paraId="194ACD46" w14:textId="77777777" w:rsidR="00127CD7" w:rsidRPr="00E6642D" w:rsidRDefault="00127CD7"/>
        </w:tc>
        <w:tc>
          <w:tcPr>
            <w:tcW w:w="630" w:type="dxa"/>
            <w:shd w:val="clear" w:color="auto" w:fill="auto"/>
          </w:tcPr>
          <w:p w14:paraId="65B1A2B6" w14:textId="77777777" w:rsidR="00127CD7" w:rsidRPr="00E6642D" w:rsidRDefault="00127CD7">
            <w:r w:rsidRPr="00E6642D">
              <w:t>E</w:t>
            </w:r>
          </w:p>
        </w:tc>
        <w:tc>
          <w:tcPr>
            <w:tcW w:w="2340" w:type="dxa"/>
            <w:shd w:val="clear" w:color="auto" w:fill="auto"/>
          </w:tcPr>
          <w:p w14:paraId="6ABC075E" w14:textId="77777777" w:rsidR="00127CD7" w:rsidRPr="00E6642D" w:rsidRDefault="00127CD7">
            <w:r w:rsidRPr="00E6642D">
              <w:t>\</w:t>
            </w:r>
          </w:p>
        </w:tc>
        <w:tc>
          <w:tcPr>
            <w:tcW w:w="2070" w:type="dxa"/>
            <w:shd w:val="clear" w:color="auto" w:fill="auto"/>
          </w:tcPr>
          <w:p w14:paraId="4A738687" w14:textId="77777777" w:rsidR="00127CD7" w:rsidRPr="00E6642D" w:rsidRDefault="00127CD7">
            <w:r w:rsidRPr="00E6642D">
              <w:t>\</w:t>
            </w:r>
          </w:p>
          <w:p w14:paraId="4CFCB9AA" w14:textId="77777777" w:rsidR="00127CD7" w:rsidRPr="00E6642D" w:rsidRDefault="00127CD7">
            <w:r w:rsidRPr="00E6642D">
              <w:t>Value-elementti jätetään tyhjäksi, koska kyseessä on välirakenne</w:t>
            </w:r>
          </w:p>
        </w:tc>
        <w:tc>
          <w:tcPr>
            <w:tcW w:w="1440" w:type="dxa"/>
            <w:shd w:val="clear" w:color="auto" w:fill="auto"/>
          </w:tcPr>
          <w:p w14:paraId="166B99AF"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shd w:val="clear" w:color="auto" w:fill="auto"/>
          </w:tcPr>
          <w:p w14:paraId="38F389C5" w14:textId="77777777" w:rsidR="00127CD7" w:rsidRPr="00E6642D" w:rsidRDefault="00127CD7">
            <w:pPr>
              <w:rPr>
                <w:lang w:val="en-GB"/>
              </w:rPr>
            </w:pPr>
            <w:r w:rsidRPr="00E6642D">
              <w:rPr>
                <w:lang w:val="de-DE"/>
              </w:rPr>
              <w:t>c.s.c.s.c.s.e.o.c.o.c.</w:t>
            </w:r>
            <w:r w:rsidRPr="00E6642D">
              <w:rPr>
                <w:lang w:val="en-GB"/>
              </w:rPr>
              <w:t>observation.</w:t>
            </w:r>
          </w:p>
        </w:tc>
        <w:tc>
          <w:tcPr>
            <w:tcW w:w="1620" w:type="dxa"/>
            <w:shd w:val="clear" w:color="auto" w:fill="auto"/>
          </w:tcPr>
          <w:p w14:paraId="71F91112" w14:textId="77777777" w:rsidR="00127CD7" w:rsidRPr="00E6642D" w:rsidRDefault="00127CD7">
            <w:pPr>
              <w:rPr>
                <w:lang w:val="en-GB"/>
              </w:rPr>
            </w:pPr>
          </w:p>
        </w:tc>
        <w:tc>
          <w:tcPr>
            <w:tcW w:w="1620" w:type="dxa"/>
            <w:shd w:val="clear" w:color="auto" w:fill="auto"/>
          </w:tcPr>
          <w:p w14:paraId="7B10DCD1" w14:textId="77777777" w:rsidR="00127CD7" w:rsidRPr="00E6642D" w:rsidRDefault="00127CD7">
            <w:pPr>
              <w:rPr>
                <w:lang w:val="en-GB"/>
              </w:rPr>
            </w:pPr>
          </w:p>
        </w:tc>
      </w:tr>
      <w:tr w:rsidR="00127CD7" w:rsidRPr="004D02C2" w14:paraId="347F84CF" w14:textId="77777777" w:rsidTr="00950003">
        <w:tblPrEx>
          <w:tblCellMar>
            <w:top w:w="0" w:type="dxa"/>
            <w:bottom w:w="0" w:type="dxa"/>
          </w:tblCellMar>
        </w:tblPrEx>
        <w:trPr>
          <w:gridAfter w:val="7"/>
          <w:wAfter w:w="11340" w:type="dxa"/>
        </w:trPr>
        <w:tc>
          <w:tcPr>
            <w:tcW w:w="828" w:type="dxa"/>
          </w:tcPr>
          <w:p w14:paraId="434B5D65" w14:textId="77777777" w:rsidR="00127CD7" w:rsidRDefault="00127CD7">
            <w:r>
              <w:t>\</w:t>
            </w:r>
          </w:p>
        </w:tc>
        <w:tc>
          <w:tcPr>
            <w:tcW w:w="1350" w:type="dxa"/>
          </w:tcPr>
          <w:p w14:paraId="3D4AB246" w14:textId="77777777" w:rsidR="00127CD7" w:rsidRPr="00E6642D" w:rsidRDefault="00127CD7">
            <w:r w:rsidRPr="00E6642D">
              <w:t>linkki myyntiluvan haltijaan</w:t>
            </w:r>
          </w:p>
        </w:tc>
        <w:tc>
          <w:tcPr>
            <w:tcW w:w="630" w:type="dxa"/>
          </w:tcPr>
          <w:p w14:paraId="75A60550" w14:textId="77777777" w:rsidR="00127CD7" w:rsidRPr="00E6642D" w:rsidRDefault="00127CD7"/>
        </w:tc>
        <w:tc>
          <w:tcPr>
            <w:tcW w:w="630" w:type="dxa"/>
          </w:tcPr>
          <w:p w14:paraId="7D26BEC0" w14:textId="77777777" w:rsidR="00127CD7" w:rsidRPr="00E6642D" w:rsidRDefault="00127CD7">
            <w:r w:rsidRPr="00E6642D">
              <w:t>E</w:t>
            </w:r>
          </w:p>
        </w:tc>
        <w:tc>
          <w:tcPr>
            <w:tcW w:w="2340" w:type="dxa"/>
          </w:tcPr>
          <w:p w14:paraId="5270D325" w14:textId="77777777" w:rsidR="00127CD7" w:rsidRPr="00E6642D" w:rsidRDefault="00127CD7">
            <w:r w:rsidRPr="00E6642D">
              <w:t>vakio attribuutti typeCode=”HLD”</w:t>
            </w:r>
          </w:p>
        </w:tc>
        <w:tc>
          <w:tcPr>
            <w:tcW w:w="2070" w:type="dxa"/>
          </w:tcPr>
          <w:p w14:paraId="4D6114F9" w14:textId="77777777" w:rsidR="00127CD7" w:rsidRPr="00E6642D" w:rsidRDefault="00127CD7">
            <w:r w:rsidRPr="00E6642D">
              <w:t>\</w:t>
            </w:r>
          </w:p>
        </w:tc>
        <w:tc>
          <w:tcPr>
            <w:tcW w:w="1440" w:type="dxa"/>
          </w:tcPr>
          <w:p w14:paraId="206E68D4" w14:textId="77777777" w:rsidR="00127CD7" w:rsidRPr="00E6642D" w:rsidRDefault="00127CD7">
            <w:pPr>
              <w:pStyle w:val="Yltunniste"/>
              <w:tabs>
                <w:tab w:val="clear" w:pos="4320"/>
                <w:tab w:val="clear" w:pos="8640"/>
              </w:tabs>
            </w:pPr>
            <w:r w:rsidRPr="00E6642D">
              <w:t>\</w:t>
            </w:r>
          </w:p>
        </w:tc>
        <w:tc>
          <w:tcPr>
            <w:tcW w:w="1620" w:type="dxa"/>
          </w:tcPr>
          <w:p w14:paraId="46B854B9" w14:textId="77777777" w:rsidR="00127CD7" w:rsidRPr="00E6642D" w:rsidRDefault="00127CD7">
            <w:pPr>
              <w:rPr>
                <w:lang w:val="en-GB"/>
              </w:rPr>
            </w:pPr>
            <w:r w:rsidRPr="00E6642D">
              <w:rPr>
                <w:lang w:val="de-DE"/>
              </w:rPr>
              <w:t>c.s.c.s.c.s.e.o.c.o.c.</w:t>
            </w:r>
            <w:r w:rsidRPr="00E6642D">
              <w:rPr>
                <w:lang w:val="en-GB"/>
              </w:rPr>
              <w:t>observation.participant</w:t>
            </w:r>
          </w:p>
        </w:tc>
        <w:tc>
          <w:tcPr>
            <w:tcW w:w="1620" w:type="dxa"/>
          </w:tcPr>
          <w:p w14:paraId="28971087" w14:textId="77777777" w:rsidR="00127CD7" w:rsidRPr="00E6642D" w:rsidRDefault="00127CD7">
            <w:pPr>
              <w:rPr>
                <w:lang w:val="en-GB"/>
              </w:rPr>
            </w:pPr>
          </w:p>
        </w:tc>
        <w:tc>
          <w:tcPr>
            <w:tcW w:w="1620" w:type="dxa"/>
          </w:tcPr>
          <w:p w14:paraId="4661E448" w14:textId="77777777" w:rsidR="00127CD7" w:rsidRPr="00E6642D" w:rsidRDefault="00127CD7">
            <w:pPr>
              <w:rPr>
                <w:lang w:val="en-GB"/>
              </w:rPr>
            </w:pPr>
          </w:p>
        </w:tc>
      </w:tr>
      <w:tr w:rsidR="00127CD7" w14:paraId="79E735AC" w14:textId="77777777" w:rsidTr="00950003">
        <w:tblPrEx>
          <w:tblCellMar>
            <w:top w:w="0" w:type="dxa"/>
            <w:bottom w:w="0" w:type="dxa"/>
          </w:tblCellMar>
        </w:tblPrEx>
        <w:trPr>
          <w:gridAfter w:val="7"/>
          <w:wAfter w:w="11340" w:type="dxa"/>
        </w:trPr>
        <w:tc>
          <w:tcPr>
            <w:tcW w:w="828" w:type="dxa"/>
          </w:tcPr>
          <w:p w14:paraId="1B16CD32" w14:textId="77777777" w:rsidR="00127CD7" w:rsidRDefault="00127CD7">
            <w:r>
              <w:t>\</w:t>
            </w:r>
          </w:p>
        </w:tc>
        <w:tc>
          <w:tcPr>
            <w:tcW w:w="1350" w:type="dxa"/>
          </w:tcPr>
          <w:p w14:paraId="54CAC264" w14:textId="77777777" w:rsidR="00127CD7" w:rsidRPr="00E6642D" w:rsidRDefault="00127CD7">
            <w:r w:rsidRPr="00E6642D">
              <w:t>Myyntiluvan haltijan  rooli</w:t>
            </w:r>
          </w:p>
        </w:tc>
        <w:tc>
          <w:tcPr>
            <w:tcW w:w="630" w:type="dxa"/>
          </w:tcPr>
          <w:p w14:paraId="01905E42" w14:textId="77777777" w:rsidR="00127CD7" w:rsidRPr="00E6642D" w:rsidRDefault="00127CD7"/>
        </w:tc>
        <w:tc>
          <w:tcPr>
            <w:tcW w:w="630" w:type="dxa"/>
          </w:tcPr>
          <w:p w14:paraId="1A7CBAFB" w14:textId="77777777" w:rsidR="00127CD7" w:rsidRPr="00E6642D" w:rsidRDefault="00127CD7">
            <w:pPr>
              <w:rPr>
                <w:lang w:val="en-GB"/>
              </w:rPr>
            </w:pPr>
            <w:r w:rsidRPr="00E6642D">
              <w:rPr>
                <w:lang w:val="en-GB"/>
              </w:rPr>
              <w:t>E</w:t>
            </w:r>
          </w:p>
        </w:tc>
        <w:tc>
          <w:tcPr>
            <w:tcW w:w="2340" w:type="dxa"/>
          </w:tcPr>
          <w:p w14:paraId="3E1E0115" w14:textId="77777777" w:rsidR="00127CD7" w:rsidRPr="00E6642D" w:rsidRDefault="00127CD7">
            <w:pPr>
              <w:rPr>
                <w:lang w:val="en-GB"/>
              </w:rPr>
            </w:pPr>
            <w:r w:rsidRPr="00E6642D">
              <w:rPr>
                <w:lang w:val="en-GB"/>
              </w:rPr>
              <w:t>vakio attribuutti classCode=”OWN”</w:t>
            </w:r>
          </w:p>
        </w:tc>
        <w:tc>
          <w:tcPr>
            <w:tcW w:w="2070" w:type="dxa"/>
          </w:tcPr>
          <w:p w14:paraId="201C5610" w14:textId="77777777" w:rsidR="00127CD7" w:rsidRPr="00E6642D" w:rsidRDefault="00127CD7">
            <w:pPr>
              <w:rPr>
                <w:lang w:val="en-GB"/>
              </w:rPr>
            </w:pPr>
            <w:r w:rsidRPr="00E6642D">
              <w:rPr>
                <w:lang w:val="en-GB"/>
              </w:rPr>
              <w:t>\</w:t>
            </w:r>
          </w:p>
        </w:tc>
        <w:tc>
          <w:tcPr>
            <w:tcW w:w="1440" w:type="dxa"/>
          </w:tcPr>
          <w:p w14:paraId="7A1E7448" w14:textId="77777777" w:rsidR="00127CD7" w:rsidRPr="00E6642D" w:rsidRDefault="00127CD7">
            <w:pPr>
              <w:pStyle w:val="Yltunniste"/>
              <w:tabs>
                <w:tab w:val="clear" w:pos="4320"/>
                <w:tab w:val="clear" w:pos="8640"/>
              </w:tabs>
              <w:rPr>
                <w:lang w:val="en-GB"/>
              </w:rPr>
            </w:pPr>
            <w:r w:rsidRPr="00E6642D">
              <w:rPr>
                <w:lang w:val="en-GB"/>
              </w:rPr>
              <w:t>\</w:t>
            </w:r>
          </w:p>
        </w:tc>
        <w:tc>
          <w:tcPr>
            <w:tcW w:w="1620" w:type="dxa"/>
          </w:tcPr>
          <w:p w14:paraId="7D5FF181" w14:textId="77777777" w:rsidR="00127CD7" w:rsidRPr="00E6642D" w:rsidRDefault="00127CD7">
            <w:pPr>
              <w:rPr>
                <w:lang w:val="en-GB"/>
              </w:rPr>
            </w:pPr>
            <w:r w:rsidRPr="00E6642D">
              <w:rPr>
                <w:lang w:val="de-DE"/>
              </w:rPr>
              <w:t>c.s.c.s.c.s.e.o.c.o.c.</w:t>
            </w:r>
            <w:r w:rsidRPr="00E6642D">
              <w:rPr>
                <w:lang w:val="en-GB"/>
              </w:rPr>
              <w:t>observation.participant.participantRole</w:t>
            </w:r>
          </w:p>
        </w:tc>
        <w:tc>
          <w:tcPr>
            <w:tcW w:w="1620" w:type="dxa"/>
          </w:tcPr>
          <w:p w14:paraId="64C0CBBC" w14:textId="77777777" w:rsidR="00127CD7" w:rsidRPr="00E6642D" w:rsidRDefault="00127CD7">
            <w:pPr>
              <w:rPr>
                <w:lang w:val="en-GB"/>
              </w:rPr>
            </w:pPr>
          </w:p>
        </w:tc>
        <w:tc>
          <w:tcPr>
            <w:tcW w:w="1620" w:type="dxa"/>
          </w:tcPr>
          <w:p w14:paraId="5354DE76" w14:textId="77777777" w:rsidR="00127CD7" w:rsidRPr="00E6642D" w:rsidRDefault="00127CD7">
            <w:pPr>
              <w:rPr>
                <w:lang w:val="en-GB"/>
              </w:rPr>
            </w:pPr>
          </w:p>
        </w:tc>
      </w:tr>
      <w:tr w:rsidR="00127CD7" w14:paraId="0568F677" w14:textId="77777777" w:rsidTr="00950003">
        <w:tblPrEx>
          <w:tblCellMar>
            <w:top w:w="0" w:type="dxa"/>
            <w:bottom w:w="0" w:type="dxa"/>
          </w:tblCellMar>
        </w:tblPrEx>
        <w:trPr>
          <w:gridAfter w:val="7"/>
          <w:wAfter w:w="11340" w:type="dxa"/>
        </w:trPr>
        <w:tc>
          <w:tcPr>
            <w:tcW w:w="828" w:type="dxa"/>
          </w:tcPr>
          <w:p w14:paraId="3602FB66" w14:textId="77777777" w:rsidR="00127CD7" w:rsidRDefault="00127CD7">
            <w:r>
              <w:t>73</w:t>
            </w:r>
          </w:p>
        </w:tc>
        <w:tc>
          <w:tcPr>
            <w:tcW w:w="1350" w:type="dxa"/>
          </w:tcPr>
          <w:p w14:paraId="2B7351E5" w14:textId="77777777" w:rsidR="00127CD7" w:rsidRPr="00E6642D" w:rsidRDefault="00127CD7">
            <w:r w:rsidRPr="00E6642D">
              <w:t>myyntiluvan haltija</w:t>
            </w:r>
          </w:p>
        </w:tc>
        <w:tc>
          <w:tcPr>
            <w:tcW w:w="630" w:type="dxa"/>
          </w:tcPr>
          <w:p w14:paraId="02198FDE" w14:textId="77777777" w:rsidR="00127CD7" w:rsidRPr="00E6642D" w:rsidRDefault="00127CD7"/>
        </w:tc>
        <w:tc>
          <w:tcPr>
            <w:tcW w:w="630" w:type="dxa"/>
          </w:tcPr>
          <w:p w14:paraId="29B0EAAD" w14:textId="77777777" w:rsidR="00127CD7" w:rsidRPr="00E6642D" w:rsidRDefault="00127CD7">
            <w:r w:rsidRPr="00E6642D">
              <w:t>E</w:t>
            </w:r>
          </w:p>
        </w:tc>
        <w:tc>
          <w:tcPr>
            <w:tcW w:w="2340" w:type="dxa"/>
          </w:tcPr>
          <w:p w14:paraId="0327BD14" w14:textId="77777777" w:rsidR="00127CD7" w:rsidRPr="00E6642D" w:rsidRDefault="00127CD7">
            <w:pPr>
              <w:pStyle w:val="Yltunniste"/>
              <w:tabs>
                <w:tab w:val="clear" w:pos="4320"/>
                <w:tab w:val="clear" w:pos="8640"/>
              </w:tabs>
            </w:pPr>
            <w:r w:rsidRPr="00E6642D">
              <w:t>merkkijono, max 70 merkkiä</w:t>
            </w:r>
          </w:p>
          <w:p w14:paraId="268D64A9" w14:textId="77777777" w:rsidR="00127CD7" w:rsidRPr="00E6642D" w:rsidRDefault="00127CD7">
            <w:pPr>
              <w:pStyle w:val="Yltunniste"/>
              <w:tabs>
                <w:tab w:val="clear" w:pos="4320"/>
                <w:tab w:val="clear" w:pos="8640"/>
              </w:tabs>
            </w:pPr>
            <w:r w:rsidRPr="00E6642D">
              <w:t>vakio attribuutti classCode=”ORG"</w:t>
            </w:r>
          </w:p>
        </w:tc>
        <w:tc>
          <w:tcPr>
            <w:tcW w:w="2070" w:type="dxa"/>
          </w:tcPr>
          <w:p w14:paraId="195B6A4F" w14:textId="77777777" w:rsidR="00127CD7" w:rsidRPr="00E6642D" w:rsidRDefault="00127CD7">
            <w:pPr>
              <w:rPr>
                <w:lang w:val="en-GB"/>
              </w:rPr>
            </w:pPr>
            <w:r w:rsidRPr="00E6642D">
              <w:rPr>
                <w:lang w:val="en-GB"/>
              </w:rPr>
              <w:t>ST</w:t>
            </w:r>
          </w:p>
        </w:tc>
        <w:tc>
          <w:tcPr>
            <w:tcW w:w="1440" w:type="dxa"/>
          </w:tcPr>
          <w:p w14:paraId="630A2B0B" w14:textId="77777777" w:rsidR="00127CD7" w:rsidRPr="00E6642D" w:rsidRDefault="00127CD7">
            <w:pPr>
              <w:pStyle w:val="Yltunniste"/>
              <w:tabs>
                <w:tab w:val="clear" w:pos="4320"/>
                <w:tab w:val="clear" w:pos="8640"/>
              </w:tabs>
              <w:rPr>
                <w:lang w:val="en-GB"/>
              </w:rPr>
            </w:pPr>
          </w:p>
        </w:tc>
        <w:tc>
          <w:tcPr>
            <w:tcW w:w="1620" w:type="dxa"/>
          </w:tcPr>
          <w:p w14:paraId="182236BD" w14:textId="77777777" w:rsidR="00127CD7" w:rsidRPr="00E6642D" w:rsidRDefault="00127CD7">
            <w:pPr>
              <w:rPr>
                <w:lang w:val="en-GB"/>
              </w:rPr>
            </w:pPr>
            <w:r w:rsidRPr="00E6642D">
              <w:rPr>
                <w:lang w:val="de-DE"/>
              </w:rPr>
              <w:t>c.s.c.s.c.s.e.o.c.o.c.</w:t>
            </w:r>
            <w:r w:rsidRPr="00E6642D">
              <w:rPr>
                <w:lang w:val="en-GB"/>
              </w:rPr>
              <w:t>observation.participant.participantRole.scopingEntity.desc</w:t>
            </w:r>
          </w:p>
        </w:tc>
        <w:tc>
          <w:tcPr>
            <w:tcW w:w="1620" w:type="dxa"/>
          </w:tcPr>
          <w:p w14:paraId="739AC028" w14:textId="77777777" w:rsidR="00127CD7" w:rsidRPr="00E6642D" w:rsidRDefault="00127CD7">
            <w:pPr>
              <w:rPr>
                <w:lang w:val="en-GB"/>
              </w:rPr>
            </w:pPr>
          </w:p>
        </w:tc>
        <w:tc>
          <w:tcPr>
            <w:tcW w:w="1620" w:type="dxa"/>
          </w:tcPr>
          <w:p w14:paraId="12CAB406" w14:textId="77777777" w:rsidR="00127CD7" w:rsidRPr="00E6642D" w:rsidRDefault="00127CD7">
            <w:pPr>
              <w:rPr>
                <w:lang w:val="en-GB"/>
              </w:rPr>
            </w:pPr>
          </w:p>
        </w:tc>
      </w:tr>
      <w:tr w:rsidR="00127CD7" w14:paraId="50CA148D" w14:textId="77777777" w:rsidTr="00950003">
        <w:tblPrEx>
          <w:tblCellMar>
            <w:top w:w="0" w:type="dxa"/>
            <w:bottom w:w="0" w:type="dxa"/>
          </w:tblCellMar>
        </w:tblPrEx>
        <w:trPr>
          <w:gridAfter w:val="7"/>
          <w:wAfter w:w="11340" w:type="dxa"/>
        </w:trPr>
        <w:tc>
          <w:tcPr>
            <w:tcW w:w="828" w:type="dxa"/>
          </w:tcPr>
          <w:p w14:paraId="26C3F41F" w14:textId="77777777" w:rsidR="00127CD7" w:rsidRDefault="00127CD7">
            <w:pPr>
              <w:rPr>
                <w:b/>
              </w:rPr>
            </w:pPr>
            <w:r>
              <w:rPr>
                <w:b/>
              </w:rPr>
              <w:t>74</w:t>
            </w:r>
          </w:p>
        </w:tc>
        <w:tc>
          <w:tcPr>
            <w:tcW w:w="1350" w:type="dxa"/>
          </w:tcPr>
          <w:p w14:paraId="46790847" w14:textId="77777777" w:rsidR="00127CD7" w:rsidRPr="00E6642D" w:rsidRDefault="00127CD7">
            <w:r w:rsidRPr="00E6642D">
              <w:t>lääkityksen epävarmuus/</w:t>
            </w:r>
          </w:p>
          <w:p w14:paraId="2C3F5C6B" w14:textId="77777777" w:rsidR="00127CD7" w:rsidRPr="00E6642D" w:rsidRDefault="00127CD7">
            <w:r w:rsidRPr="00E6642D">
              <w:t>tarkistustarve</w:t>
            </w:r>
          </w:p>
        </w:tc>
        <w:tc>
          <w:tcPr>
            <w:tcW w:w="630" w:type="dxa"/>
          </w:tcPr>
          <w:p w14:paraId="15C9396F" w14:textId="77777777" w:rsidR="00127CD7" w:rsidRPr="00E6642D" w:rsidRDefault="00127CD7"/>
        </w:tc>
        <w:tc>
          <w:tcPr>
            <w:tcW w:w="630" w:type="dxa"/>
          </w:tcPr>
          <w:p w14:paraId="63AD1284" w14:textId="77777777" w:rsidR="00127CD7" w:rsidRPr="00E6642D" w:rsidRDefault="00127CD7">
            <w:r w:rsidRPr="00E6642D">
              <w:t>E</w:t>
            </w:r>
          </w:p>
        </w:tc>
        <w:tc>
          <w:tcPr>
            <w:tcW w:w="2340" w:type="dxa"/>
          </w:tcPr>
          <w:p w14:paraId="01AC3ED4" w14:textId="77777777" w:rsidR="00127CD7" w:rsidRPr="00E6642D" w:rsidRDefault="00127CD7">
            <w:pPr>
              <w:pStyle w:val="Yltunniste"/>
              <w:tabs>
                <w:tab w:val="clear" w:pos="4320"/>
                <w:tab w:val="clear" w:pos="8640"/>
              </w:tabs>
            </w:pPr>
            <w:r w:rsidRPr="00E6642D">
              <w:t>false/true (ei/kyllä) Lääkäri ei ole varma annostuksesta tai lääkkeestä</w:t>
            </w:r>
          </w:p>
        </w:tc>
        <w:tc>
          <w:tcPr>
            <w:tcW w:w="2070" w:type="dxa"/>
          </w:tcPr>
          <w:p w14:paraId="47F2FB92" w14:textId="77777777" w:rsidR="00127CD7" w:rsidRPr="00E6642D" w:rsidRDefault="00127CD7">
            <w:pPr>
              <w:rPr>
                <w:lang w:val="en-GB"/>
              </w:rPr>
            </w:pPr>
            <w:r w:rsidRPr="00E6642D">
              <w:rPr>
                <w:lang w:val="en-GB"/>
              </w:rPr>
              <w:t>type=”BL”</w:t>
            </w:r>
          </w:p>
        </w:tc>
        <w:tc>
          <w:tcPr>
            <w:tcW w:w="1440" w:type="dxa"/>
          </w:tcPr>
          <w:p w14:paraId="4FA9DE7E"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42C95912"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416AE473" w14:textId="77777777" w:rsidR="00127CD7" w:rsidRPr="00E6642D" w:rsidRDefault="00127CD7">
            <w:pPr>
              <w:rPr>
                <w:lang w:val="en-GB"/>
              </w:rPr>
            </w:pPr>
          </w:p>
        </w:tc>
        <w:tc>
          <w:tcPr>
            <w:tcW w:w="1620" w:type="dxa"/>
          </w:tcPr>
          <w:p w14:paraId="3CCAF29C" w14:textId="77777777" w:rsidR="00127CD7" w:rsidRPr="00E6642D" w:rsidRDefault="00127CD7">
            <w:pPr>
              <w:rPr>
                <w:lang w:val="en-GB"/>
              </w:rPr>
            </w:pPr>
          </w:p>
        </w:tc>
      </w:tr>
      <w:tr w:rsidR="00127CD7" w14:paraId="1F76869B" w14:textId="77777777" w:rsidTr="00950003">
        <w:tblPrEx>
          <w:tblCellMar>
            <w:top w:w="0" w:type="dxa"/>
            <w:bottom w:w="0" w:type="dxa"/>
          </w:tblCellMar>
        </w:tblPrEx>
        <w:trPr>
          <w:gridAfter w:val="7"/>
          <w:wAfter w:w="11340" w:type="dxa"/>
        </w:trPr>
        <w:tc>
          <w:tcPr>
            <w:tcW w:w="828" w:type="dxa"/>
          </w:tcPr>
          <w:p w14:paraId="738342CE" w14:textId="77777777" w:rsidR="00127CD7" w:rsidRPr="0048063A" w:rsidRDefault="00127CD7">
            <w:pPr>
              <w:rPr>
                <w:b/>
                <w:lang w:val="en-GB"/>
              </w:rPr>
            </w:pPr>
            <w:r w:rsidRPr="0048063A">
              <w:rPr>
                <w:b/>
                <w:lang w:val="en-GB"/>
              </w:rPr>
              <w:t>77</w:t>
            </w:r>
          </w:p>
        </w:tc>
        <w:tc>
          <w:tcPr>
            <w:tcW w:w="1350" w:type="dxa"/>
          </w:tcPr>
          <w:p w14:paraId="0DA6D405" w14:textId="77777777" w:rsidR="00127CD7" w:rsidRPr="00E6642D" w:rsidRDefault="00127CD7">
            <w:pPr>
              <w:rPr>
                <w:lang w:val="en-GB"/>
              </w:rPr>
            </w:pPr>
            <w:r w:rsidRPr="00E6642D">
              <w:rPr>
                <w:lang w:val="en-GB"/>
              </w:rPr>
              <w:t>Pysyvästi lääkitys-listalla</w:t>
            </w:r>
          </w:p>
        </w:tc>
        <w:tc>
          <w:tcPr>
            <w:tcW w:w="630" w:type="dxa"/>
          </w:tcPr>
          <w:p w14:paraId="54208EF8" w14:textId="77777777" w:rsidR="00127CD7" w:rsidRPr="00E6642D" w:rsidRDefault="00127CD7">
            <w:pPr>
              <w:rPr>
                <w:lang w:val="en-GB"/>
              </w:rPr>
            </w:pPr>
          </w:p>
        </w:tc>
        <w:tc>
          <w:tcPr>
            <w:tcW w:w="630" w:type="dxa"/>
          </w:tcPr>
          <w:p w14:paraId="0019A10E" w14:textId="77777777" w:rsidR="00127CD7" w:rsidRPr="00E6642D" w:rsidRDefault="00127CD7">
            <w:pPr>
              <w:rPr>
                <w:lang w:val="de-DE"/>
              </w:rPr>
            </w:pPr>
            <w:r w:rsidRPr="00E6642D">
              <w:rPr>
                <w:lang w:val="de-DE"/>
              </w:rPr>
              <w:t>E</w:t>
            </w:r>
          </w:p>
        </w:tc>
        <w:tc>
          <w:tcPr>
            <w:tcW w:w="2340" w:type="dxa"/>
          </w:tcPr>
          <w:p w14:paraId="72444B35" w14:textId="77777777" w:rsidR="00127CD7" w:rsidRPr="00E6642D" w:rsidRDefault="00127CD7">
            <w:pPr>
              <w:pStyle w:val="Yltunniste"/>
              <w:tabs>
                <w:tab w:val="clear" w:pos="4320"/>
                <w:tab w:val="clear" w:pos="8640"/>
              </w:tabs>
              <w:rPr>
                <w:lang w:val="de-DE"/>
              </w:rPr>
            </w:pPr>
            <w:r w:rsidRPr="00E6642D">
              <w:rPr>
                <w:lang w:val="de-DE"/>
              </w:rPr>
              <w:t>false/true (ei/kyllä)</w:t>
            </w:r>
          </w:p>
        </w:tc>
        <w:tc>
          <w:tcPr>
            <w:tcW w:w="2070" w:type="dxa"/>
          </w:tcPr>
          <w:p w14:paraId="41062824" w14:textId="77777777" w:rsidR="00127CD7" w:rsidRPr="00E6642D" w:rsidRDefault="00127CD7">
            <w:pPr>
              <w:rPr>
                <w:lang w:val="en-GB"/>
              </w:rPr>
            </w:pPr>
            <w:r w:rsidRPr="00E6642D">
              <w:rPr>
                <w:lang w:val="en-GB"/>
              </w:rPr>
              <w:t>type=”BL”</w:t>
            </w:r>
          </w:p>
        </w:tc>
        <w:tc>
          <w:tcPr>
            <w:tcW w:w="1440" w:type="dxa"/>
          </w:tcPr>
          <w:p w14:paraId="243EC652"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174AF815"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321BEB43" w14:textId="77777777" w:rsidR="00127CD7" w:rsidRPr="00E6642D" w:rsidRDefault="00127CD7">
            <w:pPr>
              <w:rPr>
                <w:lang w:val="sv-SE"/>
              </w:rPr>
            </w:pPr>
            <w:r w:rsidRPr="00E6642D">
              <w:rPr>
                <w:lang w:val="sv-SE"/>
              </w:rPr>
              <w:t>false</w:t>
            </w:r>
          </w:p>
        </w:tc>
        <w:tc>
          <w:tcPr>
            <w:tcW w:w="1620" w:type="dxa"/>
          </w:tcPr>
          <w:p w14:paraId="741D3491" w14:textId="77777777" w:rsidR="00127CD7" w:rsidRPr="00E6642D" w:rsidRDefault="00127CD7">
            <w:pPr>
              <w:rPr>
                <w:lang w:val="sv-SE"/>
              </w:rPr>
            </w:pPr>
            <w:r w:rsidRPr="00E6642D">
              <w:rPr>
                <w:lang w:val="sv-SE"/>
              </w:rPr>
              <w:t>false</w:t>
            </w:r>
          </w:p>
        </w:tc>
      </w:tr>
      <w:tr w:rsidR="00127CD7" w14:paraId="7B38004C" w14:textId="77777777" w:rsidTr="00950003">
        <w:tblPrEx>
          <w:tblCellMar>
            <w:top w:w="0" w:type="dxa"/>
            <w:bottom w:w="0" w:type="dxa"/>
          </w:tblCellMar>
        </w:tblPrEx>
        <w:trPr>
          <w:gridAfter w:val="7"/>
          <w:wAfter w:w="11340" w:type="dxa"/>
        </w:trPr>
        <w:tc>
          <w:tcPr>
            <w:tcW w:w="828" w:type="dxa"/>
          </w:tcPr>
          <w:p w14:paraId="21169964" w14:textId="77777777" w:rsidR="00127CD7" w:rsidRDefault="00127CD7">
            <w:pPr>
              <w:rPr>
                <w:b/>
                <w:lang w:val="sv-SE"/>
              </w:rPr>
            </w:pPr>
            <w:r>
              <w:rPr>
                <w:b/>
                <w:lang w:val="sv-SE"/>
              </w:rPr>
              <w:t>78</w:t>
            </w:r>
          </w:p>
        </w:tc>
        <w:tc>
          <w:tcPr>
            <w:tcW w:w="1350" w:type="dxa"/>
          </w:tcPr>
          <w:p w14:paraId="7B0743D4" w14:textId="77777777" w:rsidR="00127CD7" w:rsidRPr="00E6642D" w:rsidRDefault="00127CD7">
            <w:pPr>
              <w:rPr>
                <w:lang w:val="sv-SE"/>
              </w:rPr>
            </w:pPr>
            <w:r w:rsidRPr="00E6642D">
              <w:rPr>
                <w:lang w:val="sv-SE"/>
              </w:rPr>
              <w:t>Rokotus</w:t>
            </w:r>
          </w:p>
        </w:tc>
        <w:tc>
          <w:tcPr>
            <w:tcW w:w="630" w:type="dxa"/>
          </w:tcPr>
          <w:p w14:paraId="60C20630" w14:textId="77777777" w:rsidR="00127CD7" w:rsidRPr="00E6642D" w:rsidRDefault="00127CD7">
            <w:pPr>
              <w:rPr>
                <w:lang w:val="sv-SE"/>
              </w:rPr>
            </w:pPr>
          </w:p>
        </w:tc>
        <w:tc>
          <w:tcPr>
            <w:tcW w:w="630" w:type="dxa"/>
          </w:tcPr>
          <w:p w14:paraId="0E74481E" w14:textId="77777777" w:rsidR="00127CD7" w:rsidRPr="00E6642D" w:rsidRDefault="00127CD7">
            <w:pPr>
              <w:rPr>
                <w:lang w:val="de-DE"/>
              </w:rPr>
            </w:pPr>
            <w:r w:rsidRPr="00E6642D">
              <w:rPr>
                <w:lang w:val="de-DE"/>
              </w:rPr>
              <w:t>E</w:t>
            </w:r>
          </w:p>
        </w:tc>
        <w:tc>
          <w:tcPr>
            <w:tcW w:w="2340" w:type="dxa"/>
          </w:tcPr>
          <w:p w14:paraId="1DFF50DC" w14:textId="77777777" w:rsidR="00127CD7" w:rsidRPr="00E6642D" w:rsidRDefault="00127CD7">
            <w:pPr>
              <w:pStyle w:val="Yltunniste"/>
              <w:tabs>
                <w:tab w:val="clear" w:pos="4320"/>
                <w:tab w:val="clear" w:pos="8640"/>
              </w:tabs>
              <w:rPr>
                <w:lang w:val="de-DE"/>
              </w:rPr>
            </w:pPr>
            <w:r w:rsidRPr="00E6642D">
              <w:rPr>
                <w:lang w:val="de-DE"/>
              </w:rPr>
              <w:t>false/true (ei/kyllä)</w:t>
            </w:r>
          </w:p>
        </w:tc>
        <w:tc>
          <w:tcPr>
            <w:tcW w:w="2070" w:type="dxa"/>
          </w:tcPr>
          <w:p w14:paraId="66CDD6F8" w14:textId="77777777" w:rsidR="00127CD7" w:rsidRPr="00E6642D" w:rsidRDefault="00127CD7">
            <w:pPr>
              <w:rPr>
                <w:lang w:val="en-GB"/>
              </w:rPr>
            </w:pPr>
            <w:r w:rsidRPr="00E6642D">
              <w:rPr>
                <w:lang w:val="en-GB"/>
              </w:rPr>
              <w:t>type=”BL”</w:t>
            </w:r>
          </w:p>
        </w:tc>
        <w:tc>
          <w:tcPr>
            <w:tcW w:w="1440" w:type="dxa"/>
          </w:tcPr>
          <w:p w14:paraId="01BCDA24" w14:textId="77777777" w:rsidR="00127CD7" w:rsidRPr="00E6642D" w:rsidRDefault="00127CD7">
            <w:pPr>
              <w:pStyle w:val="Yltunniste"/>
              <w:tabs>
                <w:tab w:val="clear" w:pos="4320"/>
                <w:tab w:val="clear" w:pos="8640"/>
              </w:tabs>
              <w:rPr>
                <w:lang w:val="en-GB"/>
              </w:rPr>
            </w:pPr>
            <w:r w:rsidRPr="00E6642D">
              <w:rPr>
                <w:lang w:val="en-GB"/>
              </w:rPr>
              <w:t>observation. code</w:t>
            </w:r>
          </w:p>
        </w:tc>
        <w:tc>
          <w:tcPr>
            <w:tcW w:w="1620" w:type="dxa"/>
          </w:tcPr>
          <w:p w14:paraId="450935B9" w14:textId="77777777" w:rsidR="00127CD7" w:rsidRPr="00E6642D" w:rsidRDefault="00127CD7">
            <w:pPr>
              <w:rPr>
                <w:lang w:val="en-GB"/>
              </w:rPr>
            </w:pPr>
            <w:r w:rsidRPr="00E6642D">
              <w:rPr>
                <w:lang w:val="de-DE"/>
              </w:rPr>
              <w:t>c.s.c.s.c.s.e.o.c.o.c.</w:t>
            </w:r>
            <w:r w:rsidRPr="00E6642D">
              <w:rPr>
                <w:lang w:val="en-GB"/>
              </w:rPr>
              <w:t>observation.value</w:t>
            </w:r>
          </w:p>
        </w:tc>
        <w:tc>
          <w:tcPr>
            <w:tcW w:w="1620" w:type="dxa"/>
          </w:tcPr>
          <w:p w14:paraId="0D5EDF37" w14:textId="77777777" w:rsidR="00127CD7" w:rsidRPr="00E6642D" w:rsidRDefault="00127CD7">
            <w:pPr>
              <w:rPr>
                <w:lang w:val="en-GB"/>
              </w:rPr>
            </w:pPr>
          </w:p>
        </w:tc>
        <w:tc>
          <w:tcPr>
            <w:tcW w:w="1620" w:type="dxa"/>
          </w:tcPr>
          <w:p w14:paraId="0BA605C5" w14:textId="77777777" w:rsidR="00127CD7" w:rsidRPr="00E6642D" w:rsidRDefault="00127CD7">
            <w:pPr>
              <w:rPr>
                <w:lang w:val="en-GB"/>
              </w:rPr>
            </w:pPr>
          </w:p>
        </w:tc>
      </w:tr>
      <w:tr w:rsidR="00127CD7" w:rsidRPr="001F1230" w14:paraId="0F0247D9" w14:textId="77777777" w:rsidTr="00950003">
        <w:tblPrEx>
          <w:tblCellMar>
            <w:top w:w="0" w:type="dxa"/>
            <w:bottom w:w="0" w:type="dxa"/>
          </w:tblCellMar>
        </w:tblPrEx>
        <w:trPr>
          <w:gridAfter w:val="7"/>
          <w:wAfter w:w="11340" w:type="dxa"/>
        </w:trPr>
        <w:tc>
          <w:tcPr>
            <w:tcW w:w="828" w:type="dxa"/>
          </w:tcPr>
          <w:p w14:paraId="2E706A7B" w14:textId="77777777" w:rsidR="00127CD7" w:rsidRPr="0048063A" w:rsidRDefault="00127CD7">
            <w:pPr>
              <w:rPr>
                <w:b/>
                <w:lang w:val="en-GB"/>
              </w:rPr>
            </w:pPr>
            <w:r w:rsidRPr="0048063A">
              <w:rPr>
                <w:b/>
                <w:lang w:val="en-GB"/>
              </w:rPr>
              <w:t>79</w:t>
            </w:r>
          </w:p>
        </w:tc>
        <w:tc>
          <w:tcPr>
            <w:tcW w:w="1350" w:type="dxa"/>
          </w:tcPr>
          <w:p w14:paraId="29B1C8BA" w14:textId="77777777" w:rsidR="00127CD7" w:rsidRPr="00E6642D" w:rsidRDefault="00127CD7">
            <w:pPr>
              <w:rPr>
                <w:lang w:val="en-GB"/>
              </w:rPr>
            </w:pPr>
            <w:r w:rsidRPr="00E6642D">
              <w:rPr>
                <w:lang w:val="en-GB"/>
              </w:rPr>
              <w:t>Riskitieto</w:t>
            </w:r>
          </w:p>
        </w:tc>
        <w:tc>
          <w:tcPr>
            <w:tcW w:w="630" w:type="dxa"/>
          </w:tcPr>
          <w:p w14:paraId="246E4B75" w14:textId="77777777" w:rsidR="00127CD7" w:rsidRPr="00E6642D" w:rsidRDefault="00127CD7">
            <w:pPr>
              <w:rPr>
                <w:lang w:val="en-GB"/>
              </w:rPr>
            </w:pPr>
          </w:p>
        </w:tc>
        <w:tc>
          <w:tcPr>
            <w:tcW w:w="630" w:type="dxa"/>
          </w:tcPr>
          <w:p w14:paraId="365190B6" w14:textId="77777777" w:rsidR="00127CD7" w:rsidRPr="00E6642D" w:rsidRDefault="00127CD7">
            <w:pPr>
              <w:rPr>
                <w:lang w:val="en-GB"/>
              </w:rPr>
            </w:pPr>
            <w:r w:rsidRPr="00E6642D">
              <w:rPr>
                <w:lang w:val="en-GB"/>
              </w:rPr>
              <w:t>E</w:t>
            </w:r>
          </w:p>
        </w:tc>
        <w:tc>
          <w:tcPr>
            <w:tcW w:w="2340" w:type="dxa"/>
          </w:tcPr>
          <w:p w14:paraId="72295B59" w14:textId="77777777" w:rsidR="00127CD7" w:rsidRPr="00E6642D" w:rsidRDefault="00127CD7">
            <w:pPr>
              <w:pStyle w:val="Yltunniste"/>
              <w:tabs>
                <w:tab w:val="clear" w:pos="4320"/>
                <w:tab w:val="clear" w:pos="8640"/>
              </w:tabs>
              <w:rPr>
                <w:lang w:val="en-GB"/>
              </w:rPr>
            </w:pPr>
            <w:r w:rsidRPr="00E6642D">
              <w:rPr>
                <w:lang w:val="en-GB"/>
              </w:rPr>
              <w:t>false/true (ei/kyllä)</w:t>
            </w:r>
          </w:p>
        </w:tc>
        <w:tc>
          <w:tcPr>
            <w:tcW w:w="2070" w:type="dxa"/>
          </w:tcPr>
          <w:p w14:paraId="37A25F3E" w14:textId="77777777" w:rsidR="00127CD7" w:rsidRPr="00E6642D" w:rsidRDefault="00127CD7">
            <w:pPr>
              <w:rPr>
                <w:lang w:val="en-GB"/>
              </w:rPr>
            </w:pPr>
            <w:r w:rsidRPr="00E6642D">
              <w:rPr>
                <w:lang w:val="en-GB"/>
              </w:rPr>
              <w:t>type=”BL”</w:t>
            </w:r>
          </w:p>
        </w:tc>
        <w:tc>
          <w:tcPr>
            <w:tcW w:w="1440" w:type="dxa"/>
          </w:tcPr>
          <w:p w14:paraId="6B2C9561" w14:textId="77777777" w:rsidR="00127CD7" w:rsidRPr="00E6642D" w:rsidRDefault="00127CD7">
            <w:pPr>
              <w:pStyle w:val="Yltunniste"/>
              <w:tabs>
                <w:tab w:val="clear" w:pos="4320"/>
                <w:tab w:val="clear" w:pos="8640"/>
              </w:tabs>
            </w:pPr>
            <w:r w:rsidRPr="00E6642D">
              <w:rPr>
                <w:lang w:val="en-GB"/>
              </w:rPr>
              <w:t xml:space="preserve">observation. </w:t>
            </w:r>
            <w:r w:rsidRPr="00E6642D">
              <w:t>code</w:t>
            </w:r>
          </w:p>
        </w:tc>
        <w:tc>
          <w:tcPr>
            <w:tcW w:w="1620" w:type="dxa"/>
          </w:tcPr>
          <w:p w14:paraId="286B8B7F" w14:textId="77777777" w:rsidR="00127CD7" w:rsidRPr="00E6642D" w:rsidRDefault="00127CD7">
            <w:pPr>
              <w:rPr>
                <w:lang w:val="en-GB"/>
              </w:rPr>
            </w:pPr>
            <w:r w:rsidRPr="00E6642D">
              <w:rPr>
                <w:lang w:val="en-GB"/>
              </w:rPr>
              <w:t>c.s.c.s.c.s.e.o.c.observation.value</w:t>
            </w:r>
          </w:p>
        </w:tc>
        <w:tc>
          <w:tcPr>
            <w:tcW w:w="1620" w:type="dxa"/>
          </w:tcPr>
          <w:p w14:paraId="40D35849" w14:textId="77777777" w:rsidR="00127CD7" w:rsidRPr="00E6642D" w:rsidRDefault="00127CD7">
            <w:pPr>
              <w:rPr>
                <w:lang w:val="en-GB"/>
              </w:rPr>
            </w:pPr>
          </w:p>
        </w:tc>
        <w:tc>
          <w:tcPr>
            <w:tcW w:w="1620" w:type="dxa"/>
          </w:tcPr>
          <w:p w14:paraId="06EEB77F" w14:textId="77777777" w:rsidR="00127CD7" w:rsidRPr="00E6642D" w:rsidRDefault="00127CD7">
            <w:pPr>
              <w:rPr>
                <w:lang w:val="en-GB"/>
              </w:rPr>
            </w:pPr>
          </w:p>
        </w:tc>
      </w:tr>
      <w:tr w:rsidR="00127CD7" w:rsidRPr="0048063A" w14:paraId="58ADC882" w14:textId="77777777" w:rsidTr="00950003">
        <w:tblPrEx>
          <w:tblCellMar>
            <w:top w:w="0" w:type="dxa"/>
            <w:bottom w:w="0" w:type="dxa"/>
          </w:tblCellMar>
        </w:tblPrEx>
        <w:trPr>
          <w:gridAfter w:val="7"/>
          <w:wAfter w:w="11340" w:type="dxa"/>
        </w:trPr>
        <w:tc>
          <w:tcPr>
            <w:tcW w:w="828" w:type="dxa"/>
          </w:tcPr>
          <w:p w14:paraId="658B18F6" w14:textId="77777777" w:rsidR="00127CD7" w:rsidRDefault="00127CD7">
            <w:pPr>
              <w:rPr>
                <w:b/>
              </w:rPr>
            </w:pPr>
            <w:r>
              <w:rPr>
                <w:b/>
              </w:rPr>
              <w:t>80</w:t>
            </w:r>
          </w:p>
        </w:tc>
        <w:tc>
          <w:tcPr>
            <w:tcW w:w="1350" w:type="dxa"/>
          </w:tcPr>
          <w:p w14:paraId="244979FF" w14:textId="77777777" w:rsidR="00127CD7" w:rsidRPr="00E6642D" w:rsidRDefault="00127CD7">
            <w:r w:rsidRPr="00E6642D">
              <w:t>Allergia</w:t>
            </w:r>
          </w:p>
        </w:tc>
        <w:tc>
          <w:tcPr>
            <w:tcW w:w="630" w:type="dxa"/>
          </w:tcPr>
          <w:p w14:paraId="31DA034E" w14:textId="77777777" w:rsidR="00127CD7" w:rsidRPr="00E6642D" w:rsidRDefault="00127CD7"/>
        </w:tc>
        <w:tc>
          <w:tcPr>
            <w:tcW w:w="630" w:type="dxa"/>
          </w:tcPr>
          <w:p w14:paraId="13BD8EBF" w14:textId="77777777" w:rsidR="00127CD7" w:rsidRPr="00E6642D" w:rsidRDefault="00127CD7">
            <w:r w:rsidRPr="00E6642D">
              <w:t>E</w:t>
            </w:r>
          </w:p>
        </w:tc>
        <w:tc>
          <w:tcPr>
            <w:tcW w:w="2340" w:type="dxa"/>
          </w:tcPr>
          <w:p w14:paraId="6A19ECD5" w14:textId="77777777" w:rsidR="00127CD7" w:rsidRPr="00E6642D" w:rsidRDefault="00127CD7">
            <w:pPr>
              <w:pStyle w:val="Yltunniste"/>
              <w:tabs>
                <w:tab w:val="clear" w:pos="4320"/>
                <w:tab w:val="clear" w:pos="8640"/>
              </w:tabs>
            </w:pPr>
            <w:r w:rsidRPr="00E6642D">
              <w:t>Linkki allergiatietoihin ilmoittaa eksplisiittisesti, että lääkitys aiheuttaa allergian.</w:t>
            </w:r>
          </w:p>
          <w:p w14:paraId="7F9F9119" w14:textId="77777777" w:rsidR="00127CD7" w:rsidRPr="00E6642D" w:rsidRDefault="00127CD7">
            <w:pPr>
              <w:pStyle w:val="Yltunniste"/>
              <w:tabs>
                <w:tab w:val="clear" w:pos="4320"/>
                <w:tab w:val="clear" w:pos="8640"/>
              </w:tabs>
            </w:pPr>
            <w:r w:rsidRPr="00E6642D">
              <w:t xml:space="preserve">Viittauksen kohteena olevan rakenteen (otsikkotaso) id:n </w:t>
            </w:r>
            <w:r w:rsidRPr="00E6642D">
              <w:rPr>
                <w:b/>
                <w:bCs/>
              </w:rPr>
              <w:t>root</w:t>
            </w:r>
            <w:r w:rsidRPr="00E6642D">
              <w:t xml:space="preserve"> ja </w:t>
            </w:r>
            <w:r w:rsidRPr="00E6642D">
              <w:rPr>
                <w:b/>
                <w:bCs/>
              </w:rPr>
              <w:t>extension</w:t>
            </w:r>
          </w:p>
        </w:tc>
        <w:tc>
          <w:tcPr>
            <w:tcW w:w="2070" w:type="dxa"/>
          </w:tcPr>
          <w:p w14:paraId="278E779A" w14:textId="77777777" w:rsidR="00127CD7" w:rsidRPr="00E6642D" w:rsidRDefault="00127CD7">
            <w:pPr>
              <w:rPr>
                <w:lang w:val="en-GB"/>
              </w:rPr>
            </w:pPr>
            <w:r w:rsidRPr="00E6642D">
              <w:rPr>
                <w:lang w:val="en-GB"/>
              </w:rPr>
              <w:t>type=”II”</w:t>
            </w:r>
          </w:p>
        </w:tc>
        <w:tc>
          <w:tcPr>
            <w:tcW w:w="1440" w:type="dxa"/>
          </w:tcPr>
          <w:p w14:paraId="1F8F0AD1" w14:textId="77777777" w:rsidR="00127CD7" w:rsidRPr="00E6642D" w:rsidRDefault="00127CD7">
            <w:pPr>
              <w:pStyle w:val="Yltunniste"/>
              <w:tabs>
                <w:tab w:val="clear" w:pos="4320"/>
                <w:tab w:val="clear" w:pos="8640"/>
              </w:tabs>
            </w:pPr>
            <w:r w:rsidRPr="00E6642D">
              <w:t>observation. code</w:t>
            </w:r>
          </w:p>
        </w:tc>
        <w:tc>
          <w:tcPr>
            <w:tcW w:w="1620" w:type="dxa"/>
          </w:tcPr>
          <w:p w14:paraId="4D9EAC6C" w14:textId="77777777" w:rsidR="00127CD7" w:rsidRPr="00E6642D" w:rsidRDefault="00127CD7">
            <w:pPr>
              <w:rPr>
                <w:b/>
                <w:bCs/>
              </w:rPr>
            </w:pPr>
            <w:r w:rsidRPr="00E6642D">
              <w:rPr>
                <w:lang w:val="de-DE"/>
              </w:rPr>
              <w:t>c.s.c.s.c.s.e.o.c.o.c.</w:t>
            </w:r>
            <w:r w:rsidRPr="00E6642D">
              <w:t>observation.value</w:t>
            </w:r>
          </w:p>
          <w:p w14:paraId="5B49836C" w14:textId="77777777" w:rsidR="00127CD7" w:rsidRPr="00E6642D" w:rsidRDefault="00127CD7"/>
        </w:tc>
        <w:tc>
          <w:tcPr>
            <w:tcW w:w="1620" w:type="dxa"/>
          </w:tcPr>
          <w:p w14:paraId="2E43BE6C" w14:textId="77777777" w:rsidR="00127CD7" w:rsidRPr="00E6642D" w:rsidRDefault="00127CD7"/>
        </w:tc>
        <w:tc>
          <w:tcPr>
            <w:tcW w:w="1620" w:type="dxa"/>
          </w:tcPr>
          <w:p w14:paraId="77ECF632" w14:textId="77777777" w:rsidR="00127CD7" w:rsidRPr="00E6642D" w:rsidRDefault="00127CD7"/>
        </w:tc>
      </w:tr>
      <w:tr w:rsidR="00127CD7" w:rsidRPr="0048063A" w14:paraId="60693A5B" w14:textId="77777777" w:rsidTr="00950003">
        <w:tblPrEx>
          <w:tblCellMar>
            <w:top w:w="0" w:type="dxa"/>
            <w:bottom w:w="0" w:type="dxa"/>
          </w:tblCellMar>
        </w:tblPrEx>
        <w:trPr>
          <w:gridAfter w:val="7"/>
          <w:wAfter w:w="11340" w:type="dxa"/>
        </w:trPr>
        <w:tc>
          <w:tcPr>
            <w:tcW w:w="828" w:type="dxa"/>
          </w:tcPr>
          <w:p w14:paraId="1DF2163E" w14:textId="77777777" w:rsidR="00127CD7" w:rsidRDefault="00127CD7">
            <w:pPr>
              <w:rPr>
                <w:b/>
              </w:rPr>
            </w:pPr>
            <w:r>
              <w:rPr>
                <w:b/>
              </w:rPr>
              <w:t>82</w:t>
            </w:r>
          </w:p>
        </w:tc>
        <w:tc>
          <w:tcPr>
            <w:tcW w:w="1350" w:type="dxa"/>
          </w:tcPr>
          <w:p w14:paraId="6B4C1B64" w14:textId="77777777" w:rsidR="00127CD7" w:rsidRPr="00E6642D" w:rsidRDefault="00127CD7">
            <w:r w:rsidRPr="00E6642D">
              <w:t>Linkki muuttu-</w:t>
            </w:r>
          </w:p>
          <w:p w14:paraId="61C3C77C" w14:textId="77777777" w:rsidR="00127CD7" w:rsidRPr="00E6642D" w:rsidRDefault="00127CD7">
            <w:r w:rsidRPr="00E6642D">
              <w:t>neeseen lääkitykseen</w:t>
            </w:r>
          </w:p>
        </w:tc>
        <w:tc>
          <w:tcPr>
            <w:tcW w:w="630" w:type="dxa"/>
          </w:tcPr>
          <w:p w14:paraId="2EC8B923" w14:textId="77777777" w:rsidR="00127CD7" w:rsidRPr="00E6642D" w:rsidRDefault="00127CD7"/>
        </w:tc>
        <w:tc>
          <w:tcPr>
            <w:tcW w:w="630" w:type="dxa"/>
          </w:tcPr>
          <w:p w14:paraId="65734C6E" w14:textId="77777777" w:rsidR="00127CD7" w:rsidRPr="00E6642D" w:rsidRDefault="00127CD7">
            <w:r w:rsidRPr="00E6642D">
              <w:t>E</w:t>
            </w:r>
          </w:p>
        </w:tc>
        <w:tc>
          <w:tcPr>
            <w:tcW w:w="2340" w:type="dxa"/>
          </w:tcPr>
          <w:p w14:paraId="1347F433" w14:textId="77777777" w:rsidR="00127CD7" w:rsidRPr="00E6642D" w:rsidRDefault="00127CD7">
            <w:pPr>
              <w:pStyle w:val="Yltunniste"/>
              <w:tabs>
                <w:tab w:val="clear" w:pos="4320"/>
                <w:tab w:val="clear" w:pos="8640"/>
              </w:tabs>
            </w:pPr>
            <w:r w:rsidRPr="00E6642D">
              <w:t xml:space="preserve">Viittauksen kohteena olevan lääkitystiedon id:n </w:t>
            </w:r>
            <w:r w:rsidRPr="00E6642D">
              <w:rPr>
                <w:b/>
                <w:bCs/>
              </w:rPr>
              <w:t>root</w:t>
            </w:r>
            <w:r w:rsidRPr="00E6642D">
              <w:t xml:space="preserve"> ja </w:t>
            </w:r>
            <w:r w:rsidRPr="00E6642D">
              <w:rPr>
                <w:b/>
                <w:bCs/>
              </w:rPr>
              <w:t>extension</w:t>
            </w:r>
          </w:p>
        </w:tc>
        <w:tc>
          <w:tcPr>
            <w:tcW w:w="2070" w:type="dxa"/>
          </w:tcPr>
          <w:p w14:paraId="4A701301" w14:textId="77777777" w:rsidR="00127CD7" w:rsidRPr="00E6642D" w:rsidRDefault="00127CD7">
            <w:r w:rsidRPr="00E6642D">
              <w:t xml:space="preserve">type=”II” </w:t>
            </w:r>
          </w:p>
        </w:tc>
        <w:tc>
          <w:tcPr>
            <w:tcW w:w="1440" w:type="dxa"/>
          </w:tcPr>
          <w:p w14:paraId="4895FC55" w14:textId="77777777" w:rsidR="00127CD7" w:rsidRPr="00E6642D" w:rsidRDefault="00127CD7">
            <w:pPr>
              <w:pStyle w:val="Yltunniste"/>
              <w:tabs>
                <w:tab w:val="clear" w:pos="4320"/>
                <w:tab w:val="clear" w:pos="8640"/>
              </w:tabs>
            </w:pPr>
            <w:r w:rsidRPr="00E6642D">
              <w:t>observation. code</w:t>
            </w:r>
          </w:p>
        </w:tc>
        <w:tc>
          <w:tcPr>
            <w:tcW w:w="1620" w:type="dxa"/>
          </w:tcPr>
          <w:p w14:paraId="3CFE2318" w14:textId="77777777" w:rsidR="00127CD7" w:rsidRPr="00E6642D" w:rsidRDefault="00127CD7">
            <w:r w:rsidRPr="00E6642D">
              <w:rPr>
                <w:lang w:val="de-DE"/>
              </w:rPr>
              <w:t>c.s.c.s.c.s.e.o.c.o.c.</w:t>
            </w:r>
            <w:r w:rsidRPr="00E6642D">
              <w:t>observation.value</w:t>
            </w:r>
          </w:p>
        </w:tc>
        <w:tc>
          <w:tcPr>
            <w:tcW w:w="1620" w:type="dxa"/>
          </w:tcPr>
          <w:p w14:paraId="7C951DDE" w14:textId="77777777" w:rsidR="00127CD7" w:rsidRPr="00E6642D" w:rsidRDefault="00127CD7"/>
        </w:tc>
        <w:tc>
          <w:tcPr>
            <w:tcW w:w="1620" w:type="dxa"/>
          </w:tcPr>
          <w:p w14:paraId="7FA7B8CB" w14:textId="77777777" w:rsidR="00127CD7" w:rsidRPr="00E6642D" w:rsidRDefault="00127CD7"/>
        </w:tc>
      </w:tr>
      <w:tr w:rsidR="00127CD7" w:rsidRPr="0048063A" w14:paraId="73DE2EDD" w14:textId="77777777" w:rsidTr="00950003">
        <w:tblPrEx>
          <w:tblCellMar>
            <w:top w:w="0" w:type="dxa"/>
            <w:bottom w:w="0" w:type="dxa"/>
          </w:tblCellMar>
        </w:tblPrEx>
        <w:trPr>
          <w:gridAfter w:val="7"/>
          <w:wAfter w:w="11340" w:type="dxa"/>
        </w:trPr>
        <w:tc>
          <w:tcPr>
            <w:tcW w:w="828" w:type="dxa"/>
          </w:tcPr>
          <w:p w14:paraId="3FF0A394" w14:textId="77777777" w:rsidR="00127CD7" w:rsidRDefault="00127CD7">
            <w:pPr>
              <w:rPr>
                <w:b/>
                <w:bCs/>
              </w:rPr>
            </w:pPr>
            <w:r>
              <w:rPr>
                <w:b/>
                <w:bCs/>
              </w:rPr>
              <w:t>118</w:t>
            </w:r>
          </w:p>
        </w:tc>
        <w:tc>
          <w:tcPr>
            <w:tcW w:w="1350" w:type="dxa"/>
          </w:tcPr>
          <w:p w14:paraId="0DC03B89" w14:textId="77777777" w:rsidR="00127CD7" w:rsidRPr="00E6642D" w:rsidRDefault="00127CD7">
            <w:r w:rsidRPr="00E6642D">
              <w:t>tiedon lähde</w:t>
            </w:r>
          </w:p>
        </w:tc>
        <w:tc>
          <w:tcPr>
            <w:tcW w:w="630" w:type="dxa"/>
          </w:tcPr>
          <w:p w14:paraId="22B8B749" w14:textId="77777777" w:rsidR="00127CD7" w:rsidRPr="00E6642D" w:rsidRDefault="00127CD7"/>
        </w:tc>
        <w:tc>
          <w:tcPr>
            <w:tcW w:w="630" w:type="dxa"/>
          </w:tcPr>
          <w:p w14:paraId="235C2E0F" w14:textId="77777777" w:rsidR="00127CD7" w:rsidRPr="00E6642D" w:rsidRDefault="00127CD7">
            <w:r w:rsidRPr="00E6642D">
              <w:t>E</w:t>
            </w:r>
          </w:p>
        </w:tc>
        <w:tc>
          <w:tcPr>
            <w:tcW w:w="2340" w:type="dxa"/>
          </w:tcPr>
          <w:p w14:paraId="225FB451" w14:textId="77777777" w:rsidR="00127CD7" w:rsidRPr="00E6642D" w:rsidRDefault="00127CD7">
            <w:pPr>
              <w:pStyle w:val="Yltunniste"/>
              <w:tabs>
                <w:tab w:val="clear" w:pos="4320"/>
                <w:tab w:val="clear" w:pos="8640"/>
              </w:tabs>
            </w:pPr>
            <w:r w:rsidRPr="00E6642D">
              <w:t>Ilmoitetaan, jos tiedon lähde on jokin muu kuin hoitava organisaatio. Luokitus  1.2.246.537.5.40031.2006.</w:t>
            </w:r>
          </w:p>
        </w:tc>
        <w:tc>
          <w:tcPr>
            <w:tcW w:w="2070" w:type="dxa"/>
          </w:tcPr>
          <w:p w14:paraId="4C954A1D" w14:textId="77777777" w:rsidR="00127CD7" w:rsidRPr="00E6642D" w:rsidRDefault="00127CD7">
            <w:r w:rsidRPr="00E6642D">
              <w:t>type=”CE”</w:t>
            </w:r>
          </w:p>
        </w:tc>
        <w:tc>
          <w:tcPr>
            <w:tcW w:w="1440" w:type="dxa"/>
          </w:tcPr>
          <w:p w14:paraId="16490757" w14:textId="77777777" w:rsidR="00127CD7" w:rsidRPr="00E6642D" w:rsidRDefault="00127CD7">
            <w:pPr>
              <w:pStyle w:val="Yltunniste"/>
              <w:tabs>
                <w:tab w:val="clear" w:pos="4320"/>
                <w:tab w:val="clear" w:pos="8640"/>
              </w:tabs>
            </w:pPr>
            <w:r w:rsidRPr="00E6642D">
              <w:t>observation. code</w:t>
            </w:r>
          </w:p>
        </w:tc>
        <w:tc>
          <w:tcPr>
            <w:tcW w:w="1620" w:type="dxa"/>
          </w:tcPr>
          <w:p w14:paraId="0AAB4F0E" w14:textId="77777777" w:rsidR="00127CD7" w:rsidRPr="00E6642D" w:rsidRDefault="00127CD7">
            <w:r w:rsidRPr="00E6642D">
              <w:rPr>
                <w:lang w:val="de-DE"/>
              </w:rPr>
              <w:t>c.s.c.s.c.s.e.o.c.o.c.</w:t>
            </w:r>
            <w:r w:rsidRPr="00E6642D">
              <w:t>observation.value</w:t>
            </w:r>
          </w:p>
        </w:tc>
        <w:tc>
          <w:tcPr>
            <w:tcW w:w="1620" w:type="dxa"/>
          </w:tcPr>
          <w:p w14:paraId="69047345" w14:textId="77777777" w:rsidR="00127CD7" w:rsidRPr="00E6642D" w:rsidRDefault="00127CD7"/>
        </w:tc>
        <w:tc>
          <w:tcPr>
            <w:tcW w:w="1620" w:type="dxa"/>
          </w:tcPr>
          <w:p w14:paraId="6AC71E31" w14:textId="77777777" w:rsidR="00127CD7" w:rsidRPr="00E6642D" w:rsidRDefault="00127CD7"/>
        </w:tc>
      </w:tr>
      <w:tr w:rsidR="00127CD7" w:rsidRPr="0048063A" w14:paraId="604047E3" w14:textId="77777777" w:rsidTr="00950003">
        <w:tblPrEx>
          <w:tblCellMar>
            <w:top w:w="0" w:type="dxa"/>
            <w:bottom w:w="0" w:type="dxa"/>
          </w:tblCellMar>
        </w:tblPrEx>
        <w:trPr>
          <w:gridAfter w:val="7"/>
          <w:wAfter w:w="11340" w:type="dxa"/>
        </w:trPr>
        <w:tc>
          <w:tcPr>
            <w:tcW w:w="828" w:type="dxa"/>
          </w:tcPr>
          <w:p w14:paraId="2DB8D83C" w14:textId="77777777" w:rsidR="00127CD7" w:rsidRDefault="00127CD7">
            <w:pPr>
              <w:rPr>
                <w:b/>
                <w:bCs/>
              </w:rPr>
            </w:pPr>
            <w:r>
              <w:rPr>
                <w:b/>
                <w:bCs/>
              </w:rPr>
              <w:t>146</w:t>
            </w:r>
          </w:p>
        </w:tc>
        <w:tc>
          <w:tcPr>
            <w:tcW w:w="1350" w:type="dxa"/>
          </w:tcPr>
          <w:p w14:paraId="274C4AB1" w14:textId="77777777" w:rsidR="00127CD7" w:rsidRPr="00E6642D" w:rsidRDefault="00127CD7">
            <w:r w:rsidRPr="00C74EEE">
              <w:t>lääkevaihdon kiellon syy</w:t>
            </w:r>
          </w:p>
        </w:tc>
        <w:tc>
          <w:tcPr>
            <w:tcW w:w="630" w:type="dxa"/>
          </w:tcPr>
          <w:p w14:paraId="34DA3A6C" w14:textId="77777777" w:rsidR="00127CD7" w:rsidRPr="00E6642D" w:rsidRDefault="00127CD7"/>
        </w:tc>
        <w:tc>
          <w:tcPr>
            <w:tcW w:w="630" w:type="dxa"/>
          </w:tcPr>
          <w:p w14:paraId="33001E12" w14:textId="77777777" w:rsidR="00127CD7" w:rsidRPr="00E6642D" w:rsidRDefault="00127CD7"/>
        </w:tc>
        <w:tc>
          <w:tcPr>
            <w:tcW w:w="2340" w:type="dxa"/>
          </w:tcPr>
          <w:p w14:paraId="268E7467" w14:textId="77777777" w:rsidR="00127CD7" w:rsidRPr="00E6642D" w:rsidRDefault="00127CD7">
            <w:pPr>
              <w:pStyle w:val="Yltunniste"/>
              <w:tabs>
                <w:tab w:val="clear" w:pos="4320"/>
                <w:tab w:val="clear" w:pos="8640"/>
              </w:tabs>
            </w:pPr>
          </w:p>
        </w:tc>
        <w:tc>
          <w:tcPr>
            <w:tcW w:w="2070" w:type="dxa"/>
          </w:tcPr>
          <w:p w14:paraId="4214616B" w14:textId="77777777" w:rsidR="00127CD7" w:rsidRPr="00E6642D" w:rsidRDefault="00127CD7">
            <w:r>
              <w:t>type=”ST”</w:t>
            </w:r>
          </w:p>
        </w:tc>
        <w:tc>
          <w:tcPr>
            <w:tcW w:w="1440" w:type="dxa"/>
          </w:tcPr>
          <w:p w14:paraId="22EA2316" w14:textId="77777777" w:rsidR="00127CD7" w:rsidRPr="00E6642D" w:rsidRDefault="00127CD7">
            <w:pPr>
              <w:pStyle w:val="Yltunniste"/>
              <w:tabs>
                <w:tab w:val="clear" w:pos="4320"/>
                <w:tab w:val="clear" w:pos="8640"/>
              </w:tabs>
            </w:pPr>
          </w:p>
        </w:tc>
        <w:tc>
          <w:tcPr>
            <w:tcW w:w="1620" w:type="dxa"/>
          </w:tcPr>
          <w:p w14:paraId="0B50B4F9" w14:textId="77777777" w:rsidR="00127CD7" w:rsidRPr="00E6642D" w:rsidRDefault="00127CD7">
            <w:pPr>
              <w:rPr>
                <w:lang w:val="de-DE"/>
              </w:rPr>
            </w:pPr>
          </w:p>
        </w:tc>
        <w:tc>
          <w:tcPr>
            <w:tcW w:w="1620" w:type="dxa"/>
          </w:tcPr>
          <w:p w14:paraId="323B6DDA" w14:textId="77777777" w:rsidR="00127CD7" w:rsidRPr="00E6642D" w:rsidRDefault="00127CD7"/>
        </w:tc>
        <w:tc>
          <w:tcPr>
            <w:tcW w:w="1620" w:type="dxa"/>
          </w:tcPr>
          <w:p w14:paraId="2CF22348" w14:textId="77777777" w:rsidR="00127CD7" w:rsidRPr="00E6642D" w:rsidRDefault="00127CD7"/>
        </w:tc>
      </w:tr>
      <w:tr w:rsidR="00127CD7" w14:paraId="5382E43A" w14:textId="77777777" w:rsidTr="00522D5B">
        <w:tblPrEx>
          <w:tblCellMar>
            <w:top w:w="0" w:type="dxa"/>
            <w:bottom w:w="0" w:type="dxa"/>
          </w:tblCellMar>
        </w:tblPrEx>
        <w:trPr>
          <w:gridAfter w:val="7"/>
          <w:wAfter w:w="11340" w:type="dxa"/>
        </w:trPr>
        <w:tc>
          <w:tcPr>
            <w:tcW w:w="828" w:type="dxa"/>
            <w:shd w:val="clear" w:color="auto" w:fill="FFFF00"/>
          </w:tcPr>
          <w:p w14:paraId="1D12BB4A" w14:textId="77777777" w:rsidR="00127CD7" w:rsidRPr="00E0230C" w:rsidRDefault="00127CD7" w:rsidP="00522D5B">
            <w:pPr>
              <w:rPr>
                <w:b/>
              </w:rPr>
            </w:pPr>
            <w:r w:rsidRPr="00E0230C">
              <w:rPr>
                <w:b/>
              </w:rPr>
              <w:t>(140)</w:t>
            </w:r>
          </w:p>
        </w:tc>
        <w:tc>
          <w:tcPr>
            <w:tcW w:w="1350" w:type="dxa"/>
            <w:shd w:val="clear" w:color="auto" w:fill="FFFF00"/>
          </w:tcPr>
          <w:p w14:paraId="72A7C7F8" w14:textId="77777777" w:rsidR="00127CD7" w:rsidRPr="00E6642D" w:rsidRDefault="00127CD7" w:rsidP="00522D5B">
            <w:pPr>
              <w:rPr>
                <w:b/>
                <w:bCs/>
                <w:color w:val="000000"/>
              </w:rPr>
            </w:pPr>
            <w:r w:rsidRPr="00E6642D">
              <w:t>(</w:t>
            </w:r>
            <w:r w:rsidRPr="00E6642D">
              <w:rPr>
                <w:b/>
                <w:bCs/>
                <w:color w:val="000000"/>
              </w:rPr>
              <w:t>lääkejakelulistan mukaisen lääkkeen antokirjauksen tiedot</w:t>
            </w:r>
            <w:r w:rsidRPr="00E6642D">
              <w:t>)</w:t>
            </w:r>
          </w:p>
        </w:tc>
        <w:tc>
          <w:tcPr>
            <w:tcW w:w="630" w:type="dxa"/>
            <w:shd w:val="clear" w:color="auto" w:fill="FFFF00"/>
          </w:tcPr>
          <w:p w14:paraId="29AF56E0" w14:textId="77777777" w:rsidR="00127CD7" w:rsidRPr="00E6642D" w:rsidRDefault="00127CD7" w:rsidP="00522D5B"/>
        </w:tc>
        <w:tc>
          <w:tcPr>
            <w:tcW w:w="630" w:type="dxa"/>
            <w:shd w:val="clear" w:color="auto" w:fill="FFFF00"/>
          </w:tcPr>
          <w:p w14:paraId="46A4AADD" w14:textId="77777777" w:rsidR="00127CD7" w:rsidRPr="00E6642D" w:rsidRDefault="00127CD7" w:rsidP="00522D5B">
            <w:pPr>
              <w:rPr>
                <w:lang w:val="en-GB"/>
              </w:rPr>
            </w:pPr>
            <w:r w:rsidRPr="00E6642D">
              <w:rPr>
                <w:lang w:val="en-GB"/>
              </w:rPr>
              <w:t>E</w:t>
            </w:r>
          </w:p>
        </w:tc>
        <w:tc>
          <w:tcPr>
            <w:tcW w:w="2340" w:type="dxa"/>
            <w:shd w:val="clear" w:color="auto" w:fill="FFFF00"/>
          </w:tcPr>
          <w:p w14:paraId="363BB1CF" w14:textId="77777777" w:rsidR="00127CD7" w:rsidRPr="00E6642D" w:rsidRDefault="00127CD7" w:rsidP="00522D5B">
            <w:pPr>
              <w:rPr>
                <w:lang w:val="en-GB"/>
              </w:rPr>
            </w:pPr>
          </w:p>
        </w:tc>
        <w:tc>
          <w:tcPr>
            <w:tcW w:w="2070" w:type="dxa"/>
            <w:shd w:val="clear" w:color="auto" w:fill="FFFF00"/>
          </w:tcPr>
          <w:p w14:paraId="2B211DA7" w14:textId="77777777" w:rsidR="00127CD7" w:rsidRPr="00E6642D" w:rsidRDefault="00127CD7" w:rsidP="00522D5B">
            <w:pPr>
              <w:pStyle w:val="Yltunniste"/>
              <w:tabs>
                <w:tab w:val="clear" w:pos="4320"/>
                <w:tab w:val="clear" w:pos="8640"/>
              </w:tabs>
              <w:rPr>
                <w:lang w:val="en-GB"/>
              </w:rPr>
            </w:pPr>
          </w:p>
        </w:tc>
        <w:tc>
          <w:tcPr>
            <w:tcW w:w="1440" w:type="dxa"/>
            <w:shd w:val="clear" w:color="auto" w:fill="FFFF00"/>
          </w:tcPr>
          <w:p w14:paraId="307B6623" w14:textId="77777777" w:rsidR="00127CD7" w:rsidRPr="00E6642D" w:rsidRDefault="00127CD7" w:rsidP="00522D5B">
            <w:pPr>
              <w:pStyle w:val="Yltunniste"/>
              <w:tabs>
                <w:tab w:val="clear" w:pos="4320"/>
                <w:tab w:val="clear" w:pos="8640"/>
              </w:tabs>
              <w:rPr>
                <w:lang w:val="en-GB"/>
              </w:rPr>
            </w:pPr>
            <w:r w:rsidRPr="00E6642D">
              <w:rPr>
                <w:lang w:val="en-GB"/>
              </w:rPr>
              <w:t>c.s.c.s.c.s.e.o.c.o.code</w:t>
            </w:r>
          </w:p>
        </w:tc>
        <w:tc>
          <w:tcPr>
            <w:tcW w:w="1620" w:type="dxa"/>
            <w:shd w:val="clear" w:color="auto" w:fill="FFFF00"/>
          </w:tcPr>
          <w:p w14:paraId="090A17B9" w14:textId="77777777" w:rsidR="00127CD7" w:rsidRPr="00E6642D" w:rsidRDefault="00127CD7" w:rsidP="00522D5B">
            <w:pPr>
              <w:rPr>
                <w:lang w:val="en-GB"/>
              </w:rPr>
            </w:pPr>
          </w:p>
        </w:tc>
        <w:tc>
          <w:tcPr>
            <w:tcW w:w="1620" w:type="dxa"/>
            <w:shd w:val="clear" w:color="auto" w:fill="FFFF00"/>
          </w:tcPr>
          <w:p w14:paraId="633CC0DD" w14:textId="77777777" w:rsidR="00127CD7" w:rsidRPr="00E6642D" w:rsidRDefault="00127CD7" w:rsidP="00522D5B">
            <w:pPr>
              <w:rPr>
                <w:lang w:val="en-GB"/>
              </w:rPr>
            </w:pPr>
          </w:p>
        </w:tc>
        <w:tc>
          <w:tcPr>
            <w:tcW w:w="1620" w:type="dxa"/>
            <w:shd w:val="clear" w:color="auto" w:fill="FFFF00"/>
          </w:tcPr>
          <w:p w14:paraId="2CBFC204" w14:textId="77777777" w:rsidR="00127CD7" w:rsidRPr="00E6642D" w:rsidRDefault="00127CD7" w:rsidP="00522D5B">
            <w:pPr>
              <w:rPr>
                <w:lang w:val="en-GB"/>
              </w:rPr>
            </w:pPr>
          </w:p>
        </w:tc>
      </w:tr>
      <w:tr w:rsidR="00127CD7" w14:paraId="25BCE888" w14:textId="77777777" w:rsidTr="00522D5B">
        <w:tblPrEx>
          <w:tblCellMar>
            <w:top w:w="0" w:type="dxa"/>
            <w:bottom w:w="0" w:type="dxa"/>
          </w:tblCellMar>
        </w:tblPrEx>
        <w:trPr>
          <w:gridAfter w:val="7"/>
          <w:wAfter w:w="11340" w:type="dxa"/>
        </w:trPr>
        <w:tc>
          <w:tcPr>
            <w:tcW w:w="828" w:type="dxa"/>
          </w:tcPr>
          <w:p w14:paraId="5F7A5791" w14:textId="77777777" w:rsidR="00127CD7" w:rsidRDefault="00127CD7" w:rsidP="00522D5B">
            <w:pPr>
              <w:rPr>
                <w:b/>
              </w:rPr>
            </w:pPr>
          </w:p>
        </w:tc>
        <w:tc>
          <w:tcPr>
            <w:tcW w:w="1350" w:type="dxa"/>
          </w:tcPr>
          <w:p w14:paraId="737E2EFD" w14:textId="77777777" w:rsidR="00127CD7" w:rsidRPr="00E6642D" w:rsidRDefault="00127CD7" w:rsidP="00522D5B">
            <w:pPr>
              <w:rPr>
                <w:color w:val="000000"/>
              </w:rPr>
            </w:pPr>
            <w:r w:rsidRPr="00E6642D">
              <w:rPr>
                <w:color w:val="000000"/>
              </w:rPr>
              <w:t>linkki lääkemääräysmerkinnän objektin id</w:t>
            </w:r>
          </w:p>
        </w:tc>
        <w:tc>
          <w:tcPr>
            <w:tcW w:w="630" w:type="dxa"/>
          </w:tcPr>
          <w:p w14:paraId="4ADD8D88" w14:textId="77777777" w:rsidR="00127CD7" w:rsidRPr="00E6642D" w:rsidRDefault="00127CD7" w:rsidP="00522D5B"/>
        </w:tc>
        <w:tc>
          <w:tcPr>
            <w:tcW w:w="630" w:type="dxa"/>
          </w:tcPr>
          <w:p w14:paraId="308B6A5B" w14:textId="77777777" w:rsidR="00127CD7" w:rsidRPr="00E6642D" w:rsidRDefault="00127CD7" w:rsidP="00522D5B"/>
        </w:tc>
        <w:tc>
          <w:tcPr>
            <w:tcW w:w="2340" w:type="dxa"/>
          </w:tcPr>
          <w:p w14:paraId="6F7BF7A1" w14:textId="77777777" w:rsidR="00127CD7" w:rsidRPr="00E6642D" w:rsidRDefault="00127CD7" w:rsidP="00522D5B"/>
        </w:tc>
        <w:tc>
          <w:tcPr>
            <w:tcW w:w="2070" w:type="dxa"/>
          </w:tcPr>
          <w:p w14:paraId="01D7BBC6" w14:textId="77777777" w:rsidR="00127CD7" w:rsidRPr="00E6642D" w:rsidRDefault="00127CD7" w:rsidP="00522D5B">
            <w:pPr>
              <w:pStyle w:val="Yltunniste"/>
              <w:tabs>
                <w:tab w:val="clear" w:pos="4320"/>
                <w:tab w:val="clear" w:pos="8640"/>
              </w:tabs>
              <w:rPr>
                <w:lang w:val="en-GB"/>
              </w:rPr>
            </w:pPr>
            <w:r w:rsidRPr="00E6642D">
              <w:rPr>
                <w:lang w:val="en-GB"/>
              </w:rPr>
              <w:t>II</w:t>
            </w:r>
          </w:p>
        </w:tc>
        <w:tc>
          <w:tcPr>
            <w:tcW w:w="1440" w:type="dxa"/>
          </w:tcPr>
          <w:p w14:paraId="4C4B5E24" w14:textId="77777777" w:rsidR="00127CD7" w:rsidRPr="00E6642D" w:rsidRDefault="00127CD7" w:rsidP="00522D5B">
            <w:pPr>
              <w:pStyle w:val="Yltunniste"/>
              <w:tabs>
                <w:tab w:val="clear" w:pos="4320"/>
                <w:tab w:val="clear" w:pos="8640"/>
              </w:tabs>
              <w:rPr>
                <w:lang w:val="de-DE"/>
              </w:rPr>
            </w:pPr>
            <w:r w:rsidRPr="00E6642D">
              <w:rPr>
                <w:lang w:val="de-DE"/>
              </w:rPr>
              <w:t>c.s.c.s.c.s.e.o.c.o.c</w:t>
            </w:r>
            <w:r w:rsidRPr="00E6642D">
              <w:rPr>
                <w:lang w:val="en-GB"/>
              </w:rPr>
              <w:t>.reference.externalObservation.code</w:t>
            </w:r>
          </w:p>
        </w:tc>
        <w:tc>
          <w:tcPr>
            <w:tcW w:w="1620" w:type="dxa"/>
          </w:tcPr>
          <w:p w14:paraId="0267624D" w14:textId="77777777" w:rsidR="00127CD7" w:rsidRPr="00E6642D" w:rsidRDefault="00127CD7" w:rsidP="00522D5B">
            <w:pPr>
              <w:rPr>
                <w:lang w:val="de-DE"/>
              </w:rPr>
            </w:pPr>
            <w:r w:rsidRPr="00E6642D">
              <w:rPr>
                <w:lang w:val="de-DE"/>
              </w:rPr>
              <w:t>c.s.c.s.c.s.e.o.c.o.c</w:t>
            </w:r>
            <w:r w:rsidRPr="00E6642D">
              <w:rPr>
                <w:lang w:val="en-GB"/>
              </w:rPr>
              <w:t>.reference.externalObservation.id</w:t>
            </w:r>
          </w:p>
        </w:tc>
        <w:tc>
          <w:tcPr>
            <w:tcW w:w="1620" w:type="dxa"/>
          </w:tcPr>
          <w:p w14:paraId="5332D892" w14:textId="77777777" w:rsidR="00127CD7" w:rsidRPr="00E6642D" w:rsidRDefault="00127CD7" w:rsidP="00522D5B">
            <w:pPr>
              <w:rPr>
                <w:lang w:val="en-GB"/>
              </w:rPr>
            </w:pPr>
          </w:p>
        </w:tc>
        <w:tc>
          <w:tcPr>
            <w:tcW w:w="1620" w:type="dxa"/>
          </w:tcPr>
          <w:p w14:paraId="60AB4683" w14:textId="77777777" w:rsidR="00127CD7" w:rsidRPr="00E6642D" w:rsidRDefault="00127CD7" w:rsidP="00522D5B">
            <w:pPr>
              <w:rPr>
                <w:lang w:val="en-GB"/>
              </w:rPr>
            </w:pPr>
          </w:p>
        </w:tc>
      </w:tr>
      <w:tr w:rsidR="00127CD7" w:rsidRPr="009A607B" w14:paraId="310F06E0" w14:textId="77777777" w:rsidTr="00522D5B">
        <w:tblPrEx>
          <w:tblCellMar>
            <w:top w:w="0" w:type="dxa"/>
            <w:bottom w:w="0" w:type="dxa"/>
          </w:tblCellMar>
        </w:tblPrEx>
        <w:trPr>
          <w:gridAfter w:val="7"/>
          <w:wAfter w:w="11340" w:type="dxa"/>
        </w:trPr>
        <w:tc>
          <w:tcPr>
            <w:tcW w:w="828" w:type="dxa"/>
          </w:tcPr>
          <w:p w14:paraId="5B31742F" w14:textId="77777777" w:rsidR="00127CD7" w:rsidRPr="007F3F2E" w:rsidRDefault="00127CD7" w:rsidP="00522D5B">
            <w:pPr>
              <w:rPr>
                <w:b/>
                <w:lang w:val="en-US"/>
              </w:rPr>
            </w:pPr>
          </w:p>
        </w:tc>
        <w:tc>
          <w:tcPr>
            <w:tcW w:w="1350" w:type="dxa"/>
          </w:tcPr>
          <w:p w14:paraId="1343138E" w14:textId="77777777" w:rsidR="00127CD7" w:rsidRPr="00E6642D" w:rsidRDefault="00127CD7" w:rsidP="00522D5B">
            <w:pPr>
              <w:rPr>
                <w:color w:val="000000"/>
              </w:rPr>
            </w:pPr>
            <w:r w:rsidRPr="00E6642D">
              <w:rPr>
                <w:color w:val="000000"/>
              </w:rPr>
              <w:t>linkki reseptin id</w:t>
            </w:r>
          </w:p>
        </w:tc>
        <w:tc>
          <w:tcPr>
            <w:tcW w:w="630" w:type="dxa"/>
          </w:tcPr>
          <w:p w14:paraId="0F51F852" w14:textId="77777777" w:rsidR="00127CD7" w:rsidRPr="00E6642D" w:rsidRDefault="00127CD7" w:rsidP="00522D5B"/>
        </w:tc>
        <w:tc>
          <w:tcPr>
            <w:tcW w:w="630" w:type="dxa"/>
          </w:tcPr>
          <w:p w14:paraId="56B00B13" w14:textId="77777777" w:rsidR="00127CD7" w:rsidRPr="00E6642D" w:rsidRDefault="00127CD7" w:rsidP="00522D5B"/>
        </w:tc>
        <w:tc>
          <w:tcPr>
            <w:tcW w:w="2340" w:type="dxa"/>
          </w:tcPr>
          <w:p w14:paraId="3AA5B4F7" w14:textId="77777777" w:rsidR="00127CD7" w:rsidRPr="00E6642D" w:rsidRDefault="00127CD7" w:rsidP="00522D5B"/>
        </w:tc>
        <w:tc>
          <w:tcPr>
            <w:tcW w:w="2070" w:type="dxa"/>
          </w:tcPr>
          <w:p w14:paraId="021C3223" w14:textId="77777777" w:rsidR="00127CD7" w:rsidRPr="00E6642D" w:rsidRDefault="00127CD7" w:rsidP="00522D5B">
            <w:pPr>
              <w:pStyle w:val="Yltunniste"/>
              <w:tabs>
                <w:tab w:val="clear" w:pos="4320"/>
                <w:tab w:val="clear" w:pos="8640"/>
              </w:tabs>
              <w:rPr>
                <w:lang w:val="en-GB"/>
              </w:rPr>
            </w:pPr>
            <w:r w:rsidRPr="00E6642D">
              <w:rPr>
                <w:lang w:val="en-GB"/>
              </w:rPr>
              <w:t>II</w:t>
            </w:r>
          </w:p>
        </w:tc>
        <w:tc>
          <w:tcPr>
            <w:tcW w:w="1440" w:type="dxa"/>
          </w:tcPr>
          <w:p w14:paraId="0EBC2A5B" w14:textId="77777777" w:rsidR="00127CD7" w:rsidRPr="00E6642D" w:rsidRDefault="00127CD7" w:rsidP="00522D5B">
            <w:pPr>
              <w:pStyle w:val="Yltunniste"/>
              <w:tabs>
                <w:tab w:val="clear" w:pos="4320"/>
                <w:tab w:val="clear" w:pos="8640"/>
              </w:tabs>
              <w:rPr>
                <w:lang w:val="de-DE"/>
              </w:rPr>
            </w:pPr>
            <w:r w:rsidRPr="00E6642D">
              <w:rPr>
                <w:lang w:val="de-DE"/>
              </w:rPr>
              <w:t>c.s.c.s.c.s.e.o.c.o.c.reference.externalDocument.code</w:t>
            </w:r>
          </w:p>
        </w:tc>
        <w:tc>
          <w:tcPr>
            <w:tcW w:w="1620" w:type="dxa"/>
          </w:tcPr>
          <w:p w14:paraId="63B19D08" w14:textId="77777777" w:rsidR="00127CD7" w:rsidRPr="00E6642D" w:rsidRDefault="00127CD7" w:rsidP="00522D5B">
            <w:pPr>
              <w:rPr>
                <w:lang w:val="de-DE"/>
              </w:rPr>
            </w:pPr>
            <w:r w:rsidRPr="00E6642D">
              <w:rPr>
                <w:lang w:val="de-DE"/>
              </w:rPr>
              <w:t>c.s.c.s.c.s.e.o.c.o.c.reference.externalDocument.id</w:t>
            </w:r>
          </w:p>
        </w:tc>
        <w:tc>
          <w:tcPr>
            <w:tcW w:w="1620" w:type="dxa"/>
          </w:tcPr>
          <w:p w14:paraId="2FE220B0" w14:textId="77777777" w:rsidR="00127CD7" w:rsidRPr="00E6642D" w:rsidRDefault="00127CD7" w:rsidP="00522D5B">
            <w:pPr>
              <w:rPr>
                <w:lang w:val="de-DE"/>
              </w:rPr>
            </w:pPr>
          </w:p>
        </w:tc>
        <w:tc>
          <w:tcPr>
            <w:tcW w:w="1620" w:type="dxa"/>
          </w:tcPr>
          <w:p w14:paraId="110CBF2E" w14:textId="77777777" w:rsidR="00127CD7" w:rsidRPr="00E6642D" w:rsidRDefault="00127CD7" w:rsidP="00522D5B">
            <w:pPr>
              <w:rPr>
                <w:lang w:val="de-DE"/>
              </w:rPr>
            </w:pPr>
          </w:p>
        </w:tc>
      </w:tr>
      <w:tr w:rsidR="00127CD7" w14:paraId="3EA4604A" w14:textId="77777777" w:rsidTr="00522D5B">
        <w:tblPrEx>
          <w:tblCellMar>
            <w:top w:w="0" w:type="dxa"/>
            <w:bottom w:w="0" w:type="dxa"/>
          </w:tblCellMar>
        </w:tblPrEx>
        <w:trPr>
          <w:gridAfter w:val="7"/>
          <w:wAfter w:w="11340" w:type="dxa"/>
        </w:trPr>
        <w:tc>
          <w:tcPr>
            <w:tcW w:w="828" w:type="dxa"/>
          </w:tcPr>
          <w:p w14:paraId="28879DF0" w14:textId="77777777" w:rsidR="00127CD7" w:rsidRDefault="00127CD7" w:rsidP="00522D5B">
            <w:pPr>
              <w:rPr>
                <w:b/>
              </w:rPr>
            </w:pPr>
            <w:r>
              <w:rPr>
                <w:b/>
              </w:rPr>
              <w:t>142</w:t>
            </w:r>
          </w:p>
        </w:tc>
        <w:tc>
          <w:tcPr>
            <w:tcW w:w="1350" w:type="dxa"/>
          </w:tcPr>
          <w:p w14:paraId="75C2BC80" w14:textId="77777777" w:rsidR="00127CD7" w:rsidRPr="00E6642D" w:rsidRDefault="00127CD7" w:rsidP="00522D5B">
            <w:pPr>
              <w:rPr>
                <w:color w:val="000000"/>
              </w:rPr>
            </w:pPr>
            <w:r w:rsidRPr="00E6642D">
              <w:rPr>
                <w:color w:val="000000"/>
              </w:rPr>
              <w:t>lääkejakelulistan aloittaneen ammattihenkilön rooli</w:t>
            </w:r>
          </w:p>
        </w:tc>
        <w:tc>
          <w:tcPr>
            <w:tcW w:w="630" w:type="dxa"/>
          </w:tcPr>
          <w:p w14:paraId="4AC6832B" w14:textId="77777777" w:rsidR="00127CD7" w:rsidRPr="00E6642D" w:rsidRDefault="00127CD7" w:rsidP="00522D5B"/>
        </w:tc>
        <w:tc>
          <w:tcPr>
            <w:tcW w:w="630" w:type="dxa"/>
          </w:tcPr>
          <w:p w14:paraId="3CA2EE73" w14:textId="77777777" w:rsidR="00127CD7" w:rsidRPr="00E6642D" w:rsidRDefault="00127CD7" w:rsidP="00522D5B"/>
        </w:tc>
        <w:tc>
          <w:tcPr>
            <w:tcW w:w="2340" w:type="dxa"/>
          </w:tcPr>
          <w:p w14:paraId="51A285D9" w14:textId="77777777" w:rsidR="00127CD7" w:rsidRPr="00E6642D" w:rsidRDefault="00127CD7" w:rsidP="003829FC">
            <w:pPr>
              <w:rPr>
                <w:lang w:val="de-DE"/>
              </w:rPr>
            </w:pPr>
            <w:r w:rsidRPr="00E6642D">
              <w:rPr>
                <w:b/>
                <w:lang w:val="de-DE"/>
              </w:rPr>
              <w:t>code</w:t>
            </w:r>
            <w:r w:rsidRPr="00E6642D">
              <w:rPr>
                <w:lang w:val="de-DE"/>
              </w:rPr>
              <w:t>="LLISTAL"</w:t>
            </w:r>
          </w:p>
          <w:p w14:paraId="62F5A807" w14:textId="77777777" w:rsidR="00127CD7" w:rsidRPr="00E6642D" w:rsidRDefault="00127CD7" w:rsidP="00522D5B">
            <w:r w:rsidRPr="00E6642D">
              <w:rPr>
                <w:b/>
              </w:rPr>
              <w:t>codeSystem</w:t>
            </w:r>
            <w:r w:rsidRPr="00E6642D">
              <w:t>=1.2.246.537.5.40006.2003</w:t>
            </w:r>
          </w:p>
        </w:tc>
        <w:tc>
          <w:tcPr>
            <w:tcW w:w="2070" w:type="dxa"/>
          </w:tcPr>
          <w:p w14:paraId="053BF85A" w14:textId="77777777" w:rsidR="00127CD7" w:rsidRPr="00E6642D" w:rsidRDefault="00127CD7" w:rsidP="00522D5B">
            <w:pPr>
              <w:pStyle w:val="Yltunniste"/>
              <w:tabs>
                <w:tab w:val="clear" w:pos="4320"/>
                <w:tab w:val="clear" w:pos="8640"/>
              </w:tabs>
              <w:rPr>
                <w:lang w:val="en-GB"/>
              </w:rPr>
            </w:pPr>
            <w:r w:rsidRPr="00E6642D">
              <w:rPr>
                <w:lang w:val="en-GB"/>
              </w:rPr>
              <w:t>CE</w:t>
            </w:r>
          </w:p>
        </w:tc>
        <w:tc>
          <w:tcPr>
            <w:tcW w:w="1440" w:type="dxa"/>
          </w:tcPr>
          <w:p w14:paraId="68B34612" w14:textId="77777777" w:rsidR="00127CD7" w:rsidRPr="00E6642D" w:rsidRDefault="00127CD7" w:rsidP="00522D5B">
            <w:pPr>
              <w:pStyle w:val="Yltunniste"/>
              <w:tabs>
                <w:tab w:val="clear" w:pos="4320"/>
                <w:tab w:val="clear" w:pos="8640"/>
              </w:tabs>
              <w:rPr>
                <w:lang w:val="en-GB"/>
              </w:rPr>
            </w:pPr>
          </w:p>
        </w:tc>
        <w:tc>
          <w:tcPr>
            <w:tcW w:w="1620" w:type="dxa"/>
          </w:tcPr>
          <w:p w14:paraId="40941547" w14:textId="77777777" w:rsidR="00127CD7" w:rsidRPr="00E6642D" w:rsidRDefault="00127CD7" w:rsidP="00522D5B">
            <w:pPr>
              <w:rPr>
                <w:lang w:val="en-GB"/>
              </w:rPr>
            </w:pPr>
            <w:r w:rsidRPr="00E6642D">
              <w:rPr>
                <w:lang w:val="de-DE"/>
              </w:rPr>
              <w:t>c.s.c.s.c.s.e.o.c.o.c.</w:t>
            </w:r>
            <w:r w:rsidRPr="00E6642D">
              <w:rPr>
                <w:lang w:val="en-GB"/>
              </w:rPr>
              <w:t xml:space="preserve">observation.author.functionCode </w:t>
            </w:r>
            <w:r w:rsidRPr="00E6642D">
              <w:rPr>
                <w:b/>
                <w:lang w:val="en-GB"/>
              </w:rPr>
              <w:t>code</w:t>
            </w:r>
          </w:p>
        </w:tc>
        <w:tc>
          <w:tcPr>
            <w:tcW w:w="1620" w:type="dxa"/>
          </w:tcPr>
          <w:p w14:paraId="0C011E7C" w14:textId="77777777" w:rsidR="00127CD7" w:rsidRPr="00E6642D" w:rsidRDefault="00127CD7" w:rsidP="00522D5B">
            <w:pPr>
              <w:rPr>
                <w:lang w:val="en-GB"/>
              </w:rPr>
            </w:pPr>
          </w:p>
        </w:tc>
        <w:tc>
          <w:tcPr>
            <w:tcW w:w="1620" w:type="dxa"/>
          </w:tcPr>
          <w:p w14:paraId="21FB3EC9" w14:textId="77777777" w:rsidR="00127CD7" w:rsidRPr="00E6642D" w:rsidRDefault="00127CD7" w:rsidP="00522D5B">
            <w:pPr>
              <w:rPr>
                <w:lang w:val="en-GB"/>
              </w:rPr>
            </w:pPr>
          </w:p>
        </w:tc>
      </w:tr>
      <w:tr w:rsidR="00127CD7" w14:paraId="2287E98B" w14:textId="77777777" w:rsidTr="00522D5B">
        <w:tblPrEx>
          <w:tblCellMar>
            <w:top w:w="0" w:type="dxa"/>
            <w:bottom w:w="0" w:type="dxa"/>
          </w:tblCellMar>
        </w:tblPrEx>
        <w:trPr>
          <w:gridAfter w:val="7"/>
          <w:wAfter w:w="11340" w:type="dxa"/>
        </w:trPr>
        <w:tc>
          <w:tcPr>
            <w:tcW w:w="828" w:type="dxa"/>
          </w:tcPr>
          <w:p w14:paraId="430EC45C" w14:textId="77777777" w:rsidR="00127CD7" w:rsidRPr="003B3C54" w:rsidRDefault="00127CD7" w:rsidP="00522D5B">
            <w:pPr>
              <w:rPr>
                <w:b/>
                <w:lang w:val="en-GB"/>
              </w:rPr>
            </w:pPr>
          </w:p>
        </w:tc>
        <w:tc>
          <w:tcPr>
            <w:tcW w:w="1350" w:type="dxa"/>
          </w:tcPr>
          <w:p w14:paraId="288FD038" w14:textId="77777777" w:rsidR="00127CD7" w:rsidRPr="00E6642D" w:rsidRDefault="00127CD7" w:rsidP="00522D5B">
            <w:pPr>
              <w:rPr>
                <w:color w:val="000000"/>
              </w:rPr>
            </w:pPr>
            <w:r w:rsidRPr="00E6642D">
              <w:rPr>
                <w:color w:val="000000"/>
              </w:rPr>
              <w:t>lääkejakelulistan  alkuaika</w:t>
            </w:r>
          </w:p>
          <w:p w14:paraId="3033C32B" w14:textId="77777777" w:rsidR="00127CD7" w:rsidRPr="00E6642D" w:rsidRDefault="00127CD7" w:rsidP="00522D5B"/>
        </w:tc>
        <w:tc>
          <w:tcPr>
            <w:tcW w:w="630" w:type="dxa"/>
          </w:tcPr>
          <w:p w14:paraId="4CD325C2" w14:textId="77777777" w:rsidR="00127CD7" w:rsidRPr="00E6642D" w:rsidRDefault="00127CD7" w:rsidP="00522D5B"/>
        </w:tc>
        <w:tc>
          <w:tcPr>
            <w:tcW w:w="630" w:type="dxa"/>
          </w:tcPr>
          <w:p w14:paraId="5B5C54D9" w14:textId="77777777" w:rsidR="00127CD7" w:rsidRPr="00E6642D" w:rsidRDefault="00127CD7" w:rsidP="00522D5B">
            <w:r w:rsidRPr="00E6642D">
              <w:t>E</w:t>
            </w:r>
          </w:p>
        </w:tc>
        <w:tc>
          <w:tcPr>
            <w:tcW w:w="2340" w:type="dxa"/>
          </w:tcPr>
          <w:p w14:paraId="002FECB7" w14:textId="77777777" w:rsidR="00127CD7" w:rsidRPr="00E6642D" w:rsidRDefault="00127CD7" w:rsidP="00522D5B">
            <w:r w:rsidRPr="00E6642D">
              <w:t>YYYYMMDD[HH[MM[SS]]]</w:t>
            </w:r>
          </w:p>
          <w:p w14:paraId="4998E0D4" w14:textId="77777777" w:rsidR="00127CD7" w:rsidRPr="00E6642D" w:rsidRDefault="00127CD7" w:rsidP="00522D5B"/>
          <w:p w14:paraId="08F5EF46" w14:textId="77777777" w:rsidR="00127CD7" w:rsidRPr="00E6642D" w:rsidRDefault="00127CD7" w:rsidP="00522D5B"/>
        </w:tc>
        <w:tc>
          <w:tcPr>
            <w:tcW w:w="2070" w:type="dxa"/>
          </w:tcPr>
          <w:p w14:paraId="5DE91284" w14:textId="77777777" w:rsidR="00127CD7" w:rsidRPr="00E6642D" w:rsidRDefault="00127CD7" w:rsidP="00522D5B">
            <w:pPr>
              <w:pStyle w:val="Yltunniste"/>
              <w:tabs>
                <w:tab w:val="clear" w:pos="4320"/>
                <w:tab w:val="clear" w:pos="8640"/>
              </w:tabs>
              <w:rPr>
                <w:lang w:val="en-GB"/>
              </w:rPr>
            </w:pPr>
            <w:r w:rsidRPr="00E6642D">
              <w:rPr>
                <w:lang w:val="en-GB"/>
              </w:rPr>
              <w:t>TS</w:t>
            </w:r>
          </w:p>
        </w:tc>
        <w:tc>
          <w:tcPr>
            <w:tcW w:w="1440" w:type="dxa"/>
          </w:tcPr>
          <w:p w14:paraId="517833BC" w14:textId="77777777" w:rsidR="00127CD7" w:rsidRPr="00E6642D" w:rsidRDefault="00127CD7" w:rsidP="00522D5B">
            <w:pPr>
              <w:pStyle w:val="Yltunniste"/>
              <w:tabs>
                <w:tab w:val="clear" w:pos="4320"/>
                <w:tab w:val="clear" w:pos="8640"/>
              </w:tabs>
              <w:rPr>
                <w:lang w:val="en-GB"/>
              </w:rPr>
            </w:pPr>
          </w:p>
        </w:tc>
        <w:tc>
          <w:tcPr>
            <w:tcW w:w="1620" w:type="dxa"/>
          </w:tcPr>
          <w:p w14:paraId="0B658EB7" w14:textId="77777777" w:rsidR="00127CD7" w:rsidRPr="00E6642D" w:rsidRDefault="00127CD7" w:rsidP="00522D5B">
            <w:pPr>
              <w:rPr>
                <w:lang w:val="en-GB"/>
              </w:rPr>
            </w:pPr>
            <w:r w:rsidRPr="00E6642D">
              <w:rPr>
                <w:lang w:val="de-DE"/>
              </w:rPr>
              <w:t>c.s.c.s.c.s.e.o.c.o.c</w:t>
            </w:r>
            <w:r w:rsidRPr="00E6642D">
              <w:rPr>
                <w:lang w:val="en-GB"/>
              </w:rPr>
              <w:t>.observation.</w:t>
            </w:r>
            <w:r w:rsidRPr="00E6642D">
              <w:rPr>
                <w:lang w:val="de-DE"/>
              </w:rPr>
              <w:t>author</w:t>
            </w:r>
            <w:r w:rsidRPr="00E6642D">
              <w:rPr>
                <w:lang w:val="en-GB"/>
              </w:rPr>
              <w:t xml:space="preserve">.time </w:t>
            </w:r>
            <w:r w:rsidRPr="00E6642D">
              <w:rPr>
                <w:b/>
                <w:lang w:val="en-GB"/>
              </w:rPr>
              <w:t>value</w:t>
            </w:r>
          </w:p>
        </w:tc>
        <w:tc>
          <w:tcPr>
            <w:tcW w:w="1620" w:type="dxa"/>
          </w:tcPr>
          <w:p w14:paraId="5220A6AC" w14:textId="77777777" w:rsidR="00127CD7" w:rsidRPr="00E6642D" w:rsidRDefault="00127CD7" w:rsidP="00522D5B">
            <w:pPr>
              <w:rPr>
                <w:lang w:val="en-GB"/>
              </w:rPr>
            </w:pPr>
          </w:p>
        </w:tc>
        <w:tc>
          <w:tcPr>
            <w:tcW w:w="1620" w:type="dxa"/>
          </w:tcPr>
          <w:p w14:paraId="49A6E40F" w14:textId="77777777" w:rsidR="00127CD7" w:rsidRPr="00E6642D" w:rsidRDefault="00127CD7" w:rsidP="00522D5B">
            <w:pPr>
              <w:rPr>
                <w:lang w:val="en-GB"/>
              </w:rPr>
            </w:pPr>
          </w:p>
        </w:tc>
      </w:tr>
      <w:tr w:rsidR="00127CD7" w:rsidRPr="00E835D7" w14:paraId="4C68D427" w14:textId="77777777" w:rsidTr="00950003">
        <w:tblPrEx>
          <w:tblCellMar>
            <w:top w:w="0" w:type="dxa"/>
            <w:bottom w:w="0" w:type="dxa"/>
          </w:tblCellMar>
        </w:tblPrEx>
        <w:trPr>
          <w:gridAfter w:val="7"/>
          <w:wAfter w:w="11340" w:type="dxa"/>
        </w:trPr>
        <w:tc>
          <w:tcPr>
            <w:tcW w:w="828" w:type="dxa"/>
          </w:tcPr>
          <w:p w14:paraId="53174805" w14:textId="77777777" w:rsidR="00127CD7" w:rsidRPr="00E0230C" w:rsidRDefault="00127CD7">
            <w:pPr>
              <w:rPr>
                <w:b/>
                <w:bCs/>
              </w:rPr>
            </w:pPr>
          </w:p>
        </w:tc>
        <w:tc>
          <w:tcPr>
            <w:tcW w:w="1350" w:type="dxa"/>
          </w:tcPr>
          <w:p w14:paraId="3F32CF71" w14:textId="77777777" w:rsidR="00127CD7" w:rsidRPr="00E6642D" w:rsidRDefault="00127CD7" w:rsidP="00621DF1">
            <w:pPr>
              <w:rPr>
                <w:color w:val="000000"/>
              </w:rPr>
            </w:pPr>
            <w:r w:rsidRPr="00E6642D">
              <w:rPr>
                <w:color w:val="000000"/>
              </w:rPr>
              <w:t xml:space="preserve">lääkejakelulistan  aloittaneen ammattihenkilön id </w:t>
            </w:r>
          </w:p>
          <w:p w14:paraId="1B4D03E9" w14:textId="77777777" w:rsidR="00127CD7" w:rsidRPr="00E6642D" w:rsidRDefault="00127CD7" w:rsidP="001950C1">
            <w:pPr>
              <w:rPr>
                <w:color w:val="000000"/>
              </w:rPr>
            </w:pPr>
          </w:p>
        </w:tc>
        <w:tc>
          <w:tcPr>
            <w:tcW w:w="630" w:type="dxa"/>
          </w:tcPr>
          <w:p w14:paraId="749BBDA9" w14:textId="77777777" w:rsidR="00127CD7" w:rsidRPr="00E6642D" w:rsidRDefault="00127CD7">
            <w:r w:rsidRPr="00E6642D">
              <w:t>P</w:t>
            </w:r>
          </w:p>
        </w:tc>
        <w:tc>
          <w:tcPr>
            <w:tcW w:w="630" w:type="dxa"/>
          </w:tcPr>
          <w:p w14:paraId="15C7E931" w14:textId="77777777" w:rsidR="00127CD7" w:rsidRPr="00E6642D" w:rsidRDefault="00127CD7">
            <w:r w:rsidRPr="00E6642D">
              <w:rPr>
                <w:lang w:val="de-DE"/>
              </w:rPr>
              <w:t>E</w:t>
            </w:r>
          </w:p>
        </w:tc>
        <w:tc>
          <w:tcPr>
            <w:tcW w:w="2340" w:type="dxa"/>
          </w:tcPr>
          <w:p w14:paraId="3149CCC0" w14:textId="77777777" w:rsidR="00127CD7" w:rsidRPr="00E6642D" w:rsidRDefault="00127CD7" w:rsidP="001950C1">
            <w:r w:rsidRPr="00E6642D">
              <w:rPr>
                <w:b/>
              </w:rPr>
              <w:t>extension</w:t>
            </w:r>
            <w:r w:rsidRPr="00E6642D">
              <w:t>=”ht”</w:t>
            </w:r>
          </w:p>
          <w:p w14:paraId="7740B451" w14:textId="77777777" w:rsidR="00127CD7" w:rsidRPr="00E6642D" w:rsidRDefault="00127CD7" w:rsidP="001950C1">
            <w:r w:rsidRPr="00E6642D">
              <w:rPr>
                <w:b/>
              </w:rPr>
              <w:t>root</w:t>
            </w:r>
            <w:r w:rsidRPr="00E6642D">
              <w:t>=”1.2.246.537.21”</w:t>
            </w:r>
          </w:p>
          <w:p w14:paraId="08528E13" w14:textId="77777777" w:rsidR="00127CD7" w:rsidRPr="00E6642D" w:rsidRDefault="00127CD7" w:rsidP="001950C1"/>
          <w:p w14:paraId="6221321C" w14:textId="77777777" w:rsidR="00127CD7" w:rsidRPr="00E6642D" w:rsidRDefault="00127CD7">
            <w:pPr>
              <w:pStyle w:val="Yltunniste"/>
              <w:tabs>
                <w:tab w:val="clear" w:pos="4320"/>
                <w:tab w:val="clear" w:pos="8640"/>
              </w:tabs>
            </w:pPr>
          </w:p>
        </w:tc>
        <w:tc>
          <w:tcPr>
            <w:tcW w:w="2070" w:type="dxa"/>
          </w:tcPr>
          <w:p w14:paraId="2E8C59C1" w14:textId="77777777" w:rsidR="00127CD7" w:rsidRPr="00E6642D" w:rsidRDefault="00127CD7">
            <w:r w:rsidRPr="00E6642D">
              <w:rPr>
                <w:lang w:val="en-GB"/>
              </w:rPr>
              <w:t>II attribuutit</w:t>
            </w:r>
            <w:r w:rsidRPr="00E6642D">
              <w:rPr>
                <w:lang w:val="de-DE"/>
              </w:rPr>
              <w:t xml:space="preserve"> \</w:t>
            </w:r>
          </w:p>
        </w:tc>
        <w:tc>
          <w:tcPr>
            <w:tcW w:w="1440" w:type="dxa"/>
          </w:tcPr>
          <w:p w14:paraId="595C0512" w14:textId="77777777" w:rsidR="00127CD7" w:rsidRPr="00E6642D" w:rsidDel="00C14D6F" w:rsidRDefault="00127CD7">
            <w:pPr>
              <w:pStyle w:val="Yltunniste"/>
              <w:tabs>
                <w:tab w:val="clear" w:pos="4320"/>
                <w:tab w:val="clear" w:pos="8640"/>
              </w:tabs>
            </w:pPr>
            <w:r w:rsidRPr="00E6642D">
              <w:rPr>
                <w:lang w:val="de-DE"/>
              </w:rPr>
              <w:t>\</w:t>
            </w:r>
          </w:p>
        </w:tc>
        <w:tc>
          <w:tcPr>
            <w:tcW w:w="1620" w:type="dxa"/>
          </w:tcPr>
          <w:p w14:paraId="3A3B7A14" w14:textId="77777777" w:rsidR="00127CD7" w:rsidRPr="00E6642D" w:rsidRDefault="00127CD7">
            <w:pPr>
              <w:rPr>
                <w:lang w:val="de-DE"/>
              </w:rPr>
            </w:pPr>
            <w:r w:rsidRPr="00E6642D">
              <w:rPr>
                <w:lang w:val="de-DE"/>
              </w:rPr>
              <w:t>c.s.c.s.c.s.e.o.c.o.c</w:t>
            </w:r>
            <w:r w:rsidRPr="00E6642D">
              <w:rPr>
                <w:lang w:val="en-GB"/>
              </w:rPr>
              <w:t>.observation.</w:t>
            </w:r>
            <w:r w:rsidRPr="00E6642D">
              <w:rPr>
                <w:lang w:val="de-DE"/>
              </w:rPr>
              <w:t xml:space="preserve"> author</w:t>
            </w:r>
            <w:r w:rsidRPr="00E6642D">
              <w:rPr>
                <w:lang w:val="en-GB"/>
              </w:rPr>
              <w:t>.assignedAuthor.id</w:t>
            </w:r>
          </w:p>
        </w:tc>
        <w:tc>
          <w:tcPr>
            <w:tcW w:w="1620" w:type="dxa"/>
          </w:tcPr>
          <w:p w14:paraId="16C71262" w14:textId="77777777" w:rsidR="00127CD7" w:rsidRPr="00E6642D" w:rsidRDefault="00127CD7">
            <w:pPr>
              <w:rPr>
                <w:lang w:val="en-US"/>
              </w:rPr>
            </w:pPr>
          </w:p>
        </w:tc>
        <w:tc>
          <w:tcPr>
            <w:tcW w:w="1620" w:type="dxa"/>
          </w:tcPr>
          <w:p w14:paraId="6E18E728" w14:textId="77777777" w:rsidR="00127CD7" w:rsidRPr="00E6642D" w:rsidRDefault="00127CD7">
            <w:pPr>
              <w:rPr>
                <w:lang w:val="en-US"/>
              </w:rPr>
            </w:pPr>
          </w:p>
        </w:tc>
      </w:tr>
      <w:tr w:rsidR="00127CD7" w:rsidRPr="0048063A" w14:paraId="4604C4D6" w14:textId="77777777" w:rsidTr="00950003">
        <w:tblPrEx>
          <w:tblCellMar>
            <w:top w:w="0" w:type="dxa"/>
            <w:bottom w:w="0" w:type="dxa"/>
          </w:tblCellMar>
        </w:tblPrEx>
        <w:trPr>
          <w:gridAfter w:val="7"/>
          <w:wAfter w:w="11340" w:type="dxa"/>
        </w:trPr>
        <w:tc>
          <w:tcPr>
            <w:tcW w:w="828" w:type="dxa"/>
          </w:tcPr>
          <w:p w14:paraId="6C9FC849" w14:textId="77777777" w:rsidR="00127CD7" w:rsidRPr="00E0230C" w:rsidRDefault="00127CD7">
            <w:pPr>
              <w:rPr>
                <w:b/>
                <w:bCs/>
              </w:rPr>
            </w:pPr>
          </w:p>
        </w:tc>
        <w:tc>
          <w:tcPr>
            <w:tcW w:w="1350" w:type="dxa"/>
          </w:tcPr>
          <w:p w14:paraId="48D39CD8" w14:textId="77777777" w:rsidR="00127CD7" w:rsidRPr="00E6642D" w:rsidRDefault="00127CD7" w:rsidP="00E0230C">
            <w:pPr>
              <w:rPr>
                <w:color w:val="000000"/>
              </w:rPr>
            </w:pPr>
            <w:r w:rsidRPr="00E6642D">
              <w:rPr>
                <w:color w:val="000000"/>
              </w:rPr>
              <w:t>lääkejakelulistan  aloittaneen ammattihenkilön nimi</w:t>
            </w:r>
          </w:p>
          <w:p w14:paraId="7934DBEA" w14:textId="77777777" w:rsidR="00127CD7" w:rsidRPr="00E6642D" w:rsidRDefault="00127CD7"/>
        </w:tc>
        <w:tc>
          <w:tcPr>
            <w:tcW w:w="630" w:type="dxa"/>
          </w:tcPr>
          <w:p w14:paraId="7BE58ADA" w14:textId="77777777" w:rsidR="00127CD7" w:rsidRPr="00E6642D" w:rsidRDefault="00127CD7"/>
        </w:tc>
        <w:tc>
          <w:tcPr>
            <w:tcW w:w="630" w:type="dxa"/>
          </w:tcPr>
          <w:p w14:paraId="300CCE4C" w14:textId="77777777" w:rsidR="00127CD7" w:rsidRPr="00E6642D" w:rsidRDefault="00127CD7">
            <w:r w:rsidRPr="00E6642D">
              <w:t>E</w:t>
            </w:r>
          </w:p>
        </w:tc>
        <w:tc>
          <w:tcPr>
            <w:tcW w:w="2340" w:type="dxa"/>
          </w:tcPr>
          <w:p w14:paraId="7653123F" w14:textId="77777777" w:rsidR="00127CD7" w:rsidRPr="00E6642D" w:rsidRDefault="00127CD7" w:rsidP="001950C1"/>
        </w:tc>
        <w:tc>
          <w:tcPr>
            <w:tcW w:w="2070" w:type="dxa"/>
          </w:tcPr>
          <w:p w14:paraId="6BEFF684" w14:textId="77777777" w:rsidR="00127CD7" w:rsidRPr="00E6642D" w:rsidRDefault="00127CD7">
            <w:r w:rsidRPr="00E6642D">
              <w:t>PN</w:t>
            </w:r>
          </w:p>
        </w:tc>
        <w:tc>
          <w:tcPr>
            <w:tcW w:w="1440" w:type="dxa"/>
          </w:tcPr>
          <w:p w14:paraId="6FD11B10" w14:textId="77777777" w:rsidR="00127CD7" w:rsidRPr="00E6642D" w:rsidDel="00C14D6F" w:rsidRDefault="00127CD7">
            <w:pPr>
              <w:pStyle w:val="Yltunniste"/>
              <w:tabs>
                <w:tab w:val="clear" w:pos="4320"/>
                <w:tab w:val="clear" w:pos="8640"/>
              </w:tabs>
            </w:pPr>
          </w:p>
        </w:tc>
        <w:tc>
          <w:tcPr>
            <w:tcW w:w="1620" w:type="dxa"/>
          </w:tcPr>
          <w:p w14:paraId="4408316B" w14:textId="77777777" w:rsidR="00127CD7" w:rsidRPr="00E6642D" w:rsidRDefault="00127CD7">
            <w:r w:rsidRPr="00E6642D">
              <w:rPr>
                <w:lang w:val="de-DE"/>
              </w:rPr>
              <w:t>c.s.c.s.c.s.e.o.c.o.c.</w:t>
            </w:r>
            <w:r w:rsidRPr="00E6642D">
              <w:t>observation.author.assignedAuthor.assignedPerson.name</w:t>
            </w:r>
          </w:p>
        </w:tc>
        <w:tc>
          <w:tcPr>
            <w:tcW w:w="1620" w:type="dxa"/>
          </w:tcPr>
          <w:p w14:paraId="095CB269" w14:textId="77777777" w:rsidR="00127CD7" w:rsidRPr="00E6642D" w:rsidRDefault="00127CD7"/>
        </w:tc>
        <w:tc>
          <w:tcPr>
            <w:tcW w:w="1620" w:type="dxa"/>
          </w:tcPr>
          <w:p w14:paraId="44352622" w14:textId="77777777" w:rsidR="00127CD7" w:rsidRPr="00E6642D" w:rsidRDefault="00127CD7"/>
        </w:tc>
      </w:tr>
      <w:tr w:rsidR="00127CD7" w:rsidRPr="003D7175" w14:paraId="3D5F3C8F" w14:textId="77777777" w:rsidTr="008C742F">
        <w:tblPrEx>
          <w:tblCellMar>
            <w:top w:w="0" w:type="dxa"/>
            <w:bottom w:w="0" w:type="dxa"/>
          </w:tblCellMar>
        </w:tblPrEx>
        <w:trPr>
          <w:gridAfter w:val="7"/>
          <w:wAfter w:w="11340" w:type="dxa"/>
        </w:trPr>
        <w:tc>
          <w:tcPr>
            <w:tcW w:w="828" w:type="dxa"/>
          </w:tcPr>
          <w:p w14:paraId="40002174" w14:textId="77777777" w:rsidR="00127CD7" w:rsidRPr="00E0230C" w:rsidRDefault="00127CD7" w:rsidP="008C742F">
            <w:pPr>
              <w:rPr>
                <w:b/>
                <w:bCs/>
              </w:rPr>
            </w:pPr>
          </w:p>
        </w:tc>
        <w:tc>
          <w:tcPr>
            <w:tcW w:w="1350" w:type="dxa"/>
          </w:tcPr>
          <w:p w14:paraId="60104591" w14:textId="77777777" w:rsidR="00127CD7" w:rsidRPr="00E6642D" w:rsidRDefault="00127CD7" w:rsidP="008C742F">
            <w:pPr>
              <w:rPr>
                <w:color w:val="000000"/>
              </w:rPr>
            </w:pPr>
            <w:r w:rsidRPr="00E6642D">
              <w:rPr>
                <w:color w:val="000000"/>
              </w:rPr>
              <w:t>lääkejakelulistan  aloittaneen ammattihenkilön palveluyksikön id (OID)</w:t>
            </w:r>
          </w:p>
          <w:p w14:paraId="6B49B120" w14:textId="77777777" w:rsidR="00127CD7" w:rsidRPr="00E6642D" w:rsidRDefault="00127CD7" w:rsidP="008C742F"/>
        </w:tc>
        <w:tc>
          <w:tcPr>
            <w:tcW w:w="630" w:type="dxa"/>
          </w:tcPr>
          <w:p w14:paraId="051D1695" w14:textId="77777777" w:rsidR="00127CD7" w:rsidRPr="00E6642D" w:rsidRDefault="00127CD7" w:rsidP="008C742F"/>
        </w:tc>
        <w:tc>
          <w:tcPr>
            <w:tcW w:w="630" w:type="dxa"/>
          </w:tcPr>
          <w:p w14:paraId="47F812A4" w14:textId="77777777" w:rsidR="00127CD7" w:rsidRPr="00E6642D" w:rsidRDefault="00127CD7" w:rsidP="008C742F">
            <w:r w:rsidRPr="00E6642D">
              <w:t>E</w:t>
            </w:r>
          </w:p>
        </w:tc>
        <w:tc>
          <w:tcPr>
            <w:tcW w:w="2340" w:type="dxa"/>
          </w:tcPr>
          <w:p w14:paraId="12F0067B" w14:textId="77777777" w:rsidR="00127CD7" w:rsidRPr="00E6642D" w:rsidRDefault="00127CD7" w:rsidP="008C742F">
            <w:r w:rsidRPr="00E6642D">
              <w:rPr>
                <w:b/>
              </w:rPr>
              <w:t>extension</w:t>
            </w:r>
            <w:r w:rsidRPr="00E6642D">
              <w:t>=””</w:t>
            </w:r>
          </w:p>
          <w:p w14:paraId="1D355B8D" w14:textId="77777777" w:rsidR="00127CD7" w:rsidRPr="00E6642D" w:rsidRDefault="00127CD7" w:rsidP="008C742F">
            <w:r w:rsidRPr="00E6642D">
              <w:rPr>
                <w:b/>
              </w:rPr>
              <w:t>root</w:t>
            </w:r>
            <w:r w:rsidRPr="00E6642D">
              <w:t>=1.2.246.537.10.YTUNNUS.vuosi.orgkoodi”</w:t>
            </w:r>
          </w:p>
          <w:p w14:paraId="2305F2E9" w14:textId="77777777" w:rsidR="00127CD7" w:rsidRPr="00E6642D" w:rsidRDefault="00127CD7" w:rsidP="008C742F"/>
          <w:p w14:paraId="3644A172" w14:textId="77777777" w:rsidR="00127CD7" w:rsidRPr="00E6642D" w:rsidRDefault="00127CD7" w:rsidP="008C742F">
            <w:pPr>
              <w:pStyle w:val="Yltunniste"/>
              <w:tabs>
                <w:tab w:val="clear" w:pos="4320"/>
                <w:tab w:val="clear" w:pos="8640"/>
              </w:tabs>
            </w:pPr>
          </w:p>
        </w:tc>
        <w:tc>
          <w:tcPr>
            <w:tcW w:w="2070" w:type="dxa"/>
          </w:tcPr>
          <w:p w14:paraId="01F2733A" w14:textId="77777777" w:rsidR="00127CD7" w:rsidRPr="00E6642D" w:rsidRDefault="00127CD7" w:rsidP="008C742F">
            <w:pPr>
              <w:rPr>
                <w:lang w:val="en-GB"/>
              </w:rPr>
            </w:pPr>
            <w:r w:rsidRPr="00E6642D">
              <w:rPr>
                <w:lang w:val="en-GB"/>
              </w:rPr>
              <w:t>II attribuutit</w:t>
            </w:r>
          </w:p>
          <w:p w14:paraId="4D3B1F42" w14:textId="77777777" w:rsidR="00127CD7" w:rsidRPr="00E6642D" w:rsidRDefault="00127CD7" w:rsidP="008C742F"/>
        </w:tc>
        <w:tc>
          <w:tcPr>
            <w:tcW w:w="1440" w:type="dxa"/>
          </w:tcPr>
          <w:p w14:paraId="702B00BE"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3CC85ABB"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observation..author.assignedAuthor.representedOrganization.id</w:t>
            </w:r>
          </w:p>
          <w:p w14:paraId="6D4D8C60" w14:textId="77777777" w:rsidR="00127CD7" w:rsidRPr="00E6642D" w:rsidRDefault="00127CD7" w:rsidP="008C742F">
            <w:pPr>
              <w:rPr>
                <w:lang w:val="en-GB"/>
              </w:rPr>
            </w:pPr>
          </w:p>
          <w:p w14:paraId="530F33EA" w14:textId="77777777" w:rsidR="00127CD7" w:rsidRPr="00E6642D" w:rsidRDefault="00127CD7" w:rsidP="008C742F">
            <w:pPr>
              <w:rPr>
                <w:lang w:val="de-DE"/>
              </w:rPr>
            </w:pPr>
          </w:p>
        </w:tc>
        <w:tc>
          <w:tcPr>
            <w:tcW w:w="1620" w:type="dxa"/>
          </w:tcPr>
          <w:p w14:paraId="0947675C" w14:textId="77777777" w:rsidR="00127CD7" w:rsidRPr="00E6642D" w:rsidRDefault="00127CD7" w:rsidP="008C742F">
            <w:pPr>
              <w:rPr>
                <w:lang w:val="en-GB"/>
              </w:rPr>
            </w:pPr>
          </w:p>
        </w:tc>
        <w:tc>
          <w:tcPr>
            <w:tcW w:w="1620" w:type="dxa"/>
          </w:tcPr>
          <w:p w14:paraId="1354F59D" w14:textId="77777777" w:rsidR="00127CD7" w:rsidRPr="00E6642D" w:rsidRDefault="00127CD7" w:rsidP="008C742F">
            <w:pPr>
              <w:rPr>
                <w:lang w:val="en-GB"/>
              </w:rPr>
            </w:pPr>
          </w:p>
        </w:tc>
      </w:tr>
      <w:tr w:rsidR="00127CD7" w:rsidRPr="003D7175" w14:paraId="5F44D6B0" w14:textId="77777777" w:rsidTr="00950003">
        <w:tblPrEx>
          <w:tblCellMar>
            <w:top w:w="0" w:type="dxa"/>
            <w:bottom w:w="0" w:type="dxa"/>
          </w:tblCellMar>
        </w:tblPrEx>
        <w:trPr>
          <w:gridAfter w:val="7"/>
          <w:wAfter w:w="11340" w:type="dxa"/>
        </w:trPr>
        <w:tc>
          <w:tcPr>
            <w:tcW w:w="828" w:type="dxa"/>
          </w:tcPr>
          <w:p w14:paraId="09A32074" w14:textId="77777777" w:rsidR="00127CD7" w:rsidRPr="002E554A" w:rsidRDefault="00127CD7">
            <w:pPr>
              <w:rPr>
                <w:b/>
                <w:bCs/>
                <w:lang w:val="en-US"/>
              </w:rPr>
            </w:pPr>
          </w:p>
        </w:tc>
        <w:tc>
          <w:tcPr>
            <w:tcW w:w="1350" w:type="dxa"/>
          </w:tcPr>
          <w:p w14:paraId="5220C833" w14:textId="77777777" w:rsidR="00127CD7" w:rsidRPr="00E6642D" w:rsidRDefault="00127CD7" w:rsidP="002E554A">
            <w:pPr>
              <w:rPr>
                <w:color w:val="000000"/>
              </w:rPr>
            </w:pPr>
            <w:r w:rsidRPr="00E6642D">
              <w:rPr>
                <w:color w:val="000000"/>
              </w:rPr>
              <w:t>lääkejakelulistan  aloittaneen ammattihenkilön palveluyksikön nimi</w:t>
            </w:r>
          </w:p>
          <w:p w14:paraId="4EAD1FFF" w14:textId="77777777" w:rsidR="00127CD7" w:rsidRPr="00E6642D" w:rsidRDefault="00127CD7"/>
        </w:tc>
        <w:tc>
          <w:tcPr>
            <w:tcW w:w="630" w:type="dxa"/>
          </w:tcPr>
          <w:p w14:paraId="62B160D0" w14:textId="77777777" w:rsidR="00127CD7" w:rsidRPr="00E6642D" w:rsidRDefault="00127CD7"/>
        </w:tc>
        <w:tc>
          <w:tcPr>
            <w:tcW w:w="630" w:type="dxa"/>
          </w:tcPr>
          <w:p w14:paraId="49DBE9F9" w14:textId="77777777" w:rsidR="00127CD7" w:rsidRPr="00E6642D" w:rsidRDefault="00127CD7">
            <w:r w:rsidRPr="00E6642D">
              <w:t>E</w:t>
            </w:r>
          </w:p>
        </w:tc>
        <w:tc>
          <w:tcPr>
            <w:tcW w:w="2340" w:type="dxa"/>
          </w:tcPr>
          <w:p w14:paraId="14ABCA34" w14:textId="77777777" w:rsidR="00127CD7" w:rsidRPr="00E6642D" w:rsidRDefault="00127CD7" w:rsidP="00522D5B">
            <w:r w:rsidRPr="00E6642D">
              <w:rPr>
                <w:b/>
              </w:rPr>
              <w:t>extension</w:t>
            </w:r>
            <w:r w:rsidRPr="00E6642D">
              <w:t>=””</w:t>
            </w:r>
          </w:p>
          <w:p w14:paraId="1D78F114" w14:textId="77777777" w:rsidR="00127CD7" w:rsidRPr="00E6642D" w:rsidRDefault="00127CD7" w:rsidP="00522D5B">
            <w:r w:rsidRPr="00E6642D">
              <w:rPr>
                <w:b/>
              </w:rPr>
              <w:t>root</w:t>
            </w:r>
            <w:r w:rsidRPr="00E6642D">
              <w:t>=1.2.246.537.10.YTUNNUS.vuosi.orgkoodi”</w:t>
            </w:r>
          </w:p>
          <w:p w14:paraId="43C54AFB" w14:textId="77777777" w:rsidR="00127CD7" w:rsidRPr="00E6642D" w:rsidRDefault="00127CD7" w:rsidP="00522D5B"/>
          <w:p w14:paraId="02DA5A4D" w14:textId="77777777" w:rsidR="00127CD7" w:rsidRPr="00E6642D" w:rsidRDefault="00127CD7">
            <w:pPr>
              <w:pStyle w:val="Yltunniste"/>
              <w:tabs>
                <w:tab w:val="clear" w:pos="4320"/>
                <w:tab w:val="clear" w:pos="8640"/>
              </w:tabs>
            </w:pPr>
          </w:p>
        </w:tc>
        <w:tc>
          <w:tcPr>
            <w:tcW w:w="2070" w:type="dxa"/>
          </w:tcPr>
          <w:p w14:paraId="0DC6EAA8" w14:textId="77777777" w:rsidR="00127CD7" w:rsidRPr="00E6642D" w:rsidRDefault="00127CD7" w:rsidP="00522D5B">
            <w:pPr>
              <w:rPr>
                <w:lang w:val="en-GB"/>
              </w:rPr>
            </w:pPr>
            <w:r w:rsidRPr="00E6642D">
              <w:rPr>
                <w:lang w:val="en-GB"/>
              </w:rPr>
              <w:t>II attribuutit</w:t>
            </w:r>
          </w:p>
          <w:p w14:paraId="2324E8BB" w14:textId="77777777" w:rsidR="00127CD7" w:rsidRPr="00E6642D" w:rsidRDefault="00127CD7"/>
        </w:tc>
        <w:tc>
          <w:tcPr>
            <w:tcW w:w="1440" w:type="dxa"/>
          </w:tcPr>
          <w:p w14:paraId="5A01132B" w14:textId="77777777" w:rsidR="00127CD7" w:rsidRPr="00E6642D" w:rsidDel="00C14D6F" w:rsidRDefault="00127CD7">
            <w:pPr>
              <w:pStyle w:val="Yltunniste"/>
              <w:tabs>
                <w:tab w:val="clear" w:pos="4320"/>
                <w:tab w:val="clear" w:pos="8640"/>
              </w:tabs>
            </w:pPr>
            <w:r w:rsidRPr="00E6642D">
              <w:rPr>
                <w:lang w:val="en-GB"/>
              </w:rPr>
              <w:t>\</w:t>
            </w:r>
          </w:p>
        </w:tc>
        <w:tc>
          <w:tcPr>
            <w:tcW w:w="1620" w:type="dxa"/>
          </w:tcPr>
          <w:p w14:paraId="76492C2A" w14:textId="77777777" w:rsidR="00127CD7" w:rsidRPr="00E6642D" w:rsidRDefault="00127CD7">
            <w:pPr>
              <w:rPr>
                <w:lang w:val="de-DE"/>
              </w:rPr>
            </w:pPr>
            <w:r w:rsidRPr="00E6642D">
              <w:rPr>
                <w:lang w:val="de-DE"/>
              </w:rPr>
              <w:t>c.s.c.s.c.s.e.o.c.o.c.</w:t>
            </w:r>
            <w:r w:rsidRPr="00E6642D">
              <w:rPr>
                <w:lang w:val="en-GB"/>
              </w:rPr>
              <w:t>observation..author.assignedAuthor.representedOrganization.name</w:t>
            </w:r>
          </w:p>
        </w:tc>
        <w:tc>
          <w:tcPr>
            <w:tcW w:w="1620" w:type="dxa"/>
          </w:tcPr>
          <w:p w14:paraId="70303566" w14:textId="77777777" w:rsidR="00127CD7" w:rsidRPr="00E6642D" w:rsidRDefault="00127CD7">
            <w:pPr>
              <w:rPr>
                <w:lang w:val="en-GB"/>
              </w:rPr>
            </w:pPr>
          </w:p>
        </w:tc>
        <w:tc>
          <w:tcPr>
            <w:tcW w:w="1620" w:type="dxa"/>
          </w:tcPr>
          <w:p w14:paraId="047D8ADC" w14:textId="77777777" w:rsidR="00127CD7" w:rsidRPr="00E6642D" w:rsidRDefault="00127CD7">
            <w:pPr>
              <w:rPr>
                <w:lang w:val="en-GB"/>
              </w:rPr>
            </w:pPr>
          </w:p>
        </w:tc>
      </w:tr>
      <w:tr w:rsidR="00127CD7" w14:paraId="391CBD46" w14:textId="77777777" w:rsidTr="008C742F">
        <w:tblPrEx>
          <w:tblCellMar>
            <w:top w:w="0" w:type="dxa"/>
            <w:bottom w:w="0" w:type="dxa"/>
          </w:tblCellMar>
        </w:tblPrEx>
        <w:trPr>
          <w:gridAfter w:val="7"/>
          <w:wAfter w:w="11340" w:type="dxa"/>
        </w:trPr>
        <w:tc>
          <w:tcPr>
            <w:tcW w:w="828" w:type="dxa"/>
          </w:tcPr>
          <w:p w14:paraId="6EED03B0" w14:textId="77777777" w:rsidR="00127CD7" w:rsidRDefault="00127CD7" w:rsidP="008C742F">
            <w:pPr>
              <w:rPr>
                <w:b/>
              </w:rPr>
            </w:pPr>
            <w:r>
              <w:rPr>
                <w:b/>
              </w:rPr>
              <w:t>143</w:t>
            </w:r>
          </w:p>
        </w:tc>
        <w:tc>
          <w:tcPr>
            <w:tcW w:w="1350" w:type="dxa"/>
          </w:tcPr>
          <w:p w14:paraId="15B36A68" w14:textId="77777777" w:rsidR="00127CD7" w:rsidRPr="00E6642D" w:rsidRDefault="00127CD7" w:rsidP="00C9471F">
            <w:pPr>
              <w:rPr>
                <w:color w:val="000000"/>
              </w:rPr>
            </w:pPr>
            <w:r w:rsidRPr="00E6642D">
              <w:rPr>
                <w:color w:val="000000"/>
              </w:rPr>
              <w:t>lääkejakelulistan lopettaneen ammattihenkilön rooli</w:t>
            </w:r>
          </w:p>
        </w:tc>
        <w:tc>
          <w:tcPr>
            <w:tcW w:w="630" w:type="dxa"/>
          </w:tcPr>
          <w:p w14:paraId="1F05C7D0" w14:textId="77777777" w:rsidR="00127CD7" w:rsidRPr="00E6642D" w:rsidRDefault="00127CD7" w:rsidP="008C742F"/>
        </w:tc>
        <w:tc>
          <w:tcPr>
            <w:tcW w:w="630" w:type="dxa"/>
          </w:tcPr>
          <w:p w14:paraId="3BCF3A99" w14:textId="77777777" w:rsidR="00127CD7" w:rsidRPr="00E6642D" w:rsidRDefault="00127CD7" w:rsidP="008C742F"/>
        </w:tc>
        <w:tc>
          <w:tcPr>
            <w:tcW w:w="2340" w:type="dxa"/>
          </w:tcPr>
          <w:p w14:paraId="1807D6BA" w14:textId="77777777" w:rsidR="00127CD7" w:rsidRPr="00E6642D" w:rsidRDefault="00127CD7" w:rsidP="008C742F">
            <w:pPr>
              <w:rPr>
                <w:lang w:val="de-DE"/>
              </w:rPr>
            </w:pPr>
            <w:r w:rsidRPr="00E6642D">
              <w:rPr>
                <w:b/>
                <w:lang w:val="de-DE"/>
              </w:rPr>
              <w:t>code</w:t>
            </w:r>
            <w:r w:rsidRPr="00E6642D">
              <w:rPr>
                <w:lang w:val="de-DE"/>
              </w:rPr>
              <w:t>="LLISTLO"</w:t>
            </w:r>
          </w:p>
          <w:p w14:paraId="7FC55A8F" w14:textId="77777777" w:rsidR="00127CD7" w:rsidRPr="00E6642D" w:rsidRDefault="00127CD7" w:rsidP="008C742F">
            <w:r w:rsidRPr="00E6642D">
              <w:rPr>
                <w:b/>
              </w:rPr>
              <w:t>codeSystem</w:t>
            </w:r>
            <w:r w:rsidRPr="00E6642D">
              <w:t>=1.2.246.537.5.40006.2003</w:t>
            </w:r>
          </w:p>
        </w:tc>
        <w:tc>
          <w:tcPr>
            <w:tcW w:w="2070" w:type="dxa"/>
          </w:tcPr>
          <w:p w14:paraId="51301A9B" w14:textId="77777777" w:rsidR="00127CD7" w:rsidRPr="00E6642D" w:rsidRDefault="00127CD7" w:rsidP="008C742F">
            <w:pPr>
              <w:pStyle w:val="Yltunniste"/>
              <w:tabs>
                <w:tab w:val="clear" w:pos="4320"/>
                <w:tab w:val="clear" w:pos="8640"/>
              </w:tabs>
              <w:rPr>
                <w:lang w:val="en-GB"/>
              </w:rPr>
            </w:pPr>
            <w:r w:rsidRPr="00E6642D">
              <w:rPr>
                <w:lang w:val="en-GB"/>
              </w:rPr>
              <w:t>EN/name</w:t>
            </w:r>
          </w:p>
        </w:tc>
        <w:tc>
          <w:tcPr>
            <w:tcW w:w="1440" w:type="dxa"/>
          </w:tcPr>
          <w:p w14:paraId="3D79937C" w14:textId="77777777" w:rsidR="00127CD7" w:rsidRPr="00E6642D" w:rsidRDefault="00127CD7" w:rsidP="008C742F">
            <w:pPr>
              <w:pStyle w:val="Yltunniste"/>
              <w:tabs>
                <w:tab w:val="clear" w:pos="4320"/>
                <w:tab w:val="clear" w:pos="8640"/>
              </w:tabs>
              <w:rPr>
                <w:lang w:val="en-GB"/>
              </w:rPr>
            </w:pPr>
          </w:p>
        </w:tc>
        <w:tc>
          <w:tcPr>
            <w:tcW w:w="1620" w:type="dxa"/>
          </w:tcPr>
          <w:p w14:paraId="7C1BDA74" w14:textId="77777777" w:rsidR="00127CD7" w:rsidRPr="00E6642D" w:rsidRDefault="00127CD7" w:rsidP="008C742F">
            <w:pPr>
              <w:rPr>
                <w:lang w:val="en-GB"/>
              </w:rPr>
            </w:pPr>
            <w:r w:rsidRPr="00E6642D">
              <w:rPr>
                <w:lang w:val="de-DE"/>
              </w:rPr>
              <w:t>c.s.c.s.c.s.e.o.c.o.c.</w:t>
            </w:r>
            <w:r w:rsidRPr="00E6642D">
              <w:rPr>
                <w:lang w:val="en-GB"/>
              </w:rPr>
              <w:t xml:space="preserve">observation.author.functionCode </w:t>
            </w:r>
            <w:r w:rsidRPr="00E6642D">
              <w:rPr>
                <w:b/>
                <w:lang w:val="en-GB"/>
              </w:rPr>
              <w:t>code</w:t>
            </w:r>
          </w:p>
        </w:tc>
        <w:tc>
          <w:tcPr>
            <w:tcW w:w="1620" w:type="dxa"/>
          </w:tcPr>
          <w:p w14:paraId="53988F3F" w14:textId="77777777" w:rsidR="00127CD7" w:rsidRPr="00E6642D" w:rsidRDefault="00127CD7" w:rsidP="008C742F">
            <w:pPr>
              <w:rPr>
                <w:lang w:val="en-GB"/>
              </w:rPr>
            </w:pPr>
          </w:p>
        </w:tc>
        <w:tc>
          <w:tcPr>
            <w:tcW w:w="1620" w:type="dxa"/>
          </w:tcPr>
          <w:p w14:paraId="1EBC4E83" w14:textId="77777777" w:rsidR="00127CD7" w:rsidRPr="00E6642D" w:rsidRDefault="00127CD7" w:rsidP="008C742F">
            <w:pPr>
              <w:rPr>
                <w:lang w:val="en-GB"/>
              </w:rPr>
            </w:pPr>
          </w:p>
        </w:tc>
      </w:tr>
      <w:tr w:rsidR="00127CD7" w14:paraId="14EF3192" w14:textId="77777777" w:rsidTr="008C742F">
        <w:tblPrEx>
          <w:tblCellMar>
            <w:top w:w="0" w:type="dxa"/>
            <w:bottom w:w="0" w:type="dxa"/>
          </w:tblCellMar>
        </w:tblPrEx>
        <w:trPr>
          <w:gridAfter w:val="7"/>
          <w:wAfter w:w="11340" w:type="dxa"/>
        </w:trPr>
        <w:tc>
          <w:tcPr>
            <w:tcW w:w="828" w:type="dxa"/>
          </w:tcPr>
          <w:p w14:paraId="1E95FD6C" w14:textId="77777777" w:rsidR="00127CD7" w:rsidRPr="00C9471F" w:rsidRDefault="00127CD7" w:rsidP="008C742F">
            <w:pPr>
              <w:rPr>
                <w:b/>
                <w:lang w:val="en-GB"/>
              </w:rPr>
            </w:pPr>
          </w:p>
        </w:tc>
        <w:tc>
          <w:tcPr>
            <w:tcW w:w="1350" w:type="dxa"/>
          </w:tcPr>
          <w:p w14:paraId="7B27EDA6" w14:textId="77777777" w:rsidR="00127CD7" w:rsidRPr="00E6642D" w:rsidRDefault="00127CD7" w:rsidP="008C742F">
            <w:pPr>
              <w:rPr>
                <w:color w:val="000000"/>
              </w:rPr>
            </w:pPr>
            <w:r w:rsidRPr="00E6642D">
              <w:rPr>
                <w:color w:val="000000"/>
              </w:rPr>
              <w:t>lääkejakelulistan  lopetus aika</w:t>
            </w:r>
          </w:p>
          <w:p w14:paraId="45D4FC34" w14:textId="77777777" w:rsidR="00127CD7" w:rsidRPr="00E6642D" w:rsidRDefault="00127CD7" w:rsidP="008C742F"/>
        </w:tc>
        <w:tc>
          <w:tcPr>
            <w:tcW w:w="630" w:type="dxa"/>
          </w:tcPr>
          <w:p w14:paraId="16DC3D52" w14:textId="77777777" w:rsidR="00127CD7" w:rsidRPr="00E6642D" w:rsidRDefault="00127CD7" w:rsidP="008C742F"/>
        </w:tc>
        <w:tc>
          <w:tcPr>
            <w:tcW w:w="630" w:type="dxa"/>
          </w:tcPr>
          <w:p w14:paraId="1A2931E2" w14:textId="77777777" w:rsidR="00127CD7" w:rsidRPr="00E6642D" w:rsidRDefault="00127CD7" w:rsidP="008C742F">
            <w:r w:rsidRPr="00E6642D">
              <w:t>E</w:t>
            </w:r>
          </w:p>
        </w:tc>
        <w:tc>
          <w:tcPr>
            <w:tcW w:w="2340" w:type="dxa"/>
          </w:tcPr>
          <w:p w14:paraId="396B5C55" w14:textId="77777777" w:rsidR="00127CD7" w:rsidRPr="00E6642D" w:rsidRDefault="00127CD7" w:rsidP="008C742F">
            <w:r w:rsidRPr="00E6642D">
              <w:t>YYYYMMDD[HH[MM[SS]]]</w:t>
            </w:r>
          </w:p>
          <w:p w14:paraId="66C1E951" w14:textId="77777777" w:rsidR="00127CD7" w:rsidRPr="00E6642D" w:rsidRDefault="00127CD7" w:rsidP="008C742F"/>
          <w:p w14:paraId="3820AA5C" w14:textId="77777777" w:rsidR="00127CD7" w:rsidRPr="00E6642D" w:rsidRDefault="00127CD7" w:rsidP="008C742F"/>
        </w:tc>
        <w:tc>
          <w:tcPr>
            <w:tcW w:w="2070" w:type="dxa"/>
          </w:tcPr>
          <w:p w14:paraId="58344E68" w14:textId="77777777" w:rsidR="00127CD7" w:rsidRPr="00E6642D" w:rsidRDefault="00127CD7" w:rsidP="008C742F">
            <w:pPr>
              <w:pStyle w:val="Yltunniste"/>
              <w:tabs>
                <w:tab w:val="clear" w:pos="4320"/>
                <w:tab w:val="clear" w:pos="8640"/>
              </w:tabs>
              <w:rPr>
                <w:lang w:val="en-GB"/>
              </w:rPr>
            </w:pPr>
            <w:r w:rsidRPr="00E6642D">
              <w:rPr>
                <w:lang w:val="en-GB"/>
              </w:rPr>
              <w:t>TS</w:t>
            </w:r>
          </w:p>
        </w:tc>
        <w:tc>
          <w:tcPr>
            <w:tcW w:w="1440" w:type="dxa"/>
          </w:tcPr>
          <w:p w14:paraId="69B0D474" w14:textId="77777777" w:rsidR="00127CD7" w:rsidRPr="00E6642D" w:rsidRDefault="00127CD7" w:rsidP="008C742F">
            <w:pPr>
              <w:pStyle w:val="Yltunniste"/>
              <w:tabs>
                <w:tab w:val="clear" w:pos="4320"/>
                <w:tab w:val="clear" w:pos="8640"/>
              </w:tabs>
              <w:rPr>
                <w:lang w:val="en-GB"/>
              </w:rPr>
            </w:pPr>
          </w:p>
        </w:tc>
        <w:tc>
          <w:tcPr>
            <w:tcW w:w="1620" w:type="dxa"/>
          </w:tcPr>
          <w:p w14:paraId="3FD35CD4" w14:textId="77777777" w:rsidR="00127CD7" w:rsidRPr="00E6642D" w:rsidRDefault="00127CD7" w:rsidP="008C742F">
            <w:pPr>
              <w:rPr>
                <w:lang w:val="en-GB"/>
              </w:rPr>
            </w:pPr>
            <w:r w:rsidRPr="00E6642D">
              <w:rPr>
                <w:lang w:val="de-DE"/>
              </w:rPr>
              <w:t>c.s.c.s.c.s.e.o.c.o.c</w:t>
            </w:r>
            <w:r w:rsidRPr="00E6642D">
              <w:rPr>
                <w:lang w:val="en-GB"/>
              </w:rPr>
              <w:t>.observation.</w:t>
            </w:r>
            <w:r w:rsidRPr="00E6642D">
              <w:rPr>
                <w:lang w:val="de-DE"/>
              </w:rPr>
              <w:t>author</w:t>
            </w:r>
            <w:r w:rsidRPr="00E6642D">
              <w:rPr>
                <w:lang w:val="en-GB"/>
              </w:rPr>
              <w:t xml:space="preserve">.time </w:t>
            </w:r>
            <w:r w:rsidRPr="00E6642D">
              <w:rPr>
                <w:b/>
                <w:lang w:val="en-GB"/>
              </w:rPr>
              <w:t>value</w:t>
            </w:r>
          </w:p>
        </w:tc>
        <w:tc>
          <w:tcPr>
            <w:tcW w:w="1620" w:type="dxa"/>
          </w:tcPr>
          <w:p w14:paraId="2A9D0011" w14:textId="77777777" w:rsidR="00127CD7" w:rsidRPr="00E6642D" w:rsidRDefault="00127CD7" w:rsidP="008C742F">
            <w:pPr>
              <w:rPr>
                <w:lang w:val="en-GB"/>
              </w:rPr>
            </w:pPr>
          </w:p>
        </w:tc>
        <w:tc>
          <w:tcPr>
            <w:tcW w:w="1620" w:type="dxa"/>
          </w:tcPr>
          <w:p w14:paraId="641857DA" w14:textId="77777777" w:rsidR="00127CD7" w:rsidRPr="00E6642D" w:rsidRDefault="00127CD7" w:rsidP="008C742F">
            <w:pPr>
              <w:rPr>
                <w:lang w:val="en-GB"/>
              </w:rPr>
            </w:pPr>
          </w:p>
        </w:tc>
      </w:tr>
      <w:tr w:rsidR="00127CD7" w:rsidRPr="00E835D7" w14:paraId="1E0F55B4" w14:textId="77777777" w:rsidTr="008C742F">
        <w:tblPrEx>
          <w:tblCellMar>
            <w:top w:w="0" w:type="dxa"/>
            <w:bottom w:w="0" w:type="dxa"/>
          </w:tblCellMar>
        </w:tblPrEx>
        <w:trPr>
          <w:gridAfter w:val="7"/>
          <w:wAfter w:w="11340" w:type="dxa"/>
        </w:trPr>
        <w:tc>
          <w:tcPr>
            <w:tcW w:w="828" w:type="dxa"/>
          </w:tcPr>
          <w:p w14:paraId="374D6CAE" w14:textId="77777777" w:rsidR="00127CD7" w:rsidRPr="00C9471F" w:rsidRDefault="00127CD7" w:rsidP="008C742F">
            <w:pPr>
              <w:rPr>
                <w:b/>
                <w:bCs/>
                <w:lang w:val="en-GB"/>
              </w:rPr>
            </w:pPr>
          </w:p>
        </w:tc>
        <w:tc>
          <w:tcPr>
            <w:tcW w:w="1350" w:type="dxa"/>
          </w:tcPr>
          <w:p w14:paraId="304F235B" w14:textId="77777777" w:rsidR="00127CD7" w:rsidRPr="00E6642D" w:rsidRDefault="00127CD7" w:rsidP="008C742F">
            <w:pPr>
              <w:rPr>
                <w:color w:val="000000"/>
              </w:rPr>
            </w:pPr>
            <w:r w:rsidRPr="00E6642D">
              <w:rPr>
                <w:color w:val="000000"/>
              </w:rPr>
              <w:t xml:space="preserve">lääkejakelulistan  lopettaneen ammattihenkilön id </w:t>
            </w:r>
          </w:p>
          <w:p w14:paraId="670C3339" w14:textId="77777777" w:rsidR="00127CD7" w:rsidRPr="00E6642D" w:rsidRDefault="00127CD7" w:rsidP="008C742F">
            <w:pPr>
              <w:rPr>
                <w:color w:val="000000"/>
              </w:rPr>
            </w:pPr>
          </w:p>
        </w:tc>
        <w:tc>
          <w:tcPr>
            <w:tcW w:w="630" w:type="dxa"/>
          </w:tcPr>
          <w:p w14:paraId="5A15F164" w14:textId="77777777" w:rsidR="00127CD7" w:rsidRPr="00E6642D" w:rsidRDefault="00127CD7" w:rsidP="008C742F">
            <w:r w:rsidRPr="00E6642D">
              <w:t>P</w:t>
            </w:r>
          </w:p>
        </w:tc>
        <w:tc>
          <w:tcPr>
            <w:tcW w:w="630" w:type="dxa"/>
          </w:tcPr>
          <w:p w14:paraId="16DA6172" w14:textId="77777777" w:rsidR="00127CD7" w:rsidRPr="00E6642D" w:rsidRDefault="00127CD7" w:rsidP="008C742F">
            <w:r w:rsidRPr="00E6642D">
              <w:rPr>
                <w:lang w:val="de-DE"/>
              </w:rPr>
              <w:t>E</w:t>
            </w:r>
          </w:p>
        </w:tc>
        <w:tc>
          <w:tcPr>
            <w:tcW w:w="2340" w:type="dxa"/>
          </w:tcPr>
          <w:p w14:paraId="52D91D44" w14:textId="77777777" w:rsidR="00127CD7" w:rsidRPr="00E6642D" w:rsidRDefault="00127CD7" w:rsidP="008C742F">
            <w:r w:rsidRPr="00E6642D">
              <w:rPr>
                <w:b/>
              </w:rPr>
              <w:t>extension</w:t>
            </w:r>
            <w:r w:rsidRPr="00E6642D">
              <w:t>=”ht”</w:t>
            </w:r>
          </w:p>
          <w:p w14:paraId="6E44A526" w14:textId="77777777" w:rsidR="00127CD7" w:rsidRPr="00E6642D" w:rsidRDefault="00127CD7" w:rsidP="008C742F">
            <w:r w:rsidRPr="00E6642D">
              <w:rPr>
                <w:b/>
              </w:rPr>
              <w:t>root</w:t>
            </w:r>
            <w:r w:rsidRPr="00E6642D">
              <w:t>=”1.2.246.537.21”</w:t>
            </w:r>
          </w:p>
          <w:p w14:paraId="5A808EC6" w14:textId="77777777" w:rsidR="00127CD7" w:rsidRPr="00E6642D" w:rsidRDefault="00127CD7" w:rsidP="008C742F"/>
          <w:p w14:paraId="10F23865" w14:textId="77777777" w:rsidR="00127CD7" w:rsidRPr="00E6642D" w:rsidRDefault="00127CD7" w:rsidP="008C742F">
            <w:pPr>
              <w:pStyle w:val="Yltunniste"/>
              <w:tabs>
                <w:tab w:val="clear" w:pos="4320"/>
                <w:tab w:val="clear" w:pos="8640"/>
              </w:tabs>
            </w:pPr>
          </w:p>
        </w:tc>
        <w:tc>
          <w:tcPr>
            <w:tcW w:w="2070" w:type="dxa"/>
          </w:tcPr>
          <w:p w14:paraId="376A34D6" w14:textId="77777777" w:rsidR="00127CD7" w:rsidRPr="00E6642D" w:rsidRDefault="00127CD7" w:rsidP="008C742F">
            <w:r w:rsidRPr="00E6642D">
              <w:rPr>
                <w:lang w:val="en-GB"/>
              </w:rPr>
              <w:t>II attribuutit</w:t>
            </w:r>
            <w:r w:rsidRPr="00E6642D">
              <w:rPr>
                <w:lang w:val="de-DE"/>
              </w:rPr>
              <w:t xml:space="preserve"> \</w:t>
            </w:r>
          </w:p>
        </w:tc>
        <w:tc>
          <w:tcPr>
            <w:tcW w:w="1440" w:type="dxa"/>
          </w:tcPr>
          <w:p w14:paraId="0079CDCA" w14:textId="77777777" w:rsidR="00127CD7" w:rsidRPr="00E6642D" w:rsidDel="00C14D6F" w:rsidRDefault="00127CD7" w:rsidP="008C742F">
            <w:pPr>
              <w:pStyle w:val="Yltunniste"/>
              <w:tabs>
                <w:tab w:val="clear" w:pos="4320"/>
                <w:tab w:val="clear" w:pos="8640"/>
              </w:tabs>
            </w:pPr>
            <w:r w:rsidRPr="00E6642D">
              <w:rPr>
                <w:lang w:val="de-DE"/>
              </w:rPr>
              <w:t>\</w:t>
            </w:r>
          </w:p>
        </w:tc>
        <w:tc>
          <w:tcPr>
            <w:tcW w:w="1620" w:type="dxa"/>
          </w:tcPr>
          <w:p w14:paraId="5BD85BE7" w14:textId="77777777" w:rsidR="00127CD7" w:rsidRPr="00E6642D" w:rsidRDefault="00127CD7" w:rsidP="008C742F">
            <w:pPr>
              <w:rPr>
                <w:lang w:val="de-DE"/>
              </w:rPr>
            </w:pPr>
            <w:r w:rsidRPr="00E6642D">
              <w:rPr>
                <w:lang w:val="de-DE"/>
              </w:rPr>
              <w:t>c.s.c.s.c.s.e.o.c.o.c</w:t>
            </w:r>
            <w:r w:rsidRPr="00E6642D">
              <w:rPr>
                <w:lang w:val="en-GB"/>
              </w:rPr>
              <w:t>.observation.</w:t>
            </w:r>
            <w:r w:rsidRPr="00E6642D">
              <w:rPr>
                <w:lang w:val="de-DE"/>
              </w:rPr>
              <w:t xml:space="preserve"> author</w:t>
            </w:r>
            <w:r w:rsidRPr="00E6642D">
              <w:rPr>
                <w:lang w:val="en-GB"/>
              </w:rPr>
              <w:t>.assignedAuthor.id</w:t>
            </w:r>
          </w:p>
        </w:tc>
        <w:tc>
          <w:tcPr>
            <w:tcW w:w="1620" w:type="dxa"/>
          </w:tcPr>
          <w:p w14:paraId="164A9C7D" w14:textId="77777777" w:rsidR="00127CD7" w:rsidRPr="00E6642D" w:rsidRDefault="00127CD7" w:rsidP="008C742F">
            <w:pPr>
              <w:rPr>
                <w:lang w:val="en-US"/>
              </w:rPr>
            </w:pPr>
          </w:p>
        </w:tc>
        <w:tc>
          <w:tcPr>
            <w:tcW w:w="1620" w:type="dxa"/>
          </w:tcPr>
          <w:p w14:paraId="4762381C" w14:textId="77777777" w:rsidR="00127CD7" w:rsidRPr="00E6642D" w:rsidRDefault="00127CD7" w:rsidP="008C742F">
            <w:pPr>
              <w:rPr>
                <w:lang w:val="en-US"/>
              </w:rPr>
            </w:pPr>
          </w:p>
        </w:tc>
      </w:tr>
      <w:tr w:rsidR="00127CD7" w:rsidRPr="0048063A" w14:paraId="35B32DAB" w14:textId="77777777" w:rsidTr="008C742F">
        <w:tblPrEx>
          <w:tblCellMar>
            <w:top w:w="0" w:type="dxa"/>
            <w:bottom w:w="0" w:type="dxa"/>
          </w:tblCellMar>
        </w:tblPrEx>
        <w:trPr>
          <w:gridAfter w:val="7"/>
          <w:wAfter w:w="11340" w:type="dxa"/>
        </w:trPr>
        <w:tc>
          <w:tcPr>
            <w:tcW w:w="828" w:type="dxa"/>
          </w:tcPr>
          <w:p w14:paraId="4D579176" w14:textId="77777777" w:rsidR="00127CD7" w:rsidRPr="00C9471F" w:rsidRDefault="00127CD7" w:rsidP="008C742F">
            <w:pPr>
              <w:rPr>
                <w:b/>
                <w:bCs/>
                <w:lang w:val="en-US"/>
              </w:rPr>
            </w:pPr>
          </w:p>
        </w:tc>
        <w:tc>
          <w:tcPr>
            <w:tcW w:w="1350" w:type="dxa"/>
          </w:tcPr>
          <w:p w14:paraId="3374491D" w14:textId="77777777" w:rsidR="00127CD7" w:rsidRPr="00E6642D" w:rsidRDefault="00127CD7" w:rsidP="008C742F">
            <w:pPr>
              <w:rPr>
                <w:color w:val="000000"/>
              </w:rPr>
            </w:pPr>
            <w:r w:rsidRPr="00E6642D">
              <w:rPr>
                <w:color w:val="000000"/>
              </w:rPr>
              <w:t>lääkejakelulistan  lopettaneen ammattihenkilön nimi</w:t>
            </w:r>
          </w:p>
          <w:p w14:paraId="0F25B0EF" w14:textId="77777777" w:rsidR="00127CD7" w:rsidRPr="00E6642D" w:rsidRDefault="00127CD7" w:rsidP="008C742F"/>
        </w:tc>
        <w:tc>
          <w:tcPr>
            <w:tcW w:w="630" w:type="dxa"/>
          </w:tcPr>
          <w:p w14:paraId="34017AAB" w14:textId="77777777" w:rsidR="00127CD7" w:rsidRPr="00E6642D" w:rsidRDefault="00127CD7" w:rsidP="008C742F"/>
        </w:tc>
        <w:tc>
          <w:tcPr>
            <w:tcW w:w="630" w:type="dxa"/>
          </w:tcPr>
          <w:p w14:paraId="37CBD4A7" w14:textId="77777777" w:rsidR="00127CD7" w:rsidRPr="00E6642D" w:rsidRDefault="00127CD7" w:rsidP="008C742F">
            <w:r w:rsidRPr="00E6642D">
              <w:t>E</w:t>
            </w:r>
          </w:p>
        </w:tc>
        <w:tc>
          <w:tcPr>
            <w:tcW w:w="2340" w:type="dxa"/>
          </w:tcPr>
          <w:p w14:paraId="21A9DF0A" w14:textId="77777777" w:rsidR="00127CD7" w:rsidRPr="00E6642D" w:rsidRDefault="00127CD7" w:rsidP="008C742F"/>
        </w:tc>
        <w:tc>
          <w:tcPr>
            <w:tcW w:w="2070" w:type="dxa"/>
          </w:tcPr>
          <w:p w14:paraId="0CDE4A58" w14:textId="77777777" w:rsidR="00127CD7" w:rsidRPr="00E6642D" w:rsidRDefault="00127CD7" w:rsidP="008C742F">
            <w:r w:rsidRPr="00E6642D">
              <w:t>PN</w:t>
            </w:r>
          </w:p>
        </w:tc>
        <w:tc>
          <w:tcPr>
            <w:tcW w:w="1440" w:type="dxa"/>
          </w:tcPr>
          <w:p w14:paraId="46D6BEED" w14:textId="77777777" w:rsidR="00127CD7" w:rsidRPr="00E6642D" w:rsidDel="00C14D6F" w:rsidRDefault="00127CD7" w:rsidP="008C742F">
            <w:pPr>
              <w:pStyle w:val="Yltunniste"/>
              <w:tabs>
                <w:tab w:val="clear" w:pos="4320"/>
                <w:tab w:val="clear" w:pos="8640"/>
              </w:tabs>
            </w:pPr>
          </w:p>
        </w:tc>
        <w:tc>
          <w:tcPr>
            <w:tcW w:w="1620" w:type="dxa"/>
          </w:tcPr>
          <w:p w14:paraId="37676357" w14:textId="77777777" w:rsidR="00127CD7" w:rsidRPr="00E6642D" w:rsidRDefault="00127CD7" w:rsidP="008C742F">
            <w:r w:rsidRPr="00E6642D">
              <w:rPr>
                <w:lang w:val="de-DE"/>
              </w:rPr>
              <w:t>c.s.c.s.c.s.e.o.c.o.c.</w:t>
            </w:r>
            <w:r w:rsidRPr="00E6642D">
              <w:t>observation.author.assignedAuthor.assignedPerson.name</w:t>
            </w:r>
          </w:p>
        </w:tc>
        <w:tc>
          <w:tcPr>
            <w:tcW w:w="1620" w:type="dxa"/>
          </w:tcPr>
          <w:p w14:paraId="145AC0E6" w14:textId="77777777" w:rsidR="00127CD7" w:rsidRPr="00E6642D" w:rsidRDefault="00127CD7" w:rsidP="008C742F"/>
        </w:tc>
        <w:tc>
          <w:tcPr>
            <w:tcW w:w="1620" w:type="dxa"/>
          </w:tcPr>
          <w:p w14:paraId="78A6E52F" w14:textId="77777777" w:rsidR="00127CD7" w:rsidRPr="00E6642D" w:rsidRDefault="00127CD7" w:rsidP="008C742F"/>
        </w:tc>
      </w:tr>
      <w:tr w:rsidR="00127CD7" w:rsidRPr="003D7175" w14:paraId="67B8C0DB" w14:textId="77777777" w:rsidTr="008C742F">
        <w:tblPrEx>
          <w:tblCellMar>
            <w:top w:w="0" w:type="dxa"/>
            <w:bottom w:w="0" w:type="dxa"/>
          </w:tblCellMar>
        </w:tblPrEx>
        <w:trPr>
          <w:gridAfter w:val="7"/>
          <w:wAfter w:w="11340" w:type="dxa"/>
        </w:trPr>
        <w:tc>
          <w:tcPr>
            <w:tcW w:w="828" w:type="dxa"/>
          </w:tcPr>
          <w:p w14:paraId="35EBBAAF" w14:textId="77777777" w:rsidR="00127CD7" w:rsidRPr="00E0230C" w:rsidRDefault="00127CD7" w:rsidP="008C742F">
            <w:pPr>
              <w:rPr>
                <w:b/>
                <w:bCs/>
              </w:rPr>
            </w:pPr>
          </w:p>
        </w:tc>
        <w:tc>
          <w:tcPr>
            <w:tcW w:w="1350" w:type="dxa"/>
          </w:tcPr>
          <w:p w14:paraId="2F65A2F1" w14:textId="77777777" w:rsidR="00127CD7" w:rsidRPr="00E6642D" w:rsidRDefault="00127CD7" w:rsidP="008C742F">
            <w:pPr>
              <w:rPr>
                <w:color w:val="000000"/>
              </w:rPr>
            </w:pPr>
            <w:r w:rsidRPr="00E6642D">
              <w:rPr>
                <w:color w:val="000000"/>
              </w:rPr>
              <w:t>lääkejakelulistan  lopettaneen ammattihenkilön palveluyksikön id (OID)</w:t>
            </w:r>
          </w:p>
          <w:p w14:paraId="6928C972" w14:textId="77777777" w:rsidR="00127CD7" w:rsidRPr="00E6642D" w:rsidRDefault="00127CD7" w:rsidP="008C742F"/>
        </w:tc>
        <w:tc>
          <w:tcPr>
            <w:tcW w:w="630" w:type="dxa"/>
          </w:tcPr>
          <w:p w14:paraId="5CC508B5" w14:textId="77777777" w:rsidR="00127CD7" w:rsidRPr="00E6642D" w:rsidRDefault="00127CD7" w:rsidP="008C742F"/>
        </w:tc>
        <w:tc>
          <w:tcPr>
            <w:tcW w:w="630" w:type="dxa"/>
          </w:tcPr>
          <w:p w14:paraId="0DEBEFFC" w14:textId="77777777" w:rsidR="00127CD7" w:rsidRPr="00E6642D" w:rsidRDefault="00127CD7" w:rsidP="008C742F">
            <w:r w:rsidRPr="00E6642D">
              <w:t>E</w:t>
            </w:r>
          </w:p>
        </w:tc>
        <w:tc>
          <w:tcPr>
            <w:tcW w:w="2340" w:type="dxa"/>
          </w:tcPr>
          <w:p w14:paraId="2F623D10" w14:textId="77777777" w:rsidR="00127CD7" w:rsidRPr="00E6642D" w:rsidRDefault="00127CD7" w:rsidP="008C742F">
            <w:r w:rsidRPr="00E6642D">
              <w:rPr>
                <w:b/>
              </w:rPr>
              <w:t>extension</w:t>
            </w:r>
            <w:r w:rsidRPr="00E6642D">
              <w:t>=””</w:t>
            </w:r>
          </w:p>
          <w:p w14:paraId="66CD5039" w14:textId="77777777" w:rsidR="00127CD7" w:rsidRPr="00E6642D" w:rsidRDefault="00127CD7" w:rsidP="008C742F">
            <w:r w:rsidRPr="00E6642D">
              <w:rPr>
                <w:b/>
              </w:rPr>
              <w:t>root</w:t>
            </w:r>
            <w:r w:rsidRPr="00E6642D">
              <w:t>=1.2.246.537.10.YTUNNUS.vuosi.orgkoodi”</w:t>
            </w:r>
          </w:p>
          <w:p w14:paraId="6D8B8A7F" w14:textId="77777777" w:rsidR="00127CD7" w:rsidRPr="00E6642D" w:rsidRDefault="00127CD7" w:rsidP="008C742F"/>
          <w:p w14:paraId="1D4D2AA4" w14:textId="77777777" w:rsidR="00127CD7" w:rsidRPr="00E6642D" w:rsidRDefault="00127CD7" w:rsidP="008C742F">
            <w:pPr>
              <w:pStyle w:val="Yltunniste"/>
              <w:tabs>
                <w:tab w:val="clear" w:pos="4320"/>
                <w:tab w:val="clear" w:pos="8640"/>
              </w:tabs>
            </w:pPr>
          </w:p>
        </w:tc>
        <w:tc>
          <w:tcPr>
            <w:tcW w:w="2070" w:type="dxa"/>
          </w:tcPr>
          <w:p w14:paraId="34699CD6" w14:textId="77777777" w:rsidR="00127CD7" w:rsidRPr="00E6642D" w:rsidRDefault="00127CD7" w:rsidP="008C742F">
            <w:pPr>
              <w:rPr>
                <w:lang w:val="en-GB"/>
              </w:rPr>
            </w:pPr>
            <w:r w:rsidRPr="00E6642D">
              <w:rPr>
                <w:lang w:val="en-GB"/>
              </w:rPr>
              <w:t>II attribuutit</w:t>
            </w:r>
          </w:p>
          <w:p w14:paraId="52B28D9D" w14:textId="77777777" w:rsidR="00127CD7" w:rsidRPr="00E6642D" w:rsidRDefault="00127CD7" w:rsidP="008C742F"/>
        </w:tc>
        <w:tc>
          <w:tcPr>
            <w:tcW w:w="1440" w:type="dxa"/>
          </w:tcPr>
          <w:p w14:paraId="26EFB201"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548C8E67"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observation.author.assignedAuthor.representedOrganization.id</w:t>
            </w:r>
          </w:p>
          <w:p w14:paraId="2F3FEE8B" w14:textId="77777777" w:rsidR="00127CD7" w:rsidRPr="00E6642D" w:rsidRDefault="00127CD7" w:rsidP="008C742F">
            <w:pPr>
              <w:rPr>
                <w:lang w:val="en-GB"/>
              </w:rPr>
            </w:pPr>
          </w:p>
          <w:p w14:paraId="42AF1E44" w14:textId="77777777" w:rsidR="00127CD7" w:rsidRPr="00E6642D" w:rsidRDefault="00127CD7" w:rsidP="008C742F">
            <w:pPr>
              <w:rPr>
                <w:lang w:val="de-DE"/>
              </w:rPr>
            </w:pPr>
          </w:p>
        </w:tc>
        <w:tc>
          <w:tcPr>
            <w:tcW w:w="1620" w:type="dxa"/>
          </w:tcPr>
          <w:p w14:paraId="5328F363" w14:textId="77777777" w:rsidR="00127CD7" w:rsidRPr="00E6642D" w:rsidRDefault="00127CD7" w:rsidP="008C742F">
            <w:pPr>
              <w:rPr>
                <w:lang w:val="en-GB"/>
              </w:rPr>
            </w:pPr>
          </w:p>
        </w:tc>
        <w:tc>
          <w:tcPr>
            <w:tcW w:w="1620" w:type="dxa"/>
          </w:tcPr>
          <w:p w14:paraId="650E1140" w14:textId="77777777" w:rsidR="00127CD7" w:rsidRPr="00E6642D" w:rsidRDefault="00127CD7" w:rsidP="008C742F">
            <w:pPr>
              <w:rPr>
                <w:lang w:val="en-GB"/>
              </w:rPr>
            </w:pPr>
          </w:p>
        </w:tc>
      </w:tr>
      <w:tr w:rsidR="00127CD7" w:rsidRPr="003D7175" w14:paraId="53DA8661" w14:textId="77777777" w:rsidTr="008C742F">
        <w:tblPrEx>
          <w:tblCellMar>
            <w:top w:w="0" w:type="dxa"/>
            <w:bottom w:w="0" w:type="dxa"/>
          </w:tblCellMar>
        </w:tblPrEx>
        <w:trPr>
          <w:gridAfter w:val="7"/>
          <w:wAfter w:w="11340" w:type="dxa"/>
        </w:trPr>
        <w:tc>
          <w:tcPr>
            <w:tcW w:w="828" w:type="dxa"/>
          </w:tcPr>
          <w:p w14:paraId="35CB6E05" w14:textId="77777777" w:rsidR="00127CD7" w:rsidRPr="002E554A" w:rsidRDefault="00127CD7" w:rsidP="008C742F">
            <w:pPr>
              <w:rPr>
                <w:b/>
                <w:bCs/>
                <w:lang w:val="en-US"/>
              </w:rPr>
            </w:pPr>
          </w:p>
        </w:tc>
        <w:tc>
          <w:tcPr>
            <w:tcW w:w="1350" w:type="dxa"/>
          </w:tcPr>
          <w:p w14:paraId="58489533" w14:textId="77777777" w:rsidR="00127CD7" w:rsidRPr="00E6642D" w:rsidRDefault="00127CD7" w:rsidP="008C742F">
            <w:pPr>
              <w:rPr>
                <w:color w:val="000000"/>
              </w:rPr>
            </w:pPr>
            <w:r w:rsidRPr="00E6642D">
              <w:rPr>
                <w:color w:val="000000"/>
              </w:rPr>
              <w:t>lääkejakelulistan  lopettaneen ammattihenkilön palveluyksikön nimi</w:t>
            </w:r>
          </w:p>
          <w:p w14:paraId="7390A821" w14:textId="77777777" w:rsidR="00127CD7" w:rsidRPr="00E6642D" w:rsidRDefault="00127CD7" w:rsidP="008C742F"/>
        </w:tc>
        <w:tc>
          <w:tcPr>
            <w:tcW w:w="630" w:type="dxa"/>
          </w:tcPr>
          <w:p w14:paraId="0F8EFBB1" w14:textId="77777777" w:rsidR="00127CD7" w:rsidRPr="00E6642D" w:rsidRDefault="00127CD7" w:rsidP="008C742F"/>
        </w:tc>
        <w:tc>
          <w:tcPr>
            <w:tcW w:w="630" w:type="dxa"/>
          </w:tcPr>
          <w:p w14:paraId="7B5A78F5" w14:textId="77777777" w:rsidR="00127CD7" w:rsidRPr="00E6642D" w:rsidRDefault="00127CD7" w:rsidP="008C742F"/>
          <w:p w14:paraId="58DF5007" w14:textId="77777777" w:rsidR="00127CD7" w:rsidRPr="00E6642D" w:rsidRDefault="00127CD7" w:rsidP="008C742F">
            <w:pPr>
              <w:pStyle w:val="Yltunniste"/>
              <w:tabs>
                <w:tab w:val="clear" w:pos="4320"/>
                <w:tab w:val="clear" w:pos="8640"/>
              </w:tabs>
            </w:pPr>
          </w:p>
        </w:tc>
        <w:tc>
          <w:tcPr>
            <w:tcW w:w="2340" w:type="dxa"/>
          </w:tcPr>
          <w:p w14:paraId="0A0E14A8" w14:textId="77777777" w:rsidR="00127CD7" w:rsidRPr="00E6642D" w:rsidRDefault="00127CD7" w:rsidP="008C742F">
            <w:pPr>
              <w:rPr>
                <w:lang w:val="en-GB"/>
              </w:rPr>
            </w:pPr>
            <w:r w:rsidRPr="00E6642D">
              <w:rPr>
                <w:lang w:val="en-GB"/>
              </w:rPr>
              <w:t>EN/name</w:t>
            </w:r>
          </w:p>
          <w:p w14:paraId="593B2B06" w14:textId="77777777" w:rsidR="00127CD7" w:rsidRPr="00E6642D" w:rsidRDefault="00127CD7" w:rsidP="008C742F"/>
        </w:tc>
        <w:tc>
          <w:tcPr>
            <w:tcW w:w="2070" w:type="dxa"/>
          </w:tcPr>
          <w:p w14:paraId="4DEE75A6" w14:textId="77777777" w:rsidR="00127CD7" w:rsidRPr="00E6642D" w:rsidDel="00C14D6F" w:rsidRDefault="00127CD7" w:rsidP="008C742F">
            <w:pPr>
              <w:pStyle w:val="Yltunniste"/>
              <w:tabs>
                <w:tab w:val="clear" w:pos="4320"/>
                <w:tab w:val="clear" w:pos="8640"/>
              </w:tabs>
            </w:pPr>
            <w:r w:rsidRPr="00E6642D">
              <w:rPr>
                <w:lang w:val="en-GB"/>
              </w:rPr>
              <w:t>\</w:t>
            </w:r>
          </w:p>
        </w:tc>
        <w:tc>
          <w:tcPr>
            <w:tcW w:w="1440" w:type="dxa"/>
          </w:tcPr>
          <w:p w14:paraId="50242D6E" w14:textId="77777777" w:rsidR="00127CD7" w:rsidRPr="00E6642D" w:rsidRDefault="00127CD7" w:rsidP="008C742F">
            <w:pPr>
              <w:rPr>
                <w:lang w:val="de-DE"/>
              </w:rPr>
            </w:pPr>
          </w:p>
        </w:tc>
        <w:tc>
          <w:tcPr>
            <w:tcW w:w="1620" w:type="dxa"/>
          </w:tcPr>
          <w:p w14:paraId="16EFC3C8" w14:textId="77777777" w:rsidR="00127CD7" w:rsidRPr="00E6642D" w:rsidRDefault="00127CD7" w:rsidP="008C742F">
            <w:pPr>
              <w:rPr>
                <w:lang w:val="en-GB"/>
              </w:rPr>
            </w:pPr>
            <w:r w:rsidRPr="00E6642D">
              <w:rPr>
                <w:lang w:val="de-DE"/>
              </w:rPr>
              <w:t>c.s.c.s.c.s.e.o.c.o.c.</w:t>
            </w:r>
            <w:r w:rsidRPr="00E6642D">
              <w:rPr>
                <w:lang w:val="en-GB"/>
              </w:rPr>
              <w:t>observation..author.assignedAuthor.representedOrganization.name</w:t>
            </w:r>
          </w:p>
        </w:tc>
        <w:tc>
          <w:tcPr>
            <w:tcW w:w="1620" w:type="dxa"/>
          </w:tcPr>
          <w:p w14:paraId="07369BF0" w14:textId="77777777" w:rsidR="00127CD7" w:rsidRPr="00E6642D" w:rsidRDefault="00127CD7" w:rsidP="008C742F">
            <w:pPr>
              <w:rPr>
                <w:lang w:val="en-GB"/>
              </w:rPr>
            </w:pPr>
          </w:p>
        </w:tc>
        <w:tc>
          <w:tcPr>
            <w:tcW w:w="1620" w:type="dxa"/>
          </w:tcPr>
          <w:p w14:paraId="5508F637" w14:textId="77777777" w:rsidR="00127CD7" w:rsidRPr="00E6642D" w:rsidRDefault="00127CD7" w:rsidP="008C742F">
            <w:pPr>
              <w:rPr>
                <w:lang w:val="en-GB"/>
              </w:rPr>
            </w:pPr>
          </w:p>
        </w:tc>
      </w:tr>
      <w:tr w:rsidR="00127CD7" w14:paraId="702A5397" w14:textId="77777777" w:rsidTr="00522D5B">
        <w:tblPrEx>
          <w:tblCellMar>
            <w:top w:w="0" w:type="dxa"/>
            <w:bottom w:w="0" w:type="dxa"/>
          </w:tblCellMar>
        </w:tblPrEx>
        <w:trPr>
          <w:gridAfter w:val="7"/>
          <w:wAfter w:w="11340" w:type="dxa"/>
        </w:trPr>
        <w:tc>
          <w:tcPr>
            <w:tcW w:w="828" w:type="dxa"/>
            <w:shd w:val="clear" w:color="auto" w:fill="FFFF00"/>
          </w:tcPr>
          <w:p w14:paraId="01620E62" w14:textId="77777777" w:rsidR="00127CD7" w:rsidRPr="00E0230C" w:rsidRDefault="00127CD7" w:rsidP="00522D5B">
            <w:pPr>
              <w:rPr>
                <w:b/>
              </w:rPr>
            </w:pPr>
            <w:r w:rsidRPr="00E0230C">
              <w:rPr>
                <w:b/>
              </w:rPr>
              <w:t>(</w:t>
            </w:r>
            <w:r>
              <w:rPr>
                <w:b/>
              </w:rPr>
              <w:t>141</w:t>
            </w:r>
            <w:r w:rsidRPr="00E0230C">
              <w:rPr>
                <w:b/>
              </w:rPr>
              <w:t>)</w:t>
            </w:r>
          </w:p>
        </w:tc>
        <w:tc>
          <w:tcPr>
            <w:tcW w:w="1350" w:type="dxa"/>
            <w:shd w:val="clear" w:color="auto" w:fill="FFFF00"/>
          </w:tcPr>
          <w:p w14:paraId="29CE8298" w14:textId="77777777" w:rsidR="00127CD7" w:rsidRPr="00E6642D" w:rsidRDefault="00127CD7" w:rsidP="00522D5B">
            <w:pPr>
              <w:rPr>
                <w:b/>
                <w:bCs/>
                <w:color w:val="000000"/>
              </w:rPr>
            </w:pPr>
            <w:r w:rsidRPr="00E6642D">
              <w:t>(</w:t>
            </w:r>
            <w:r w:rsidRPr="00E6642D">
              <w:rPr>
                <w:b/>
                <w:bCs/>
                <w:color w:val="000000"/>
              </w:rPr>
              <w:t>antokertakohtaisen lääkkeen antokirjauksen tiedot</w:t>
            </w:r>
            <w:r w:rsidRPr="00E6642D">
              <w:t>)</w:t>
            </w:r>
          </w:p>
        </w:tc>
        <w:tc>
          <w:tcPr>
            <w:tcW w:w="630" w:type="dxa"/>
            <w:shd w:val="clear" w:color="auto" w:fill="FFFF00"/>
          </w:tcPr>
          <w:p w14:paraId="7274D583" w14:textId="77777777" w:rsidR="00127CD7" w:rsidRPr="00E6642D" w:rsidRDefault="00127CD7" w:rsidP="00522D5B"/>
        </w:tc>
        <w:tc>
          <w:tcPr>
            <w:tcW w:w="630" w:type="dxa"/>
            <w:shd w:val="clear" w:color="auto" w:fill="FFFF00"/>
          </w:tcPr>
          <w:p w14:paraId="072FF532" w14:textId="77777777" w:rsidR="00127CD7" w:rsidRPr="00E6642D" w:rsidRDefault="00127CD7" w:rsidP="008C742F">
            <w:pPr>
              <w:rPr>
                <w:lang w:val="en-GB"/>
              </w:rPr>
            </w:pPr>
          </w:p>
        </w:tc>
        <w:tc>
          <w:tcPr>
            <w:tcW w:w="2340" w:type="dxa"/>
            <w:shd w:val="clear" w:color="auto" w:fill="FFFF00"/>
          </w:tcPr>
          <w:p w14:paraId="55DE3EED" w14:textId="77777777" w:rsidR="00127CD7" w:rsidRPr="00E6642D" w:rsidRDefault="00127CD7" w:rsidP="008C742F">
            <w:pPr>
              <w:pStyle w:val="Yltunniste"/>
              <w:tabs>
                <w:tab w:val="clear" w:pos="4320"/>
                <w:tab w:val="clear" w:pos="8640"/>
              </w:tabs>
              <w:rPr>
                <w:lang w:val="en-GB"/>
              </w:rPr>
            </w:pPr>
          </w:p>
        </w:tc>
        <w:tc>
          <w:tcPr>
            <w:tcW w:w="2070" w:type="dxa"/>
            <w:shd w:val="clear" w:color="auto" w:fill="FFFF00"/>
          </w:tcPr>
          <w:p w14:paraId="4A20FA0A" w14:textId="77777777" w:rsidR="00127CD7" w:rsidRPr="00E6642D" w:rsidRDefault="00127CD7" w:rsidP="008C742F">
            <w:pPr>
              <w:pStyle w:val="Yltunniste"/>
              <w:tabs>
                <w:tab w:val="clear" w:pos="4320"/>
                <w:tab w:val="clear" w:pos="8640"/>
              </w:tabs>
              <w:rPr>
                <w:lang w:val="en-GB"/>
              </w:rPr>
            </w:pPr>
            <w:r w:rsidRPr="00E6642D">
              <w:rPr>
                <w:lang w:val="en-GB"/>
              </w:rPr>
              <w:t>c.s.c.s.c.s.e.o.c.o.code</w:t>
            </w:r>
          </w:p>
        </w:tc>
        <w:tc>
          <w:tcPr>
            <w:tcW w:w="1440" w:type="dxa"/>
            <w:shd w:val="clear" w:color="auto" w:fill="FFFF00"/>
          </w:tcPr>
          <w:p w14:paraId="6E2539B5" w14:textId="77777777" w:rsidR="00127CD7" w:rsidRPr="00E6642D" w:rsidRDefault="00127CD7" w:rsidP="008C742F">
            <w:pPr>
              <w:rPr>
                <w:lang w:val="en-GB"/>
              </w:rPr>
            </w:pPr>
          </w:p>
        </w:tc>
        <w:tc>
          <w:tcPr>
            <w:tcW w:w="1620" w:type="dxa"/>
            <w:shd w:val="clear" w:color="auto" w:fill="FFFF00"/>
          </w:tcPr>
          <w:p w14:paraId="2523BA0F" w14:textId="77777777" w:rsidR="00127CD7" w:rsidRPr="00E6642D" w:rsidRDefault="00127CD7" w:rsidP="008C742F">
            <w:pPr>
              <w:rPr>
                <w:lang w:val="en-GB"/>
              </w:rPr>
            </w:pPr>
          </w:p>
        </w:tc>
        <w:tc>
          <w:tcPr>
            <w:tcW w:w="1620" w:type="dxa"/>
            <w:shd w:val="clear" w:color="auto" w:fill="FFFF00"/>
          </w:tcPr>
          <w:p w14:paraId="66A59B1A" w14:textId="77777777" w:rsidR="00127CD7" w:rsidRPr="00E6642D" w:rsidRDefault="00127CD7" w:rsidP="00522D5B">
            <w:pPr>
              <w:rPr>
                <w:lang w:val="en-GB"/>
              </w:rPr>
            </w:pPr>
          </w:p>
        </w:tc>
        <w:tc>
          <w:tcPr>
            <w:tcW w:w="1620" w:type="dxa"/>
            <w:shd w:val="clear" w:color="auto" w:fill="FFFF00"/>
          </w:tcPr>
          <w:p w14:paraId="7A3C237C" w14:textId="77777777" w:rsidR="00127CD7" w:rsidRPr="00E6642D" w:rsidRDefault="00127CD7" w:rsidP="00522D5B">
            <w:pPr>
              <w:rPr>
                <w:lang w:val="en-GB"/>
              </w:rPr>
            </w:pPr>
          </w:p>
        </w:tc>
      </w:tr>
      <w:tr w:rsidR="00127CD7" w14:paraId="1AE55F1B" w14:textId="77777777" w:rsidTr="008C742F">
        <w:tblPrEx>
          <w:tblCellMar>
            <w:top w:w="0" w:type="dxa"/>
            <w:bottom w:w="0" w:type="dxa"/>
          </w:tblCellMar>
        </w:tblPrEx>
        <w:trPr>
          <w:gridAfter w:val="7"/>
          <w:wAfter w:w="11340" w:type="dxa"/>
        </w:trPr>
        <w:tc>
          <w:tcPr>
            <w:tcW w:w="828" w:type="dxa"/>
          </w:tcPr>
          <w:p w14:paraId="22D5B853" w14:textId="77777777" w:rsidR="00127CD7" w:rsidRDefault="00127CD7" w:rsidP="008C742F">
            <w:pPr>
              <w:rPr>
                <w:b/>
              </w:rPr>
            </w:pPr>
          </w:p>
        </w:tc>
        <w:tc>
          <w:tcPr>
            <w:tcW w:w="1350" w:type="dxa"/>
          </w:tcPr>
          <w:p w14:paraId="7C0D145A" w14:textId="77777777" w:rsidR="00127CD7" w:rsidRPr="00E6642D" w:rsidRDefault="00127CD7" w:rsidP="008C742F">
            <w:pPr>
              <w:rPr>
                <w:color w:val="000000"/>
              </w:rPr>
            </w:pPr>
            <w:r w:rsidRPr="00E6642D">
              <w:rPr>
                <w:color w:val="000000"/>
              </w:rPr>
              <w:t>antokirjauksen tehneen ammattihenkilön rooli</w:t>
            </w:r>
          </w:p>
        </w:tc>
        <w:tc>
          <w:tcPr>
            <w:tcW w:w="630" w:type="dxa"/>
          </w:tcPr>
          <w:p w14:paraId="1CD2B67C" w14:textId="77777777" w:rsidR="00127CD7" w:rsidRPr="00E6642D" w:rsidRDefault="00127CD7" w:rsidP="008C742F"/>
        </w:tc>
        <w:tc>
          <w:tcPr>
            <w:tcW w:w="630" w:type="dxa"/>
          </w:tcPr>
          <w:p w14:paraId="5AAF7B34" w14:textId="77777777" w:rsidR="00127CD7" w:rsidRPr="00E6642D" w:rsidRDefault="00127CD7" w:rsidP="008C742F"/>
        </w:tc>
        <w:tc>
          <w:tcPr>
            <w:tcW w:w="2340" w:type="dxa"/>
          </w:tcPr>
          <w:p w14:paraId="191650A9" w14:textId="77777777" w:rsidR="00127CD7" w:rsidRPr="00E6642D" w:rsidRDefault="00127CD7" w:rsidP="008C742F">
            <w:pPr>
              <w:rPr>
                <w:lang w:val="de-DE"/>
              </w:rPr>
            </w:pPr>
            <w:r w:rsidRPr="00E6642D">
              <w:rPr>
                <w:b/>
                <w:lang w:val="de-DE"/>
              </w:rPr>
              <w:t>code</w:t>
            </w:r>
            <w:r w:rsidRPr="00E6642D">
              <w:rPr>
                <w:lang w:val="de-DE"/>
              </w:rPr>
              <w:t>="LAN"</w:t>
            </w:r>
          </w:p>
          <w:p w14:paraId="082123E9" w14:textId="77777777" w:rsidR="00127CD7" w:rsidRPr="00E6642D" w:rsidRDefault="00127CD7" w:rsidP="008C742F">
            <w:r w:rsidRPr="00E6642D">
              <w:rPr>
                <w:b/>
              </w:rPr>
              <w:t>codeSystem</w:t>
            </w:r>
            <w:r w:rsidRPr="00E6642D">
              <w:t>=1.2.246.537.5.40006.2003</w:t>
            </w:r>
          </w:p>
        </w:tc>
        <w:tc>
          <w:tcPr>
            <w:tcW w:w="2070" w:type="dxa"/>
          </w:tcPr>
          <w:p w14:paraId="7A6B642D" w14:textId="77777777" w:rsidR="00127CD7" w:rsidRPr="00E6642D" w:rsidRDefault="00127CD7" w:rsidP="008C742F">
            <w:pPr>
              <w:pStyle w:val="Yltunniste"/>
              <w:tabs>
                <w:tab w:val="clear" w:pos="4320"/>
                <w:tab w:val="clear" w:pos="8640"/>
              </w:tabs>
              <w:rPr>
                <w:lang w:val="en-GB"/>
              </w:rPr>
            </w:pPr>
            <w:r w:rsidRPr="00E6642D">
              <w:rPr>
                <w:lang w:val="en-GB"/>
              </w:rPr>
              <w:t>CE</w:t>
            </w:r>
          </w:p>
        </w:tc>
        <w:tc>
          <w:tcPr>
            <w:tcW w:w="1440" w:type="dxa"/>
          </w:tcPr>
          <w:p w14:paraId="04EF1DF1" w14:textId="77777777" w:rsidR="00127CD7" w:rsidRPr="00E6642D" w:rsidRDefault="00127CD7" w:rsidP="008C742F">
            <w:pPr>
              <w:pStyle w:val="Yltunniste"/>
              <w:tabs>
                <w:tab w:val="clear" w:pos="4320"/>
                <w:tab w:val="clear" w:pos="8640"/>
              </w:tabs>
              <w:rPr>
                <w:lang w:val="en-GB"/>
              </w:rPr>
            </w:pPr>
          </w:p>
        </w:tc>
        <w:tc>
          <w:tcPr>
            <w:tcW w:w="1620" w:type="dxa"/>
          </w:tcPr>
          <w:p w14:paraId="645C694F" w14:textId="77777777" w:rsidR="00127CD7" w:rsidRPr="00E6642D" w:rsidRDefault="00127CD7" w:rsidP="00B143A5">
            <w:pPr>
              <w:rPr>
                <w:lang w:val="en-GB"/>
              </w:rPr>
            </w:pPr>
            <w:r w:rsidRPr="00E6642D">
              <w:rPr>
                <w:lang w:val="de-DE"/>
              </w:rPr>
              <w:t>c.s.c.s.c.s.e.o.c.o.</w:t>
            </w:r>
            <w:r w:rsidRPr="00E6642D">
              <w:rPr>
                <w:lang w:val="en-GB"/>
              </w:rPr>
              <w:t xml:space="preserve"> author.functionCode </w:t>
            </w:r>
            <w:r w:rsidRPr="00E6642D">
              <w:rPr>
                <w:b/>
                <w:lang w:val="en-GB"/>
              </w:rPr>
              <w:t>code</w:t>
            </w:r>
          </w:p>
        </w:tc>
        <w:tc>
          <w:tcPr>
            <w:tcW w:w="1620" w:type="dxa"/>
          </w:tcPr>
          <w:p w14:paraId="4840F5D5" w14:textId="77777777" w:rsidR="00127CD7" w:rsidRPr="00E6642D" w:rsidRDefault="00127CD7" w:rsidP="008C742F">
            <w:pPr>
              <w:rPr>
                <w:lang w:val="en-GB"/>
              </w:rPr>
            </w:pPr>
          </w:p>
        </w:tc>
        <w:tc>
          <w:tcPr>
            <w:tcW w:w="1620" w:type="dxa"/>
          </w:tcPr>
          <w:p w14:paraId="7F23C910" w14:textId="77777777" w:rsidR="00127CD7" w:rsidRPr="00E6642D" w:rsidRDefault="00127CD7" w:rsidP="008C742F">
            <w:pPr>
              <w:rPr>
                <w:lang w:val="en-GB"/>
              </w:rPr>
            </w:pPr>
          </w:p>
        </w:tc>
      </w:tr>
      <w:tr w:rsidR="00127CD7" w14:paraId="610DEC83" w14:textId="77777777" w:rsidTr="008C742F">
        <w:tblPrEx>
          <w:tblCellMar>
            <w:top w:w="0" w:type="dxa"/>
            <w:bottom w:w="0" w:type="dxa"/>
          </w:tblCellMar>
        </w:tblPrEx>
        <w:trPr>
          <w:gridAfter w:val="7"/>
          <w:wAfter w:w="11340" w:type="dxa"/>
        </w:trPr>
        <w:tc>
          <w:tcPr>
            <w:tcW w:w="828" w:type="dxa"/>
          </w:tcPr>
          <w:p w14:paraId="6C7E3EAF" w14:textId="77777777" w:rsidR="00127CD7" w:rsidRPr="00AE10D1" w:rsidRDefault="00127CD7" w:rsidP="008C742F">
            <w:pPr>
              <w:rPr>
                <w:b/>
                <w:lang w:val="en-GB"/>
              </w:rPr>
            </w:pPr>
          </w:p>
        </w:tc>
        <w:tc>
          <w:tcPr>
            <w:tcW w:w="1350" w:type="dxa"/>
          </w:tcPr>
          <w:p w14:paraId="4237C266" w14:textId="77777777" w:rsidR="00127CD7" w:rsidRPr="00E6642D" w:rsidRDefault="00127CD7" w:rsidP="008C742F">
            <w:pPr>
              <w:rPr>
                <w:color w:val="000000"/>
              </w:rPr>
            </w:pPr>
            <w:r w:rsidRPr="00E6642D">
              <w:rPr>
                <w:color w:val="000000"/>
              </w:rPr>
              <w:t>antokirjausaika</w:t>
            </w:r>
          </w:p>
          <w:p w14:paraId="7029A296" w14:textId="77777777" w:rsidR="00127CD7" w:rsidRPr="00E6642D" w:rsidRDefault="00127CD7" w:rsidP="008C742F"/>
        </w:tc>
        <w:tc>
          <w:tcPr>
            <w:tcW w:w="630" w:type="dxa"/>
          </w:tcPr>
          <w:p w14:paraId="084F450A" w14:textId="77777777" w:rsidR="00127CD7" w:rsidRPr="00E6642D" w:rsidRDefault="00127CD7" w:rsidP="008C742F"/>
        </w:tc>
        <w:tc>
          <w:tcPr>
            <w:tcW w:w="630" w:type="dxa"/>
          </w:tcPr>
          <w:p w14:paraId="64183D83" w14:textId="77777777" w:rsidR="00127CD7" w:rsidRPr="00E6642D" w:rsidRDefault="00127CD7" w:rsidP="008C742F">
            <w:r w:rsidRPr="00E6642D">
              <w:t>E</w:t>
            </w:r>
          </w:p>
        </w:tc>
        <w:tc>
          <w:tcPr>
            <w:tcW w:w="2340" w:type="dxa"/>
          </w:tcPr>
          <w:p w14:paraId="10FCC33A" w14:textId="77777777" w:rsidR="00127CD7" w:rsidRPr="00E6642D" w:rsidRDefault="00127CD7" w:rsidP="008C742F">
            <w:r w:rsidRPr="00E6642D">
              <w:t>YYYYMMDD[HH[MM[SS]]]</w:t>
            </w:r>
          </w:p>
          <w:p w14:paraId="4BDA4C7B" w14:textId="77777777" w:rsidR="00127CD7" w:rsidRPr="00E6642D" w:rsidRDefault="00127CD7" w:rsidP="008C742F"/>
          <w:p w14:paraId="10B4DE4F" w14:textId="77777777" w:rsidR="00127CD7" w:rsidRPr="00E6642D" w:rsidRDefault="00127CD7" w:rsidP="008C742F"/>
        </w:tc>
        <w:tc>
          <w:tcPr>
            <w:tcW w:w="2070" w:type="dxa"/>
          </w:tcPr>
          <w:p w14:paraId="05C12517" w14:textId="77777777" w:rsidR="00127CD7" w:rsidRPr="00E6642D" w:rsidRDefault="00127CD7" w:rsidP="008C742F">
            <w:pPr>
              <w:pStyle w:val="Yltunniste"/>
              <w:tabs>
                <w:tab w:val="clear" w:pos="4320"/>
                <w:tab w:val="clear" w:pos="8640"/>
              </w:tabs>
              <w:rPr>
                <w:lang w:val="en-GB"/>
              </w:rPr>
            </w:pPr>
            <w:r w:rsidRPr="00E6642D">
              <w:rPr>
                <w:lang w:val="en-GB"/>
              </w:rPr>
              <w:t>TS</w:t>
            </w:r>
          </w:p>
        </w:tc>
        <w:tc>
          <w:tcPr>
            <w:tcW w:w="1440" w:type="dxa"/>
          </w:tcPr>
          <w:p w14:paraId="5DB89329" w14:textId="77777777" w:rsidR="00127CD7" w:rsidRPr="00E6642D" w:rsidRDefault="00127CD7" w:rsidP="008C742F">
            <w:pPr>
              <w:pStyle w:val="Yltunniste"/>
              <w:tabs>
                <w:tab w:val="clear" w:pos="4320"/>
                <w:tab w:val="clear" w:pos="8640"/>
              </w:tabs>
              <w:rPr>
                <w:lang w:val="en-GB"/>
              </w:rPr>
            </w:pPr>
          </w:p>
        </w:tc>
        <w:tc>
          <w:tcPr>
            <w:tcW w:w="1620" w:type="dxa"/>
          </w:tcPr>
          <w:p w14:paraId="0CF26164" w14:textId="77777777" w:rsidR="00127CD7" w:rsidRPr="00E6642D" w:rsidRDefault="00127CD7" w:rsidP="00B143A5">
            <w:pPr>
              <w:rPr>
                <w:lang w:val="en-GB"/>
              </w:rPr>
            </w:pPr>
            <w:r w:rsidRPr="00E6642D">
              <w:rPr>
                <w:lang w:val="de-DE"/>
              </w:rPr>
              <w:t>c.s.c.s.c.s.e.o.c.o. author</w:t>
            </w:r>
            <w:r w:rsidRPr="00E6642D">
              <w:rPr>
                <w:lang w:val="en-GB"/>
              </w:rPr>
              <w:t xml:space="preserve">.time </w:t>
            </w:r>
            <w:r w:rsidRPr="00E6642D">
              <w:rPr>
                <w:b/>
                <w:lang w:val="en-GB"/>
              </w:rPr>
              <w:t>value</w:t>
            </w:r>
          </w:p>
        </w:tc>
        <w:tc>
          <w:tcPr>
            <w:tcW w:w="1620" w:type="dxa"/>
          </w:tcPr>
          <w:p w14:paraId="498EF678" w14:textId="77777777" w:rsidR="00127CD7" w:rsidRPr="00E6642D" w:rsidRDefault="00127CD7" w:rsidP="008C742F">
            <w:pPr>
              <w:rPr>
                <w:lang w:val="en-GB"/>
              </w:rPr>
            </w:pPr>
          </w:p>
        </w:tc>
        <w:tc>
          <w:tcPr>
            <w:tcW w:w="1620" w:type="dxa"/>
          </w:tcPr>
          <w:p w14:paraId="0C923BD4" w14:textId="77777777" w:rsidR="00127CD7" w:rsidRPr="00E6642D" w:rsidRDefault="00127CD7" w:rsidP="008C742F">
            <w:pPr>
              <w:rPr>
                <w:lang w:val="en-GB"/>
              </w:rPr>
            </w:pPr>
          </w:p>
        </w:tc>
      </w:tr>
      <w:tr w:rsidR="00127CD7" w:rsidRPr="00B143A5" w14:paraId="78CEEA7D" w14:textId="77777777" w:rsidTr="008C742F">
        <w:tblPrEx>
          <w:tblCellMar>
            <w:top w:w="0" w:type="dxa"/>
            <w:bottom w:w="0" w:type="dxa"/>
          </w:tblCellMar>
        </w:tblPrEx>
        <w:trPr>
          <w:gridAfter w:val="7"/>
          <w:wAfter w:w="11340" w:type="dxa"/>
        </w:trPr>
        <w:tc>
          <w:tcPr>
            <w:tcW w:w="828" w:type="dxa"/>
          </w:tcPr>
          <w:p w14:paraId="6E3735C7" w14:textId="77777777" w:rsidR="00127CD7" w:rsidRPr="00AE10D1" w:rsidRDefault="00127CD7" w:rsidP="008C742F">
            <w:pPr>
              <w:rPr>
                <w:b/>
                <w:bCs/>
                <w:lang w:val="en-GB"/>
              </w:rPr>
            </w:pPr>
          </w:p>
        </w:tc>
        <w:tc>
          <w:tcPr>
            <w:tcW w:w="1350" w:type="dxa"/>
          </w:tcPr>
          <w:p w14:paraId="57170B7A" w14:textId="77777777" w:rsidR="00127CD7" w:rsidRPr="00E6642D" w:rsidRDefault="00127CD7" w:rsidP="008C742F">
            <w:pPr>
              <w:rPr>
                <w:color w:val="000000"/>
              </w:rPr>
            </w:pPr>
            <w:r w:rsidRPr="00E6642D">
              <w:rPr>
                <w:color w:val="000000"/>
              </w:rPr>
              <w:t xml:space="preserve">lääkelistan  antokirjauksen tehneen ammattihenkilön id </w:t>
            </w:r>
          </w:p>
          <w:p w14:paraId="2A202EA6" w14:textId="77777777" w:rsidR="00127CD7" w:rsidRPr="00E6642D" w:rsidRDefault="00127CD7" w:rsidP="008C742F">
            <w:pPr>
              <w:rPr>
                <w:color w:val="000000"/>
              </w:rPr>
            </w:pPr>
          </w:p>
        </w:tc>
        <w:tc>
          <w:tcPr>
            <w:tcW w:w="630" w:type="dxa"/>
          </w:tcPr>
          <w:p w14:paraId="2FAA5C4A" w14:textId="77777777" w:rsidR="00127CD7" w:rsidRPr="00E6642D" w:rsidRDefault="00127CD7" w:rsidP="008C742F">
            <w:r w:rsidRPr="00E6642D">
              <w:t>P</w:t>
            </w:r>
          </w:p>
        </w:tc>
        <w:tc>
          <w:tcPr>
            <w:tcW w:w="630" w:type="dxa"/>
          </w:tcPr>
          <w:p w14:paraId="35A34F63" w14:textId="77777777" w:rsidR="00127CD7" w:rsidRPr="00E6642D" w:rsidRDefault="00127CD7" w:rsidP="008C742F">
            <w:r w:rsidRPr="00E6642D">
              <w:rPr>
                <w:lang w:val="de-DE"/>
              </w:rPr>
              <w:t>E</w:t>
            </w:r>
          </w:p>
        </w:tc>
        <w:tc>
          <w:tcPr>
            <w:tcW w:w="2340" w:type="dxa"/>
          </w:tcPr>
          <w:p w14:paraId="55294DE6" w14:textId="77777777" w:rsidR="00127CD7" w:rsidRPr="00E6642D" w:rsidRDefault="00127CD7" w:rsidP="008C742F">
            <w:r w:rsidRPr="00E6642D">
              <w:rPr>
                <w:b/>
              </w:rPr>
              <w:t>extension</w:t>
            </w:r>
            <w:r w:rsidRPr="00E6642D">
              <w:t>=”ht”</w:t>
            </w:r>
          </w:p>
          <w:p w14:paraId="2C9E4E97" w14:textId="77777777" w:rsidR="00127CD7" w:rsidRPr="00E6642D" w:rsidRDefault="00127CD7" w:rsidP="008C742F">
            <w:r w:rsidRPr="00E6642D">
              <w:rPr>
                <w:b/>
              </w:rPr>
              <w:t>root</w:t>
            </w:r>
            <w:r w:rsidRPr="00E6642D">
              <w:t>=”1.2.246.537.21”</w:t>
            </w:r>
          </w:p>
          <w:p w14:paraId="5039CF1F" w14:textId="77777777" w:rsidR="00127CD7" w:rsidRPr="00E6642D" w:rsidRDefault="00127CD7" w:rsidP="008C742F"/>
          <w:p w14:paraId="54CBB10D" w14:textId="77777777" w:rsidR="00127CD7" w:rsidRPr="00E6642D" w:rsidRDefault="00127CD7" w:rsidP="008C742F">
            <w:pPr>
              <w:pStyle w:val="Yltunniste"/>
              <w:tabs>
                <w:tab w:val="clear" w:pos="4320"/>
                <w:tab w:val="clear" w:pos="8640"/>
              </w:tabs>
            </w:pPr>
          </w:p>
        </w:tc>
        <w:tc>
          <w:tcPr>
            <w:tcW w:w="2070" w:type="dxa"/>
          </w:tcPr>
          <w:p w14:paraId="255422EE" w14:textId="77777777" w:rsidR="00127CD7" w:rsidRPr="00E6642D" w:rsidRDefault="00127CD7" w:rsidP="008C742F">
            <w:r w:rsidRPr="00E6642D">
              <w:rPr>
                <w:lang w:val="en-GB"/>
              </w:rPr>
              <w:t>II attribuutit</w:t>
            </w:r>
            <w:r w:rsidRPr="00E6642D">
              <w:rPr>
                <w:lang w:val="de-DE"/>
              </w:rPr>
              <w:t xml:space="preserve"> \</w:t>
            </w:r>
          </w:p>
        </w:tc>
        <w:tc>
          <w:tcPr>
            <w:tcW w:w="1440" w:type="dxa"/>
          </w:tcPr>
          <w:p w14:paraId="27CCCAD2" w14:textId="77777777" w:rsidR="00127CD7" w:rsidRPr="00E6642D" w:rsidDel="00C14D6F" w:rsidRDefault="00127CD7" w:rsidP="008C742F">
            <w:pPr>
              <w:pStyle w:val="Yltunniste"/>
              <w:tabs>
                <w:tab w:val="clear" w:pos="4320"/>
                <w:tab w:val="clear" w:pos="8640"/>
              </w:tabs>
            </w:pPr>
            <w:r w:rsidRPr="00E6642D">
              <w:rPr>
                <w:lang w:val="de-DE"/>
              </w:rPr>
              <w:t>\</w:t>
            </w:r>
          </w:p>
        </w:tc>
        <w:tc>
          <w:tcPr>
            <w:tcW w:w="1620" w:type="dxa"/>
          </w:tcPr>
          <w:p w14:paraId="768DA344" w14:textId="77777777" w:rsidR="00127CD7" w:rsidRPr="00E6642D" w:rsidRDefault="00127CD7" w:rsidP="00B143A5">
            <w:pPr>
              <w:rPr>
                <w:lang w:val="de-DE"/>
              </w:rPr>
            </w:pPr>
            <w:r w:rsidRPr="00E6642D">
              <w:rPr>
                <w:lang w:val="de-DE"/>
              </w:rPr>
              <w:t>c.s.c.s.c.s.e.o.c.o. author</w:t>
            </w:r>
            <w:r w:rsidRPr="00E6642D">
              <w:t>.assignedAuthor.id</w:t>
            </w:r>
          </w:p>
        </w:tc>
        <w:tc>
          <w:tcPr>
            <w:tcW w:w="1620" w:type="dxa"/>
          </w:tcPr>
          <w:p w14:paraId="32BD64C2" w14:textId="77777777" w:rsidR="00127CD7" w:rsidRPr="00E6642D" w:rsidRDefault="00127CD7" w:rsidP="008C742F"/>
        </w:tc>
        <w:tc>
          <w:tcPr>
            <w:tcW w:w="1620" w:type="dxa"/>
          </w:tcPr>
          <w:p w14:paraId="26CF4676" w14:textId="77777777" w:rsidR="00127CD7" w:rsidRPr="00E6642D" w:rsidRDefault="00127CD7" w:rsidP="008C742F"/>
        </w:tc>
      </w:tr>
      <w:tr w:rsidR="00127CD7" w:rsidRPr="00B143A5" w14:paraId="2CF6F471" w14:textId="77777777" w:rsidTr="008C742F">
        <w:tblPrEx>
          <w:tblCellMar>
            <w:top w:w="0" w:type="dxa"/>
            <w:bottom w:w="0" w:type="dxa"/>
          </w:tblCellMar>
        </w:tblPrEx>
        <w:trPr>
          <w:gridAfter w:val="7"/>
          <w:wAfter w:w="11340" w:type="dxa"/>
        </w:trPr>
        <w:tc>
          <w:tcPr>
            <w:tcW w:w="828" w:type="dxa"/>
          </w:tcPr>
          <w:p w14:paraId="3506C482" w14:textId="77777777" w:rsidR="00127CD7" w:rsidRPr="00B143A5" w:rsidRDefault="00127CD7" w:rsidP="008C742F">
            <w:pPr>
              <w:rPr>
                <w:b/>
                <w:bCs/>
              </w:rPr>
            </w:pPr>
          </w:p>
        </w:tc>
        <w:tc>
          <w:tcPr>
            <w:tcW w:w="1350" w:type="dxa"/>
          </w:tcPr>
          <w:p w14:paraId="5FAD75E2" w14:textId="77777777" w:rsidR="00127CD7" w:rsidRPr="00E6642D" w:rsidRDefault="00127CD7" w:rsidP="008C742F">
            <w:pPr>
              <w:rPr>
                <w:color w:val="000000"/>
              </w:rPr>
            </w:pPr>
            <w:r w:rsidRPr="00E6642D">
              <w:rPr>
                <w:color w:val="000000"/>
              </w:rPr>
              <w:t>antokirjauksen tehneen ammattihenkilön nimi</w:t>
            </w:r>
          </w:p>
          <w:p w14:paraId="1C9043F5" w14:textId="77777777" w:rsidR="00127CD7" w:rsidRPr="00E6642D" w:rsidRDefault="00127CD7" w:rsidP="008C742F"/>
        </w:tc>
        <w:tc>
          <w:tcPr>
            <w:tcW w:w="630" w:type="dxa"/>
          </w:tcPr>
          <w:p w14:paraId="658BD436" w14:textId="77777777" w:rsidR="00127CD7" w:rsidRPr="00E6642D" w:rsidRDefault="00127CD7" w:rsidP="008C742F"/>
        </w:tc>
        <w:tc>
          <w:tcPr>
            <w:tcW w:w="630" w:type="dxa"/>
          </w:tcPr>
          <w:p w14:paraId="4058FD06" w14:textId="77777777" w:rsidR="00127CD7" w:rsidRPr="00E6642D" w:rsidRDefault="00127CD7" w:rsidP="008C742F">
            <w:r w:rsidRPr="00E6642D">
              <w:t>E</w:t>
            </w:r>
          </w:p>
        </w:tc>
        <w:tc>
          <w:tcPr>
            <w:tcW w:w="2340" w:type="dxa"/>
          </w:tcPr>
          <w:p w14:paraId="30EFAE1D" w14:textId="77777777" w:rsidR="00127CD7" w:rsidRPr="00E6642D" w:rsidRDefault="00127CD7" w:rsidP="008C742F"/>
        </w:tc>
        <w:tc>
          <w:tcPr>
            <w:tcW w:w="2070" w:type="dxa"/>
          </w:tcPr>
          <w:p w14:paraId="75F76DB1" w14:textId="77777777" w:rsidR="00127CD7" w:rsidRPr="00E6642D" w:rsidRDefault="00127CD7" w:rsidP="008C742F">
            <w:r w:rsidRPr="00E6642D">
              <w:t>PN</w:t>
            </w:r>
          </w:p>
        </w:tc>
        <w:tc>
          <w:tcPr>
            <w:tcW w:w="1440" w:type="dxa"/>
          </w:tcPr>
          <w:p w14:paraId="3038135E" w14:textId="77777777" w:rsidR="00127CD7" w:rsidRPr="00E6642D" w:rsidDel="00C14D6F" w:rsidRDefault="00127CD7" w:rsidP="008C742F">
            <w:pPr>
              <w:pStyle w:val="Yltunniste"/>
              <w:tabs>
                <w:tab w:val="clear" w:pos="4320"/>
                <w:tab w:val="clear" w:pos="8640"/>
              </w:tabs>
            </w:pPr>
          </w:p>
        </w:tc>
        <w:tc>
          <w:tcPr>
            <w:tcW w:w="1620" w:type="dxa"/>
          </w:tcPr>
          <w:p w14:paraId="724BBE8F" w14:textId="77777777" w:rsidR="00127CD7" w:rsidRPr="00E6642D" w:rsidRDefault="00127CD7" w:rsidP="00B143A5">
            <w:pPr>
              <w:rPr>
                <w:lang w:val="en-US"/>
              </w:rPr>
            </w:pPr>
            <w:r w:rsidRPr="00E6642D">
              <w:rPr>
                <w:lang w:val="de-DE"/>
              </w:rPr>
              <w:t>c.s.c.s.c.s.e.o.c.o.</w:t>
            </w:r>
            <w:r w:rsidRPr="00E6642D">
              <w:rPr>
                <w:lang w:val="en-US"/>
              </w:rPr>
              <w:t xml:space="preserve"> author.assignedAuthor.assignedPerson.name</w:t>
            </w:r>
          </w:p>
        </w:tc>
        <w:tc>
          <w:tcPr>
            <w:tcW w:w="1620" w:type="dxa"/>
          </w:tcPr>
          <w:p w14:paraId="5EDA63BE" w14:textId="77777777" w:rsidR="00127CD7" w:rsidRPr="00E6642D" w:rsidRDefault="00127CD7" w:rsidP="008C742F">
            <w:pPr>
              <w:rPr>
                <w:lang w:val="en-US"/>
              </w:rPr>
            </w:pPr>
          </w:p>
        </w:tc>
        <w:tc>
          <w:tcPr>
            <w:tcW w:w="1620" w:type="dxa"/>
          </w:tcPr>
          <w:p w14:paraId="7B314A29" w14:textId="77777777" w:rsidR="00127CD7" w:rsidRPr="00E6642D" w:rsidRDefault="00127CD7" w:rsidP="008C742F">
            <w:pPr>
              <w:rPr>
                <w:lang w:val="en-US"/>
              </w:rPr>
            </w:pPr>
          </w:p>
        </w:tc>
      </w:tr>
      <w:tr w:rsidR="00127CD7" w:rsidRPr="003D7175" w14:paraId="02C74BD2" w14:textId="77777777" w:rsidTr="008C742F">
        <w:tblPrEx>
          <w:tblCellMar>
            <w:top w:w="0" w:type="dxa"/>
            <w:bottom w:w="0" w:type="dxa"/>
          </w:tblCellMar>
        </w:tblPrEx>
        <w:trPr>
          <w:gridAfter w:val="7"/>
          <w:wAfter w:w="11340" w:type="dxa"/>
        </w:trPr>
        <w:tc>
          <w:tcPr>
            <w:tcW w:w="828" w:type="dxa"/>
          </w:tcPr>
          <w:p w14:paraId="190C5C1C" w14:textId="77777777" w:rsidR="00127CD7" w:rsidRPr="00B143A5" w:rsidRDefault="00127CD7" w:rsidP="008C742F">
            <w:pPr>
              <w:rPr>
                <w:b/>
                <w:bCs/>
                <w:lang w:val="en-US"/>
              </w:rPr>
            </w:pPr>
          </w:p>
        </w:tc>
        <w:tc>
          <w:tcPr>
            <w:tcW w:w="1350" w:type="dxa"/>
          </w:tcPr>
          <w:p w14:paraId="0A365579" w14:textId="77777777" w:rsidR="00127CD7" w:rsidRPr="00E6642D" w:rsidRDefault="00127CD7" w:rsidP="008C742F">
            <w:pPr>
              <w:rPr>
                <w:color w:val="000000"/>
              </w:rPr>
            </w:pPr>
            <w:r w:rsidRPr="00E6642D">
              <w:rPr>
                <w:color w:val="000000"/>
              </w:rPr>
              <w:t>antokirjauksen tehneen ammattihenkilön palveluyksikön id (OID)</w:t>
            </w:r>
          </w:p>
          <w:p w14:paraId="6179B861" w14:textId="77777777" w:rsidR="00127CD7" w:rsidRPr="00E6642D" w:rsidRDefault="00127CD7" w:rsidP="008C742F"/>
        </w:tc>
        <w:tc>
          <w:tcPr>
            <w:tcW w:w="630" w:type="dxa"/>
          </w:tcPr>
          <w:p w14:paraId="15A34EA3" w14:textId="77777777" w:rsidR="00127CD7" w:rsidRPr="00E6642D" w:rsidRDefault="00127CD7" w:rsidP="008C742F"/>
        </w:tc>
        <w:tc>
          <w:tcPr>
            <w:tcW w:w="630" w:type="dxa"/>
          </w:tcPr>
          <w:p w14:paraId="350C7E2F" w14:textId="77777777" w:rsidR="00127CD7" w:rsidRPr="00E6642D" w:rsidRDefault="00127CD7" w:rsidP="008C742F">
            <w:r w:rsidRPr="00E6642D">
              <w:t>E</w:t>
            </w:r>
          </w:p>
        </w:tc>
        <w:tc>
          <w:tcPr>
            <w:tcW w:w="2340" w:type="dxa"/>
          </w:tcPr>
          <w:p w14:paraId="3B51A90A" w14:textId="77777777" w:rsidR="00127CD7" w:rsidRPr="00E6642D" w:rsidRDefault="00127CD7" w:rsidP="008C742F">
            <w:r w:rsidRPr="00E6642D">
              <w:rPr>
                <w:b/>
              </w:rPr>
              <w:t>extension</w:t>
            </w:r>
            <w:r w:rsidRPr="00E6642D">
              <w:t>=””</w:t>
            </w:r>
          </w:p>
          <w:p w14:paraId="46CEC7EA" w14:textId="77777777" w:rsidR="00127CD7" w:rsidRPr="00E6642D" w:rsidRDefault="00127CD7" w:rsidP="008C742F">
            <w:r w:rsidRPr="00E6642D">
              <w:rPr>
                <w:b/>
              </w:rPr>
              <w:t>root</w:t>
            </w:r>
            <w:r w:rsidRPr="00E6642D">
              <w:t>=1.2.246.537.10.YTUNNUS.vuosi.orgkoodi”</w:t>
            </w:r>
          </w:p>
          <w:p w14:paraId="05D82956" w14:textId="77777777" w:rsidR="00127CD7" w:rsidRPr="00E6642D" w:rsidRDefault="00127CD7" w:rsidP="008C742F"/>
          <w:p w14:paraId="50B68D1A" w14:textId="77777777" w:rsidR="00127CD7" w:rsidRPr="00E6642D" w:rsidRDefault="00127CD7" w:rsidP="008C742F">
            <w:pPr>
              <w:pStyle w:val="Yltunniste"/>
              <w:tabs>
                <w:tab w:val="clear" w:pos="4320"/>
                <w:tab w:val="clear" w:pos="8640"/>
              </w:tabs>
            </w:pPr>
          </w:p>
        </w:tc>
        <w:tc>
          <w:tcPr>
            <w:tcW w:w="2070" w:type="dxa"/>
          </w:tcPr>
          <w:p w14:paraId="064FF584" w14:textId="77777777" w:rsidR="00127CD7" w:rsidRPr="00E6642D" w:rsidRDefault="00127CD7" w:rsidP="008C742F">
            <w:pPr>
              <w:rPr>
                <w:lang w:val="en-GB"/>
              </w:rPr>
            </w:pPr>
            <w:r w:rsidRPr="00E6642D">
              <w:rPr>
                <w:lang w:val="en-GB"/>
              </w:rPr>
              <w:t>II attribuutit</w:t>
            </w:r>
          </w:p>
          <w:p w14:paraId="448A7EFA" w14:textId="77777777" w:rsidR="00127CD7" w:rsidRPr="00E6642D" w:rsidRDefault="00127CD7" w:rsidP="008C742F"/>
        </w:tc>
        <w:tc>
          <w:tcPr>
            <w:tcW w:w="1440" w:type="dxa"/>
          </w:tcPr>
          <w:p w14:paraId="1036153D"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05D98587" w14:textId="77777777" w:rsidR="00127CD7" w:rsidRPr="00E6642D" w:rsidRDefault="00127CD7" w:rsidP="008C742F">
            <w:pPr>
              <w:rPr>
                <w:lang w:val="en-GB"/>
              </w:rPr>
            </w:pPr>
            <w:r w:rsidRPr="00E6642D">
              <w:rPr>
                <w:lang w:val="de-DE"/>
              </w:rPr>
              <w:t>c.s.c.s.c.s.e.o.c.o.</w:t>
            </w:r>
            <w:r w:rsidRPr="00E6642D">
              <w:rPr>
                <w:lang w:val="en-GB"/>
              </w:rPr>
              <w:t>author.assignedAuthor.representedOrganization.id</w:t>
            </w:r>
          </w:p>
          <w:p w14:paraId="04E440A6" w14:textId="77777777" w:rsidR="00127CD7" w:rsidRPr="00E6642D" w:rsidRDefault="00127CD7" w:rsidP="008C742F">
            <w:pPr>
              <w:rPr>
                <w:lang w:val="en-GB"/>
              </w:rPr>
            </w:pPr>
          </w:p>
          <w:p w14:paraId="4390C10C" w14:textId="77777777" w:rsidR="00127CD7" w:rsidRPr="00E6642D" w:rsidRDefault="00127CD7" w:rsidP="008C742F">
            <w:pPr>
              <w:rPr>
                <w:lang w:val="de-DE"/>
              </w:rPr>
            </w:pPr>
          </w:p>
        </w:tc>
        <w:tc>
          <w:tcPr>
            <w:tcW w:w="1620" w:type="dxa"/>
          </w:tcPr>
          <w:p w14:paraId="234AD1A9" w14:textId="77777777" w:rsidR="00127CD7" w:rsidRPr="00E6642D" w:rsidRDefault="00127CD7" w:rsidP="008C742F">
            <w:pPr>
              <w:rPr>
                <w:lang w:val="en-GB"/>
              </w:rPr>
            </w:pPr>
          </w:p>
        </w:tc>
        <w:tc>
          <w:tcPr>
            <w:tcW w:w="1620" w:type="dxa"/>
          </w:tcPr>
          <w:p w14:paraId="085A143E" w14:textId="77777777" w:rsidR="00127CD7" w:rsidRPr="00E6642D" w:rsidRDefault="00127CD7" w:rsidP="008C742F">
            <w:pPr>
              <w:rPr>
                <w:lang w:val="en-GB"/>
              </w:rPr>
            </w:pPr>
          </w:p>
        </w:tc>
      </w:tr>
      <w:tr w:rsidR="00127CD7" w:rsidRPr="003D7175" w14:paraId="5D4C2BB3" w14:textId="77777777" w:rsidTr="008C742F">
        <w:tblPrEx>
          <w:tblCellMar>
            <w:top w:w="0" w:type="dxa"/>
            <w:bottom w:w="0" w:type="dxa"/>
          </w:tblCellMar>
        </w:tblPrEx>
        <w:trPr>
          <w:gridAfter w:val="7"/>
          <w:wAfter w:w="11340" w:type="dxa"/>
        </w:trPr>
        <w:tc>
          <w:tcPr>
            <w:tcW w:w="828" w:type="dxa"/>
          </w:tcPr>
          <w:p w14:paraId="32B45ABB" w14:textId="77777777" w:rsidR="00127CD7" w:rsidRPr="002E554A" w:rsidRDefault="00127CD7" w:rsidP="008C742F">
            <w:pPr>
              <w:rPr>
                <w:b/>
                <w:bCs/>
                <w:lang w:val="en-US"/>
              </w:rPr>
            </w:pPr>
          </w:p>
        </w:tc>
        <w:tc>
          <w:tcPr>
            <w:tcW w:w="1350" w:type="dxa"/>
          </w:tcPr>
          <w:p w14:paraId="4C098E8D" w14:textId="77777777" w:rsidR="00127CD7" w:rsidRPr="00E6642D" w:rsidRDefault="00127CD7" w:rsidP="008C742F">
            <w:pPr>
              <w:rPr>
                <w:color w:val="000000"/>
              </w:rPr>
            </w:pPr>
            <w:r w:rsidRPr="00E6642D">
              <w:rPr>
                <w:color w:val="000000"/>
              </w:rPr>
              <w:t>antokirjauksen tehneen ammattihenkilön palveluyksikön nimi</w:t>
            </w:r>
          </w:p>
          <w:p w14:paraId="25AEA72B" w14:textId="77777777" w:rsidR="00127CD7" w:rsidRPr="00E6642D" w:rsidRDefault="00127CD7" w:rsidP="008C742F"/>
        </w:tc>
        <w:tc>
          <w:tcPr>
            <w:tcW w:w="630" w:type="dxa"/>
          </w:tcPr>
          <w:p w14:paraId="384FDE56" w14:textId="77777777" w:rsidR="00127CD7" w:rsidRPr="00E6642D" w:rsidRDefault="00127CD7" w:rsidP="008C742F"/>
        </w:tc>
        <w:tc>
          <w:tcPr>
            <w:tcW w:w="630" w:type="dxa"/>
          </w:tcPr>
          <w:p w14:paraId="6B11482E" w14:textId="77777777" w:rsidR="00127CD7" w:rsidRPr="00E6642D" w:rsidRDefault="00127CD7" w:rsidP="008C742F">
            <w:r w:rsidRPr="00E6642D">
              <w:t>E</w:t>
            </w:r>
          </w:p>
        </w:tc>
        <w:tc>
          <w:tcPr>
            <w:tcW w:w="2340" w:type="dxa"/>
          </w:tcPr>
          <w:p w14:paraId="110AFCBB" w14:textId="77777777" w:rsidR="00127CD7" w:rsidRPr="00E6642D" w:rsidRDefault="00127CD7" w:rsidP="008C742F">
            <w:r w:rsidRPr="00E6642D">
              <w:rPr>
                <w:b/>
              </w:rPr>
              <w:t>extension</w:t>
            </w:r>
            <w:r w:rsidRPr="00E6642D">
              <w:t>=””</w:t>
            </w:r>
          </w:p>
          <w:p w14:paraId="6D8E5AB0" w14:textId="77777777" w:rsidR="00127CD7" w:rsidRPr="00E6642D" w:rsidRDefault="00127CD7" w:rsidP="008C742F">
            <w:r w:rsidRPr="00E6642D">
              <w:rPr>
                <w:b/>
              </w:rPr>
              <w:t>root</w:t>
            </w:r>
            <w:r w:rsidRPr="00E6642D">
              <w:t>=1.2.246.537.10.YTUNNUS.vuosi.orgkoodi”</w:t>
            </w:r>
          </w:p>
          <w:p w14:paraId="0939FA17" w14:textId="77777777" w:rsidR="00127CD7" w:rsidRPr="00E6642D" w:rsidRDefault="00127CD7" w:rsidP="008C742F"/>
          <w:p w14:paraId="103C0A6B" w14:textId="77777777" w:rsidR="00127CD7" w:rsidRPr="00E6642D" w:rsidRDefault="00127CD7" w:rsidP="008C742F">
            <w:pPr>
              <w:pStyle w:val="Yltunniste"/>
              <w:tabs>
                <w:tab w:val="clear" w:pos="4320"/>
                <w:tab w:val="clear" w:pos="8640"/>
              </w:tabs>
            </w:pPr>
          </w:p>
        </w:tc>
        <w:tc>
          <w:tcPr>
            <w:tcW w:w="2070" w:type="dxa"/>
          </w:tcPr>
          <w:p w14:paraId="6A6857FA" w14:textId="77777777" w:rsidR="00127CD7" w:rsidRPr="00E6642D" w:rsidRDefault="00127CD7" w:rsidP="008C742F">
            <w:pPr>
              <w:rPr>
                <w:lang w:val="en-GB"/>
              </w:rPr>
            </w:pPr>
            <w:r w:rsidRPr="00E6642D">
              <w:rPr>
                <w:lang w:val="en-GB"/>
              </w:rPr>
              <w:t>II attribuutit</w:t>
            </w:r>
          </w:p>
          <w:p w14:paraId="4003F8FF" w14:textId="77777777" w:rsidR="00127CD7" w:rsidRPr="00E6642D" w:rsidRDefault="00127CD7" w:rsidP="008C742F"/>
        </w:tc>
        <w:tc>
          <w:tcPr>
            <w:tcW w:w="1440" w:type="dxa"/>
          </w:tcPr>
          <w:p w14:paraId="73742D0B" w14:textId="77777777" w:rsidR="00127CD7" w:rsidRPr="00E6642D" w:rsidDel="00C14D6F" w:rsidRDefault="00127CD7" w:rsidP="008C742F">
            <w:pPr>
              <w:pStyle w:val="Yltunniste"/>
              <w:tabs>
                <w:tab w:val="clear" w:pos="4320"/>
                <w:tab w:val="clear" w:pos="8640"/>
              </w:tabs>
            </w:pPr>
            <w:r w:rsidRPr="00E6642D">
              <w:rPr>
                <w:lang w:val="en-GB"/>
              </w:rPr>
              <w:t>\</w:t>
            </w:r>
          </w:p>
        </w:tc>
        <w:tc>
          <w:tcPr>
            <w:tcW w:w="1620" w:type="dxa"/>
          </w:tcPr>
          <w:p w14:paraId="4AF0FA1A" w14:textId="77777777" w:rsidR="00127CD7" w:rsidRPr="00E6642D" w:rsidRDefault="00127CD7" w:rsidP="006768BF">
            <w:pPr>
              <w:rPr>
                <w:lang w:val="de-DE"/>
              </w:rPr>
            </w:pPr>
            <w:r w:rsidRPr="00E6642D">
              <w:rPr>
                <w:lang w:val="de-DE"/>
              </w:rPr>
              <w:t>c.s.c.s.c.s.e.o.c.o.</w:t>
            </w:r>
            <w:r w:rsidRPr="00E6642D">
              <w:rPr>
                <w:lang w:val="en-GB"/>
              </w:rPr>
              <w:t xml:space="preserve"> author.assignedAuthor.representedOrganization.name</w:t>
            </w:r>
          </w:p>
        </w:tc>
        <w:tc>
          <w:tcPr>
            <w:tcW w:w="1620" w:type="dxa"/>
          </w:tcPr>
          <w:p w14:paraId="19B7A212" w14:textId="77777777" w:rsidR="00127CD7" w:rsidRPr="00E6642D" w:rsidRDefault="00127CD7" w:rsidP="008C742F">
            <w:pPr>
              <w:rPr>
                <w:lang w:val="en-GB"/>
              </w:rPr>
            </w:pPr>
          </w:p>
        </w:tc>
        <w:tc>
          <w:tcPr>
            <w:tcW w:w="1620" w:type="dxa"/>
          </w:tcPr>
          <w:p w14:paraId="34D15239" w14:textId="77777777" w:rsidR="00127CD7" w:rsidRPr="00E6642D" w:rsidRDefault="00127CD7" w:rsidP="008C742F">
            <w:pPr>
              <w:rPr>
                <w:lang w:val="en-GB"/>
              </w:rPr>
            </w:pPr>
          </w:p>
        </w:tc>
      </w:tr>
      <w:tr w:rsidR="00127CD7" w14:paraId="52A2B91E" w14:textId="77777777" w:rsidTr="008C742F">
        <w:tblPrEx>
          <w:tblCellMar>
            <w:top w:w="0" w:type="dxa"/>
            <w:bottom w:w="0" w:type="dxa"/>
          </w:tblCellMar>
        </w:tblPrEx>
        <w:trPr>
          <w:gridAfter w:val="7"/>
          <w:wAfter w:w="11340" w:type="dxa"/>
        </w:trPr>
        <w:tc>
          <w:tcPr>
            <w:tcW w:w="828" w:type="dxa"/>
          </w:tcPr>
          <w:p w14:paraId="4E354772" w14:textId="77777777" w:rsidR="00127CD7" w:rsidRDefault="00127CD7" w:rsidP="008C742F">
            <w:pPr>
              <w:rPr>
                <w:b/>
              </w:rPr>
            </w:pPr>
          </w:p>
        </w:tc>
        <w:tc>
          <w:tcPr>
            <w:tcW w:w="1350" w:type="dxa"/>
          </w:tcPr>
          <w:p w14:paraId="6D02BCF3" w14:textId="77777777" w:rsidR="00127CD7" w:rsidRPr="00E6642D" w:rsidRDefault="00127CD7" w:rsidP="008C742F">
            <w:pPr>
              <w:rPr>
                <w:color w:val="000000"/>
              </w:rPr>
            </w:pPr>
            <w:r w:rsidRPr="00E6642D">
              <w:rPr>
                <w:color w:val="000000"/>
              </w:rPr>
              <w:t>linkki lääkemääräysmerkinnän objektin id</w:t>
            </w:r>
          </w:p>
        </w:tc>
        <w:tc>
          <w:tcPr>
            <w:tcW w:w="630" w:type="dxa"/>
          </w:tcPr>
          <w:p w14:paraId="1D179CA2" w14:textId="77777777" w:rsidR="00127CD7" w:rsidRPr="00E6642D" w:rsidRDefault="00127CD7" w:rsidP="008C742F"/>
        </w:tc>
        <w:tc>
          <w:tcPr>
            <w:tcW w:w="630" w:type="dxa"/>
          </w:tcPr>
          <w:p w14:paraId="2DE0AB20" w14:textId="77777777" w:rsidR="00127CD7" w:rsidRPr="00E6642D" w:rsidRDefault="00127CD7" w:rsidP="008C742F"/>
        </w:tc>
        <w:tc>
          <w:tcPr>
            <w:tcW w:w="2340" w:type="dxa"/>
          </w:tcPr>
          <w:p w14:paraId="1F11ADEA" w14:textId="77777777" w:rsidR="00127CD7" w:rsidRPr="00E6642D" w:rsidRDefault="00127CD7" w:rsidP="008C742F"/>
        </w:tc>
        <w:tc>
          <w:tcPr>
            <w:tcW w:w="2070" w:type="dxa"/>
          </w:tcPr>
          <w:p w14:paraId="0449A1D5" w14:textId="77777777" w:rsidR="00127CD7" w:rsidRPr="00E6642D" w:rsidRDefault="00127CD7" w:rsidP="008C742F">
            <w:pPr>
              <w:pStyle w:val="Yltunniste"/>
              <w:tabs>
                <w:tab w:val="clear" w:pos="4320"/>
                <w:tab w:val="clear" w:pos="8640"/>
              </w:tabs>
              <w:rPr>
                <w:lang w:val="en-GB"/>
              </w:rPr>
            </w:pPr>
            <w:r w:rsidRPr="00E6642D">
              <w:rPr>
                <w:lang w:val="en-GB"/>
              </w:rPr>
              <w:t>II</w:t>
            </w:r>
          </w:p>
        </w:tc>
        <w:tc>
          <w:tcPr>
            <w:tcW w:w="1440" w:type="dxa"/>
          </w:tcPr>
          <w:p w14:paraId="17D22838" w14:textId="77777777" w:rsidR="00127CD7" w:rsidRPr="00E6642D" w:rsidRDefault="00127CD7" w:rsidP="008C742F">
            <w:pPr>
              <w:pStyle w:val="Yltunniste"/>
              <w:tabs>
                <w:tab w:val="clear" w:pos="4320"/>
                <w:tab w:val="clear" w:pos="8640"/>
              </w:tabs>
              <w:rPr>
                <w:lang w:val="de-DE"/>
              </w:rPr>
            </w:pPr>
            <w:r w:rsidRPr="00E6642D">
              <w:rPr>
                <w:lang w:val="de-DE"/>
              </w:rPr>
              <w:t>c.s.c.s.c.s.e.o.c.o.c</w:t>
            </w:r>
            <w:r w:rsidRPr="00E6642D">
              <w:rPr>
                <w:lang w:val="en-GB"/>
              </w:rPr>
              <w:t>.reference.externalObservation.code</w:t>
            </w:r>
          </w:p>
        </w:tc>
        <w:tc>
          <w:tcPr>
            <w:tcW w:w="1620" w:type="dxa"/>
          </w:tcPr>
          <w:p w14:paraId="745DBCE4" w14:textId="77777777" w:rsidR="00127CD7" w:rsidRPr="00E6642D" w:rsidRDefault="00127CD7" w:rsidP="008C742F">
            <w:pPr>
              <w:rPr>
                <w:lang w:val="de-DE"/>
              </w:rPr>
            </w:pPr>
            <w:r w:rsidRPr="00E6642D">
              <w:rPr>
                <w:lang w:val="de-DE"/>
              </w:rPr>
              <w:t>c.s.c.s.c.s.e.o.c.o</w:t>
            </w:r>
            <w:r w:rsidRPr="00E6642D">
              <w:rPr>
                <w:lang w:val="en-GB"/>
              </w:rPr>
              <w:t>.reference.externalObservation.id</w:t>
            </w:r>
          </w:p>
        </w:tc>
        <w:tc>
          <w:tcPr>
            <w:tcW w:w="1620" w:type="dxa"/>
          </w:tcPr>
          <w:p w14:paraId="4B245AC8" w14:textId="77777777" w:rsidR="00127CD7" w:rsidRPr="00E6642D" w:rsidRDefault="00127CD7" w:rsidP="008C742F">
            <w:pPr>
              <w:rPr>
                <w:lang w:val="en-GB"/>
              </w:rPr>
            </w:pPr>
          </w:p>
        </w:tc>
        <w:tc>
          <w:tcPr>
            <w:tcW w:w="1620" w:type="dxa"/>
          </w:tcPr>
          <w:p w14:paraId="4CBB907C" w14:textId="77777777" w:rsidR="00127CD7" w:rsidRPr="00E6642D" w:rsidRDefault="00127CD7" w:rsidP="008C742F">
            <w:pPr>
              <w:rPr>
                <w:lang w:val="en-GB"/>
              </w:rPr>
            </w:pPr>
          </w:p>
        </w:tc>
      </w:tr>
      <w:tr w:rsidR="00127CD7" w:rsidRPr="009A607B" w14:paraId="166E5DBC" w14:textId="77777777" w:rsidTr="008C742F">
        <w:tblPrEx>
          <w:tblCellMar>
            <w:top w:w="0" w:type="dxa"/>
            <w:bottom w:w="0" w:type="dxa"/>
          </w:tblCellMar>
        </w:tblPrEx>
        <w:trPr>
          <w:gridAfter w:val="7"/>
          <w:wAfter w:w="11340" w:type="dxa"/>
        </w:trPr>
        <w:tc>
          <w:tcPr>
            <w:tcW w:w="828" w:type="dxa"/>
          </w:tcPr>
          <w:p w14:paraId="47A48618" w14:textId="77777777" w:rsidR="00127CD7" w:rsidRPr="007F3F2E" w:rsidRDefault="00127CD7" w:rsidP="008C742F">
            <w:pPr>
              <w:rPr>
                <w:b/>
                <w:lang w:val="en-US"/>
              </w:rPr>
            </w:pPr>
          </w:p>
        </w:tc>
        <w:tc>
          <w:tcPr>
            <w:tcW w:w="1350" w:type="dxa"/>
          </w:tcPr>
          <w:p w14:paraId="0DB92A87" w14:textId="77777777" w:rsidR="00127CD7" w:rsidRPr="00E6642D" w:rsidRDefault="00127CD7" w:rsidP="008C742F">
            <w:pPr>
              <w:rPr>
                <w:color w:val="000000"/>
              </w:rPr>
            </w:pPr>
            <w:r w:rsidRPr="00E6642D">
              <w:rPr>
                <w:color w:val="000000"/>
              </w:rPr>
              <w:t>linkki reseptin id</w:t>
            </w:r>
          </w:p>
        </w:tc>
        <w:tc>
          <w:tcPr>
            <w:tcW w:w="630" w:type="dxa"/>
          </w:tcPr>
          <w:p w14:paraId="13A12E6C" w14:textId="77777777" w:rsidR="00127CD7" w:rsidRPr="00E6642D" w:rsidRDefault="00127CD7" w:rsidP="008C742F"/>
        </w:tc>
        <w:tc>
          <w:tcPr>
            <w:tcW w:w="630" w:type="dxa"/>
          </w:tcPr>
          <w:p w14:paraId="297EB39C" w14:textId="77777777" w:rsidR="00127CD7" w:rsidRPr="00E6642D" w:rsidRDefault="00127CD7" w:rsidP="008C742F"/>
        </w:tc>
        <w:tc>
          <w:tcPr>
            <w:tcW w:w="2340" w:type="dxa"/>
          </w:tcPr>
          <w:p w14:paraId="7CBD415C" w14:textId="77777777" w:rsidR="00127CD7" w:rsidRPr="00E6642D" w:rsidRDefault="00127CD7" w:rsidP="008C742F"/>
        </w:tc>
        <w:tc>
          <w:tcPr>
            <w:tcW w:w="2070" w:type="dxa"/>
          </w:tcPr>
          <w:p w14:paraId="03815086" w14:textId="77777777" w:rsidR="00127CD7" w:rsidRPr="00E6642D" w:rsidRDefault="00127CD7" w:rsidP="008C742F">
            <w:pPr>
              <w:pStyle w:val="Yltunniste"/>
              <w:tabs>
                <w:tab w:val="clear" w:pos="4320"/>
                <w:tab w:val="clear" w:pos="8640"/>
              </w:tabs>
              <w:rPr>
                <w:lang w:val="en-GB"/>
              </w:rPr>
            </w:pPr>
            <w:r w:rsidRPr="00E6642D">
              <w:rPr>
                <w:lang w:val="en-GB"/>
              </w:rPr>
              <w:t>II</w:t>
            </w:r>
          </w:p>
        </w:tc>
        <w:tc>
          <w:tcPr>
            <w:tcW w:w="1440" w:type="dxa"/>
          </w:tcPr>
          <w:p w14:paraId="12FADFF3" w14:textId="77777777" w:rsidR="00127CD7" w:rsidRPr="00E6642D" w:rsidRDefault="00127CD7" w:rsidP="008C742F">
            <w:pPr>
              <w:pStyle w:val="Yltunniste"/>
              <w:tabs>
                <w:tab w:val="clear" w:pos="4320"/>
                <w:tab w:val="clear" w:pos="8640"/>
              </w:tabs>
              <w:rPr>
                <w:lang w:val="de-DE"/>
              </w:rPr>
            </w:pPr>
            <w:r w:rsidRPr="00E6642D">
              <w:rPr>
                <w:lang w:val="de-DE"/>
              </w:rPr>
              <w:t>c.s.c.s.c.s.e.o.c.o.c.reference.externalDocument.code</w:t>
            </w:r>
          </w:p>
        </w:tc>
        <w:tc>
          <w:tcPr>
            <w:tcW w:w="1620" w:type="dxa"/>
          </w:tcPr>
          <w:p w14:paraId="3D6E3AC1" w14:textId="77777777" w:rsidR="00127CD7" w:rsidRPr="00E6642D" w:rsidRDefault="00127CD7" w:rsidP="008C742F">
            <w:pPr>
              <w:rPr>
                <w:lang w:val="de-DE"/>
              </w:rPr>
            </w:pPr>
            <w:r w:rsidRPr="00E6642D">
              <w:rPr>
                <w:lang w:val="de-DE"/>
              </w:rPr>
              <w:t>c.s.c.s.c.s.e.o.c.o.reference.externalDocument.id</w:t>
            </w:r>
          </w:p>
        </w:tc>
        <w:tc>
          <w:tcPr>
            <w:tcW w:w="1620" w:type="dxa"/>
          </w:tcPr>
          <w:p w14:paraId="48D0D0E9" w14:textId="77777777" w:rsidR="00127CD7" w:rsidRPr="00E6642D" w:rsidRDefault="00127CD7" w:rsidP="008C742F">
            <w:pPr>
              <w:rPr>
                <w:lang w:val="de-DE"/>
              </w:rPr>
            </w:pPr>
          </w:p>
        </w:tc>
        <w:tc>
          <w:tcPr>
            <w:tcW w:w="1620" w:type="dxa"/>
          </w:tcPr>
          <w:p w14:paraId="0DEB4979" w14:textId="77777777" w:rsidR="00127CD7" w:rsidRPr="00E6642D" w:rsidRDefault="00127CD7" w:rsidP="008C742F">
            <w:pPr>
              <w:rPr>
                <w:lang w:val="de-DE"/>
              </w:rPr>
            </w:pPr>
          </w:p>
        </w:tc>
      </w:tr>
      <w:tr w:rsidR="00127CD7" w:rsidRPr="00062FE7" w14:paraId="33A29BC6" w14:textId="77777777" w:rsidTr="00950003">
        <w:tblPrEx>
          <w:tblCellMar>
            <w:top w:w="0" w:type="dxa"/>
            <w:bottom w:w="0" w:type="dxa"/>
          </w:tblCellMar>
        </w:tblPrEx>
        <w:trPr>
          <w:gridAfter w:val="7"/>
          <w:wAfter w:w="11340" w:type="dxa"/>
        </w:trPr>
        <w:tc>
          <w:tcPr>
            <w:tcW w:w="828" w:type="dxa"/>
          </w:tcPr>
          <w:p w14:paraId="230EA04F" w14:textId="77777777" w:rsidR="00127CD7" w:rsidRPr="005816DA" w:rsidRDefault="00127CD7">
            <w:pPr>
              <w:rPr>
                <w:b/>
                <w:bCs/>
                <w:lang w:val="de-DE"/>
              </w:rPr>
            </w:pPr>
          </w:p>
        </w:tc>
        <w:tc>
          <w:tcPr>
            <w:tcW w:w="1350" w:type="dxa"/>
          </w:tcPr>
          <w:p w14:paraId="0328B438" w14:textId="77777777" w:rsidR="00127CD7" w:rsidRPr="00E6642D" w:rsidRDefault="00127CD7">
            <w:pPr>
              <w:rPr>
                <w:color w:val="000000"/>
              </w:rPr>
            </w:pPr>
            <w:r w:rsidRPr="00E6642D">
              <w:rPr>
                <w:color w:val="000000"/>
              </w:rPr>
              <w:t>annettu lääkemäärä</w:t>
            </w:r>
          </w:p>
        </w:tc>
        <w:tc>
          <w:tcPr>
            <w:tcW w:w="630" w:type="dxa"/>
          </w:tcPr>
          <w:p w14:paraId="4B9680B0" w14:textId="77777777" w:rsidR="00127CD7" w:rsidRPr="00E6642D" w:rsidRDefault="00127CD7"/>
        </w:tc>
        <w:tc>
          <w:tcPr>
            <w:tcW w:w="630" w:type="dxa"/>
          </w:tcPr>
          <w:p w14:paraId="67D3D08E" w14:textId="77777777" w:rsidR="00127CD7" w:rsidRPr="00E6642D" w:rsidRDefault="00127CD7"/>
        </w:tc>
        <w:tc>
          <w:tcPr>
            <w:tcW w:w="2340" w:type="dxa"/>
          </w:tcPr>
          <w:p w14:paraId="43F4C8A7" w14:textId="77777777" w:rsidR="00127CD7" w:rsidRPr="00E6642D" w:rsidRDefault="00127CD7">
            <w:pPr>
              <w:pStyle w:val="Yltunniste"/>
              <w:tabs>
                <w:tab w:val="clear" w:pos="4320"/>
                <w:tab w:val="clear" w:pos="8640"/>
              </w:tabs>
            </w:pPr>
          </w:p>
        </w:tc>
        <w:tc>
          <w:tcPr>
            <w:tcW w:w="2070" w:type="dxa"/>
          </w:tcPr>
          <w:p w14:paraId="20C28C2E" w14:textId="77777777" w:rsidR="00127CD7" w:rsidRPr="00E6642D" w:rsidRDefault="00127CD7">
            <w:r w:rsidRPr="00E6642D">
              <w:t>PQ</w:t>
            </w:r>
          </w:p>
        </w:tc>
        <w:tc>
          <w:tcPr>
            <w:tcW w:w="1440" w:type="dxa"/>
          </w:tcPr>
          <w:p w14:paraId="62888E8F" w14:textId="77777777" w:rsidR="00127CD7" w:rsidRPr="00E6642D" w:rsidDel="00C14D6F" w:rsidRDefault="00127CD7">
            <w:pPr>
              <w:pStyle w:val="Yltunniste"/>
              <w:tabs>
                <w:tab w:val="clear" w:pos="4320"/>
                <w:tab w:val="clear" w:pos="8640"/>
              </w:tabs>
            </w:pPr>
          </w:p>
        </w:tc>
        <w:tc>
          <w:tcPr>
            <w:tcW w:w="1620" w:type="dxa"/>
          </w:tcPr>
          <w:p w14:paraId="2BD1F997" w14:textId="77777777" w:rsidR="00127CD7" w:rsidRPr="00E6642D" w:rsidRDefault="00127CD7" w:rsidP="008C742F">
            <w:pPr>
              <w:rPr>
                <w:b/>
                <w:lang w:val="de-DE"/>
              </w:rPr>
            </w:pPr>
            <w:r w:rsidRPr="00E6642D">
              <w:rPr>
                <w:lang w:val="de-DE"/>
              </w:rPr>
              <w:t>c.s.c.s.c.s.e.o.c.o.c.</w:t>
            </w:r>
            <w:r w:rsidRPr="00E6642D">
              <w:rPr>
                <w:lang w:val="en-US"/>
              </w:rPr>
              <w:t>observation</w:t>
            </w:r>
            <w:r w:rsidRPr="00E6642D">
              <w:rPr>
                <w:lang w:val="de-DE"/>
              </w:rPr>
              <w:t xml:space="preserve">.value </w:t>
            </w:r>
            <w:r w:rsidRPr="00E6642D">
              <w:rPr>
                <w:b/>
                <w:lang w:val="de-DE"/>
              </w:rPr>
              <w:t>value unit</w:t>
            </w:r>
          </w:p>
        </w:tc>
        <w:tc>
          <w:tcPr>
            <w:tcW w:w="1620" w:type="dxa"/>
          </w:tcPr>
          <w:p w14:paraId="3160D013" w14:textId="77777777" w:rsidR="00127CD7" w:rsidRPr="00E6642D" w:rsidRDefault="00127CD7">
            <w:pPr>
              <w:rPr>
                <w:lang w:val="en-US"/>
              </w:rPr>
            </w:pPr>
          </w:p>
        </w:tc>
        <w:tc>
          <w:tcPr>
            <w:tcW w:w="1620" w:type="dxa"/>
          </w:tcPr>
          <w:p w14:paraId="6A1B47E9" w14:textId="77777777" w:rsidR="00127CD7" w:rsidRPr="00E6642D" w:rsidRDefault="00127CD7">
            <w:pPr>
              <w:rPr>
                <w:lang w:val="en-US"/>
              </w:rPr>
            </w:pPr>
          </w:p>
        </w:tc>
      </w:tr>
      <w:tr w:rsidR="00127CD7" w:rsidRPr="008D3A22" w14:paraId="6B7DDF12" w14:textId="77777777" w:rsidTr="00522D5B">
        <w:tblPrEx>
          <w:tblCellMar>
            <w:top w:w="0" w:type="dxa"/>
            <w:bottom w:w="0" w:type="dxa"/>
          </w:tblCellMar>
        </w:tblPrEx>
        <w:trPr>
          <w:gridAfter w:val="7"/>
          <w:wAfter w:w="11340" w:type="dxa"/>
        </w:trPr>
        <w:tc>
          <w:tcPr>
            <w:tcW w:w="828" w:type="dxa"/>
            <w:shd w:val="clear" w:color="auto" w:fill="FFFF00"/>
          </w:tcPr>
          <w:p w14:paraId="003EC483" w14:textId="77777777" w:rsidR="00127CD7" w:rsidRPr="00E0230C" w:rsidRDefault="00127CD7" w:rsidP="00522D5B">
            <w:pPr>
              <w:rPr>
                <w:b/>
              </w:rPr>
            </w:pPr>
          </w:p>
        </w:tc>
        <w:tc>
          <w:tcPr>
            <w:tcW w:w="1350" w:type="dxa"/>
            <w:shd w:val="clear" w:color="auto" w:fill="FFFF00"/>
          </w:tcPr>
          <w:p w14:paraId="0305974E" w14:textId="77777777" w:rsidR="00127CD7" w:rsidRPr="00E6642D" w:rsidRDefault="00127CD7" w:rsidP="00522D5B">
            <w:pPr>
              <w:rPr>
                <w:b/>
                <w:bCs/>
                <w:color w:val="000000"/>
              </w:rPr>
            </w:pPr>
            <w:r w:rsidRPr="00E6642D">
              <w:t>(</w:t>
            </w:r>
            <w:r w:rsidRPr="00E6642D">
              <w:rPr>
                <w:b/>
                <w:bCs/>
                <w:color w:val="000000"/>
              </w:rPr>
              <w:t>hoitotyön toiminto</w:t>
            </w:r>
            <w:r w:rsidRPr="00E6642D">
              <w:t>)</w:t>
            </w:r>
          </w:p>
        </w:tc>
        <w:tc>
          <w:tcPr>
            <w:tcW w:w="630" w:type="dxa"/>
            <w:shd w:val="clear" w:color="auto" w:fill="FFFF00"/>
          </w:tcPr>
          <w:p w14:paraId="088A4A48" w14:textId="77777777" w:rsidR="00127CD7" w:rsidRPr="00E6642D" w:rsidRDefault="00127CD7" w:rsidP="00522D5B"/>
        </w:tc>
        <w:tc>
          <w:tcPr>
            <w:tcW w:w="630" w:type="dxa"/>
            <w:shd w:val="clear" w:color="auto" w:fill="FFFF00"/>
          </w:tcPr>
          <w:p w14:paraId="3C505DD3" w14:textId="77777777" w:rsidR="00127CD7" w:rsidRPr="00E6642D" w:rsidRDefault="00127CD7" w:rsidP="00522D5B">
            <w:r w:rsidRPr="00E6642D">
              <w:t>E</w:t>
            </w:r>
          </w:p>
        </w:tc>
        <w:tc>
          <w:tcPr>
            <w:tcW w:w="2340" w:type="dxa"/>
            <w:shd w:val="clear" w:color="auto" w:fill="FFFF00"/>
          </w:tcPr>
          <w:p w14:paraId="722C2BA6" w14:textId="77777777" w:rsidR="00127CD7" w:rsidRPr="00E6642D" w:rsidRDefault="00127CD7" w:rsidP="00522D5B"/>
        </w:tc>
        <w:tc>
          <w:tcPr>
            <w:tcW w:w="2070" w:type="dxa"/>
            <w:shd w:val="clear" w:color="auto" w:fill="FFFF00"/>
          </w:tcPr>
          <w:p w14:paraId="2393661C" w14:textId="77777777" w:rsidR="00127CD7" w:rsidRPr="00E6642D" w:rsidRDefault="00127CD7" w:rsidP="00522D5B">
            <w:pPr>
              <w:pStyle w:val="Yltunniste"/>
              <w:tabs>
                <w:tab w:val="clear" w:pos="4320"/>
                <w:tab w:val="clear" w:pos="8640"/>
              </w:tabs>
            </w:pPr>
          </w:p>
        </w:tc>
        <w:tc>
          <w:tcPr>
            <w:tcW w:w="1440" w:type="dxa"/>
            <w:shd w:val="clear" w:color="auto" w:fill="FFFF00"/>
          </w:tcPr>
          <w:p w14:paraId="68C0FBBD" w14:textId="77777777" w:rsidR="00127CD7" w:rsidRPr="00E6642D" w:rsidRDefault="00127CD7" w:rsidP="00522D5B">
            <w:pPr>
              <w:pStyle w:val="Yltunniste"/>
              <w:tabs>
                <w:tab w:val="clear" w:pos="4320"/>
                <w:tab w:val="clear" w:pos="8640"/>
              </w:tabs>
            </w:pPr>
            <w:r w:rsidRPr="00E6642D">
              <w:t>c.s.c.s.c.s.e.o.c.o.code</w:t>
            </w:r>
          </w:p>
        </w:tc>
        <w:tc>
          <w:tcPr>
            <w:tcW w:w="1620" w:type="dxa"/>
            <w:shd w:val="clear" w:color="auto" w:fill="FFFF00"/>
          </w:tcPr>
          <w:p w14:paraId="4E866B02" w14:textId="77777777" w:rsidR="00127CD7" w:rsidRPr="00E6642D" w:rsidRDefault="00127CD7" w:rsidP="00522D5B"/>
        </w:tc>
        <w:tc>
          <w:tcPr>
            <w:tcW w:w="1620" w:type="dxa"/>
            <w:shd w:val="clear" w:color="auto" w:fill="FFFF00"/>
          </w:tcPr>
          <w:p w14:paraId="15C41467" w14:textId="77777777" w:rsidR="00127CD7" w:rsidRPr="00E6642D" w:rsidRDefault="00127CD7" w:rsidP="00522D5B"/>
        </w:tc>
        <w:tc>
          <w:tcPr>
            <w:tcW w:w="1620" w:type="dxa"/>
            <w:shd w:val="clear" w:color="auto" w:fill="FFFF00"/>
          </w:tcPr>
          <w:p w14:paraId="1E4F83BE" w14:textId="77777777" w:rsidR="00127CD7" w:rsidRPr="00E6642D" w:rsidRDefault="00127CD7" w:rsidP="00522D5B"/>
        </w:tc>
      </w:tr>
      <w:tr w:rsidR="00127CD7" w:rsidRPr="00062FE7" w14:paraId="4D4A6C67" w14:textId="77777777" w:rsidTr="00950003">
        <w:tblPrEx>
          <w:tblCellMar>
            <w:top w:w="0" w:type="dxa"/>
            <w:bottom w:w="0" w:type="dxa"/>
          </w:tblCellMar>
        </w:tblPrEx>
        <w:trPr>
          <w:gridAfter w:val="7"/>
          <w:wAfter w:w="11340" w:type="dxa"/>
        </w:trPr>
        <w:tc>
          <w:tcPr>
            <w:tcW w:w="828" w:type="dxa"/>
          </w:tcPr>
          <w:p w14:paraId="56E3A794" w14:textId="77777777" w:rsidR="00127CD7" w:rsidRPr="008D3A22" w:rsidRDefault="00127CD7">
            <w:pPr>
              <w:rPr>
                <w:b/>
                <w:bCs/>
              </w:rPr>
            </w:pPr>
          </w:p>
        </w:tc>
        <w:tc>
          <w:tcPr>
            <w:tcW w:w="1350" w:type="dxa"/>
          </w:tcPr>
          <w:p w14:paraId="76A0C449" w14:textId="77777777" w:rsidR="00127CD7" w:rsidRPr="00E6642D" w:rsidRDefault="00127CD7" w:rsidP="00E0230C">
            <w:r w:rsidRPr="00E6642D">
              <w:t>tapahtuma-aika</w:t>
            </w:r>
          </w:p>
        </w:tc>
        <w:tc>
          <w:tcPr>
            <w:tcW w:w="630" w:type="dxa"/>
          </w:tcPr>
          <w:p w14:paraId="10971776" w14:textId="77777777" w:rsidR="00127CD7" w:rsidRPr="00E6642D" w:rsidRDefault="00127CD7"/>
        </w:tc>
        <w:tc>
          <w:tcPr>
            <w:tcW w:w="630" w:type="dxa"/>
          </w:tcPr>
          <w:p w14:paraId="0F6BD5EC" w14:textId="77777777" w:rsidR="00127CD7" w:rsidRPr="00E6642D" w:rsidRDefault="00127CD7"/>
        </w:tc>
        <w:tc>
          <w:tcPr>
            <w:tcW w:w="2340" w:type="dxa"/>
          </w:tcPr>
          <w:p w14:paraId="36FA8039" w14:textId="77777777" w:rsidR="00127CD7" w:rsidRPr="00E6642D" w:rsidRDefault="00127CD7">
            <w:pPr>
              <w:pStyle w:val="Yltunniste"/>
              <w:tabs>
                <w:tab w:val="clear" w:pos="4320"/>
                <w:tab w:val="clear" w:pos="8640"/>
              </w:tabs>
            </w:pPr>
          </w:p>
        </w:tc>
        <w:tc>
          <w:tcPr>
            <w:tcW w:w="2070" w:type="dxa"/>
          </w:tcPr>
          <w:p w14:paraId="4315DB1B" w14:textId="77777777" w:rsidR="00127CD7" w:rsidRPr="00E6642D" w:rsidRDefault="00127CD7"/>
        </w:tc>
        <w:tc>
          <w:tcPr>
            <w:tcW w:w="1440" w:type="dxa"/>
          </w:tcPr>
          <w:p w14:paraId="388370D4" w14:textId="77777777" w:rsidR="00127CD7" w:rsidRPr="00E6642D" w:rsidDel="00C14D6F" w:rsidRDefault="00127CD7">
            <w:pPr>
              <w:pStyle w:val="Yltunniste"/>
              <w:tabs>
                <w:tab w:val="clear" w:pos="4320"/>
                <w:tab w:val="clear" w:pos="8640"/>
              </w:tabs>
            </w:pPr>
          </w:p>
        </w:tc>
        <w:tc>
          <w:tcPr>
            <w:tcW w:w="1620" w:type="dxa"/>
          </w:tcPr>
          <w:p w14:paraId="258C3C93" w14:textId="77777777" w:rsidR="00127CD7" w:rsidRPr="00E6642D" w:rsidRDefault="00127CD7">
            <w:pPr>
              <w:rPr>
                <w:lang w:val="de-DE"/>
              </w:rPr>
            </w:pPr>
            <w:r w:rsidRPr="00E6642D">
              <w:rPr>
                <w:lang w:val="de-DE"/>
              </w:rPr>
              <w:t>c.s.c.s.c.s.e.o.c.</w:t>
            </w:r>
            <w:r w:rsidRPr="00E6642D">
              <w:rPr>
                <w:lang w:val="en-US"/>
              </w:rPr>
              <w:t>observation</w:t>
            </w:r>
            <w:r w:rsidRPr="00E6642D">
              <w:rPr>
                <w:lang w:val="de-DE"/>
              </w:rPr>
              <w:t>.effectiveTime</w:t>
            </w:r>
          </w:p>
        </w:tc>
        <w:tc>
          <w:tcPr>
            <w:tcW w:w="1620" w:type="dxa"/>
          </w:tcPr>
          <w:p w14:paraId="0FFC98CA" w14:textId="77777777" w:rsidR="00127CD7" w:rsidRPr="00E6642D" w:rsidRDefault="00127CD7">
            <w:pPr>
              <w:rPr>
                <w:lang w:val="en-US"/>
              </w:rPr>
            </w:pPr>
          </w:p>
        </w:tc>
        <w:tc>
          <w:tcPr>
            <w:tcW w:w="1620" w:type="dxa"/>
          </w:tcPr>
          <w:p w14:paraId="687E3880" w14:textId="77777777" w:rsidR="00127CD7" w:rsidRPr="00E6642D" w:rsidRDefault="00127CD7">
            <w:pPr>
              <w:rPr>
                <w:lang w:val="en-US"/>
              </w:rPr>
            </w:pPr>
          </w:p>
        </w:tc>
      </w:tr>
      <w:tr w:rsidR="00127CD7" w:rsidRPr="00980F31" w14:paraId="591ACF2C" w14:textId="77777777" w:rsidTr="00950003">
        <w:tblPrEx>
          <w:tblCellMar>
            <w:top w:w="0" w:type="dxa"/>
            <w:bottom w:w="0" w:type="dxa"/>
          </w:tblCellMar>
        </w:tblPrEx>
        <w:trPr>
          <w:gridAfter w:val="7"/>
          <w:wAfter w:w="11340" w:type="dxa"/>
        </w:trPr>
        <w:tc>
          <w:tcPr>
            <w:tcW w:w="828" w:type="dxa"/>
          </w:tcPr>
          <w:p w14:paraId="3B2D8675" w14:textId="77777777" w:rsidR="00127CD7" w:rsidRPr="00062FE7" w:rsidRDefault="00127CD7">
            <w:pPr>
              <w:rPr>
                <w:b/>
                <w:bCs/>
                <w:lang w:val="en-US"/>
              </w:rPr>
            </w:pPr>
          </w:p>
        </w:tc>
        <w:tc>
          <w:tcPr>
            <w:tcW w:w="1350" w:type="dxa"/>
          </w:tcPr>
          <w:p w14:paraId="5C8C0494" w14:textId="77777777" w:rsidR="00127CD7" w:rsidRPr="00E6642D" w:rsidRDefault="00127CD7">
            <w:r w:rsidRPr="00E6642D">
              <w:t>hoitotyön toiminto</w:t>
            </w:r>
          </w:p>
        </w:tc>
        <w:tc>
          <w:tcPr>
            <w:tcW w:w="630" w:type="dxa"/>
          </w:tcPr>
          <w:p w14:paraId="029885F3" w14:textId="77777777" w:rsidR="00127CD7" w:rsidRPr="00E6642D" w:rsidRDefault="00127CD7"/>
        </w:tc>
        <w:tc>
          <w:tcPr>
            <w:tcW w:w="630" w:type="dxa"/>
          </w:tcPr>
          <w:p w14:paraId="30576922" w14:textId="77777777" w:rsidR="00127CD7" w:rsidRPr="00E6642D" w:rsidRDefault="00127CD7"/>
        </w:tc>
        <w:tc>
          <w:tcPr>
            <w:tcW w:w="2340" w:type="dxa"/>
          </w:tcPr>
          <w:p w14:paraId="24691D7D" w14:textId="77777777" w:rsidR="00127CD7" w:rsidRPr="00E6642D" w:rsidRDefault="00127CD7">
            <w:pPr>
              <w:pStyle w:val="Yltunniste"/>
              <w:tabs>
                <w:tab w:val="clear" w:pos="4320"/>
                <w:tab w:val="clear" w:pos="8640"/>
              </w:tabs>
            </w:pPr>
          </w:p>
        </w:tc>
        <w:tc>
          <w:tcPr>
            <w:tcW w:w="2070" w:type="dxa"/>
          </w:tcPr>
          <w:p w14:paraId="6F9D109C" w14:textId="77777777" w:rsidR="00127CD7" w:rsidRPr="00E6642D" w:rsidRDefault="00127CD7"/>
        </w:tc>
        <w:tc>
          <w:tcPr>
            <w:tcW w:w="1440" w:type="dxa"/>
          </w:tcPr>
          <w:p w14:paraId="77932675" w14:textId="77777777" w:rsidR="00127CD7" w:rsidRPr="00E6642D" w:rsidDel="00C14D6F" w:rsidRDefault="00127CD7">
            <w:pPr>
              <w:pStyle w:val="Yltunniste"/>
              <w:tabs>
                <w:tab w:val="clear" w:pos="4320"/>
                <w:tab w:val="clear" w:pos="8640"/>
              </w:tabs>
            </w:pPr>
          </w:p>
        </w:tc>
        <w:tc>
          <w:tcPr>
            <w:tcW w:w="1620" w:type="dxa"/>
          </w:tcPr>
          <w:p w14:paraId="63374505" w14:textId="77777777" w:rsidR="00127CD7" w:rsidRPr="00E6642D" w:rsidRDefault="00127CD7">
            <w:pPr>
              <w:rPr>
                <w:b/>
                <w:lang w:val="de-DE"/>
              </w:rPr>
            </w:pPr>
            <w:r w:rsidRPr="00E6642D">
              <w:rPr>
                <w:lang w:val="de-DE"/>
              </w:rPr>
              <w:t>c.s.c.s.c.s.e.o.c.</w:t>
            </w:r>
            <w:r w:rsidRPr="00E6642D">
              <w:t>observation</w:t>
            </w:r>
            <w:r w:rsidRPr="00E6642D">
              <w:rPr>
                <w:lang w:val="de-DE"/>
              </w:rPr>
              <w:t xml:space="preserve">.value </w:t>
            </w:r>
            <w:r w:rsidRPr="00E6642D">
              <w:rPr>
                <w:b/>
                <w:lang w:val="de-DE"/>
              </w:rPr>
              <w:t>code</w:t>
            </w:r>
          </w:p>
        </w:tc>
        <w:tc>
          <w:tcPr>
            <w:tcW w:w="1620" w:type="dxa"/>
          </w:tcPr>
          <w:p w14:paraId="5A5FCE05" w14:textId="77777777" w:rsidR="00127CD7" w:rsidRPr="00E6642D" w:rsidRDefault="00127CD7"/>
        </w:tc>
        <w:tc>
          <w:tcPr>
            <w:tcW w:w="1620" w:type="dxa"/>
          </w:tcPr>
          <w:p w14:paraId="286F83AA" w14:textId="77777777" w:rsidR="00127CD7" w:rsidRPr="00E6642D" w:rsidRDefault="00127CD7"/>
        </w:tc>
      </w:tr>
    </w:tbl>
    <w:p w14:paraId="748AB096" w14:textId="77777777" w:rsidR="00FD4552" w:rsidRPr="00980F31" w:rsidRDefault="00FD4552">
      <w:pPr>
        <w:rPr>
          <w:sz w:val="24"/>
        </w:rPr>
      </w:pPr>
    </w:p>
    <w:p w14:paraId="07A55006" w14:textId="77777777" w:rsidR="00FD4552" w:rsidRDefault="00FD4552">
      <w:pPr>
        <w:pStyle w:val="Otsikko2"/>
      </w:pPr>
      <w:bookmarkStart w:id="93" w:name="_Toc254091313"/>
      <w:r>
        <w:t>Lisäohjeet</w:t>
      </w:r>
      <w:bookmarkEnd w:id="93"/>
    </w:p>
    <w:p w14:paraId="6BFBAE73" w14:textId="77777777" w:rsidR="00FD4552" w:rsidRDefault="00FD4552"/>
    <w:p w14:paraId="31605B6D" w14:textId="77777777" w:rsidR="00FD4552" w:rsidRDefault="00FD4552">
      <w:pPr>
        <w:pStyle w:val="Otsikko3"/>
        <w:jc w:val="left"/>
      </w:pPr>
      <w:bookmarkStart w:id="94" w:name="_Toc254091314"/>
      <w:r>
        <w:t>Syöttökoodi</w:t>
      </w:r>
      <w:bookmarkEnd w:id="94"/>
    </w:p>
    <w:p w14:paraId="58A042EE" w14:textId="77777777" w:rsidR="00FD4552" w:rsidRDefault="00FD4552">
      <w:pPr>
        <w:rPr>
          <w:sz w:val="24"/>
        </w:rPr>
      </w:pPr>
    </w:p>
    <w:p w14:paraId="1734989A" w14:textId="77777777" w:rsidR="00FD4552" w:rsidRDefault="00FD4552">
      <w:pPr>
        <w:rPr>
          <w:sz w:val="24"/>
        </w:rPr>
      </w:pPr>
      <w:r>
        <w:rPr>
          <w:sz w:val="24"/>
        </w:rPr>
        <w:t>Annostelun valvottu  syöttökoodi tarkoittaa STAKES:in palvelimella sijaitsevasta kansallisesta syöttökoodistosta löytyvää syöttökoodia. Tästä syöttökoodista voidaan johtaa annostelu tietokenttiin jaetussa rakenteisessa  muodossa ja toisinpäin suurimmassa osassa tapauksia, esim. vastaavuustaulukon avulla tai ohjelmallisella logiikalla. Hyvin vaikeissa tapauksissa annostelua ei voida kuvata syöttökoodilla. Koodiston luomiseen perustetaan työryhmä vuoden 2008 aikana.</w:t>
      </w:r>
    </w:p>
    <w:p w14:paraId="57CF1440" w14:textId="77777777" w:rsidR="00FD4552" w:rsidRDefault="00FD4552">
      <w:pPr>
        <w:rPr>
          <w:sz w:val="24"/>
        </w:rPr>
      </w:pPr>
    </w:p>
    <w:p w14:paraId="3E48BFF4" w14:textId="77777777" w:rsidR="00FD4552" w:rsidRDefault="00FD4552">
      <w:pPr>
        <w:rPr>
          <w:sz w:val="24"/>
        </w:rPr>
      </w:pPr>
      <w:r>
        <w:rPr>
          <w:sz w:val="24"/>
        </w:rPr>
        <w:t>Valvomaton syöttökoodi tarkoittaa muuta yleisesti käytössä olevaa ja ymmärrettävää rakenteista (koodattua) annostelun esittämistapaa, joka ei kuitenkaan perustu viralliseen koodistoon. Valvomattoman syöttökoodin ja annostuksen rakenteisen (koodatun)  muodon välillä voidaan myös suurimmassa osassa tapauksia tehdä muunnos.</w:t>
      </w:r>
    </w:p>
    <w:p w14:paraId="07F8D247" w14:textId="77777777" w:rsidR="00FD4552" w:rsidRDefault="00FD4552">
      <w:pPr>
        <w:pStyle w:val="Leipteksti"/>
      </w:pPr>
    </w:p>
    <w:p w14:paraId="6FA7B113" w14:textId="77777777" w:rsidR="00FD4552" w:rsidRDefault="00FD4552">
      <w:pPr>
        <w:pStyle w:val="Otsikko3"/>
        <w:jc w:val="left"/>
      </w:pPr>
      <w:bookmarkStart w:id="95" w:name="_Toc254091315"/>
      <w:r>
        <w:t>Objektien tunnistaminen</w:t>
      </w:r>
      <w:bookmarkEnd w:id="95"/>
    </w:p>
    <w:p w14:paraId="0F412A74" w14:textId="77777777" w:rsidR="00FD4552" w:rsidRDefault="00FD4552">
      <w:pPr>
        <w:pStyle w:val="Leipteksti"/>
      </w:pPr>
      <w:r>
        <w:t>Objektien tunnistaminen on selitetty yleisessä sairauskertomusrakenteessa. Lääkityslistassa kaikissa sectioneissa attribuutti XML ID saa saman arvon kuin sectionin elementti id.</w:t>
      </w:r>
    </w:p>
    <w:p w14:paraId="5206640E" w14:textId="77777777" w:rsidR="00FD4552" w:rsidRDefault="00FD4552">
      <w:pPr>
        <w:pStyle w:val="Leipteksti"/>
      </w:pPr>
    </w:p>
    <w:p w14:paraId="5A39449A" w14:textId="77777777" w:rsidR="00FD4552" w:rsidRDefault="00FD4552">
      <w:pPr>
        <w:pStyle w:val="Leipteksti"/>
      </w:pPr>
    </w:p>
    <w:p w14:paraId="6209A7C7" w14:textId="77777777" w:rsidR="00FB2EC5" w:rsidRDefault="00FB2EC5" w:rsidP="00FB2EC5">
      <w:pPr>
        <w:pStyle w:val="Otsikko1"/>
      </w:pPr>
      <w:bookmarkStart w:id="96" w:name="_Toc254091316"/>
      <w:r>
        <w:t>Problematiikka</w:t>
      </w:r>
      <w:bookmarkEnd w:id="96"/>
    </w:p>
    <w:p w14:paraId="27766359" w14:textId="77777777" w:rsidR="00FD4552" w:rsidRDefault="00FD4552">
      <w:pPr>
        <w:rPr>
          <w:sz w:val="24"/>
        </w:rPr>
      </w:pPr>
    </w:p>
    <w:p w14:paraId="03CE0FF3" w14:textId="77777777" w:rsidR="00FD4552" w:rsidRDefault="00FD4552">
      <w:pPr>
        <w:rPr>
          <w:sz w:val="24"/>
        </w:rPr>
      </w:pPr>
      <w:r>
        <w:rPr>
          <w:sz w:val="24"/>
        </w:rPr>
        <w:t xml:space="preserve">CDA:n esitystapa tukee ensisijassa act:ien (tapahtuminen ja asioiden)  esittämistä, ei niinkään niiden suorittajien ja materiaalien (entity) esittämistä. Tämä tulee esille ensisijaisesti siinä, että lääkkeen rakenne on jouduttu tässä soveltamisohjeessa kuvaamaan </w:t>
      </w:r>
      <w:r w:rsidR="00423337">
        <w:rPr>
          <w:sz w:val="24"/>
        </w:rPr>
        <w:t>subsA</w:t>
      </w:r>
      <w:r>
        <w:rPr>
          <w:sz w:val="24"/>
        </w:rPr>
        <w:t>tanceAdministration act:illä, koska lääkeaineen täydellinen RIM-rakenne ei ole käytettävissä CDA:ssa.</w:t>
      </w:r>
    </w:p>
    <w:p w14:paraId="13467CC0" w14:textId="77777777" w:rsidR="00FD4552" w:rsidRDefault="00FD4552">
      <w:pPr>
        <w:rPr>
          <w:sz w:val="24"/>
        </w:rPr>
      </w:pPr>
    </w:p>
    <w:sectPr w:rsidR="00FD4552">
      <w:headerReference w:type="default" r:id="rId15"/>
      <w:headerReference w:type="first" r:id="rId16"/>
      <w:pgSz w:w="16834" w:h="11909" w:orient="landscape" w:code="9"/>
      <w:pgMar w:top="1800" w:right="1440" w:bottom="1800" w:left="1440" w:header="708" w:footer="708" w:gutter="0"/>
      <w:paperSrc w:first="2" w:other="2"/>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Tuomainen Mika" w:date="2020-11-13T10:18:00Z" w:initials="TM">
    <w:p w14:paraId="6983EBA9" w14:textId="77777777" w:rsidR="00CE046A" w:rsidRDefault="00CE046A">
      <w:pPr>
        <w:pStyle w:val="Kommentinteksti"/>
      </w:pPr>
      <w:r>
        <w:rPr>
          <w:rStyle w:val="Kommentinviite"/>
        </w:rPr>
        <w:annotationRef/>
      </w:r>
      <w:r>
        <w:t>huom. vain minor-muutoksia, näin dokumentin OID ei muutu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83EB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83EBA9" w16cid:durableId="2358DC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B7289" w14:textId="77777777" w:rsidR="003F567B" w:rsidRDefault="003F567B">
      <w:r>
        <w:separator/>
      </w:r>
    </w:p>
  </w:endnote>
  <w:endnote w:type="continuationSeparator" w:id="0">
    <w:p w14:paraId="70DDDB8F" w14:textId="77777777" w:rsidR="003F567B" w:rsidRDefault="003F5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41C5" w14:textId="77777777" w:rsidR="003F567B" w:rsidRDefault="003F567B">
      <w:r>
        <w:separator/>
      </w:r>
    </w:p>
  </w:footnote>
  <w:footnote w:type="continuationSeparator" w:id="0">
    <w:p w14:paraId="595257FA" w14:textId="77777777" w:rsidR="003F567B" w:rsidRDefault="003F5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355C7" w14:textId="77777777" w:rsidR="00C834FB" w:rsidRDefault="00C834FB">
    <w:pPr>
      <w:pStyle w:val="Yltunniste"/>
      <w:pBdr>
        <w:bottom w:val="single" w:sz="6" w:space="1" w:color="auto"/>
      </w:pBdr>
      <w:jc w:val="center"/>
      <w:rPr>
        <w:b/>
      </w:rPr>
    </w:pPr>
    <w:r>
      <w:rPr>
        <w:b/>
      </w:rPr>
      <w:t xml:space="preserve">Lääkityksen </w:t>
    </w:r>
    <w:r w:rsidR="001C2D68">
      <w:rPr>
        <w:b/>
      </w:rPr>
      <w:t>merkintöjen CDA R2 rakenne v 4.</w:t>
    </w:r>
    <w:ins w:id="97" w:author="Tuomainen Mika" w:date="2020-11-13T10:19:00Z">
      <w:r w:rsidR="00CE046A">
        <w:rPr>
          <w:b/>
        </w:rPr>
        <w:t>4</w:t>
      </w:r>
    </w:ins>
    <w:del w:id="98" w:author="Tuomainen Mika" w:date="2020-11-13T10:19:00Z">
      <w:r w:rsidR="00EC3CB3" w:rsidDel="00CE046A">
        <w:rPr>
          <w:b/>
        </w:rPr>
        <w:delText>3</w:delText>
      </w:r>
      <w:r w:rsidR="00B34E84" w:rsidDel="00CE046A">
        <w:rPr>
          <w:b/>
        </w:rPr>
        <w:delText>1</w:delText>
      </w:r>
    </w:del>
    <w:r w:rsidR="00EC3CB3">
      <w:rPr>
        <w:b/>
      </w:rPr>
      <w:t xml:space="preserve">  </w:t>
    </w:r>
    <w:ins w:id="99" w:author="Tuomainen Mika" w:date="2020-11-13T10:19:00Z">
      <w:r w:rsidR="00CE046A">
        <w:rPr>
          <w:b/>
        </w:rPr>
        <w:t>13.11.2020</w:t>
      </w:r>
    </w:ins>
    <w:del w:id="100" w:author="Tuomainen Mika" w:date="2020-11-13T10:19:00Z">
      <w:r w:rsidR="00EC3CB3" w:rsidDel="00CE046A">
        <w:rPr>
          <w:b/>
        </w:rPr>
        <w:delText xml:space="preserve"> </w:delText>
      </w:r>
      <w:r w:rsidR="00B34E84" w:rsidDel="00CE046A">
        <w:rPr>
          <w:b/>
        </w:rPr>
        <w:delText>84</w:delText>
      </w:r>
      <w:r w:rsidR="005C1914" w:rsidDel="00CE046A">
        <w:rPr>
          <w:b/>
        </w:rPr>
        <w:delText>.</w:delText>
      </w:r>
      <w:r w:rsidR="00EC3CB3" w:rsidDel="00CE046A">
        <w:rPr>
          <w:b/>
        </w:rPr>
        <w:delText>.20</w:delText>
      </w:r>
      <w:r w:rsidR="00B34E84" w:rsidDel="00CE046A">
        <w:rPr>
          <w:b/>
        </w:rPr>
        <w:delText>4</w:delText>
      </w:r>
      <w:r w:rsidR="00EC3CB3" w:rsidDel="00CE046A">
        <w:rPr>
          <w:b/>
        </w:rPr>
        <w:delText>1</w:delText>
      </w:r>
    </w:del>
  </w:p>
  <w:p w14:paraId="29BE96A6" w14:textId="77777777" w:rsidR="00C834FB" w:rsidRDefault="00C834FB">
    <w:pPr>
      <w:pStyle w:val="Yltunniste"/>
    </w:pPr>
    <w:r>
      <w:rPr>
        <w:rStyle w:val="Sivunumero"/>
      </w:rPr>
      <w:tab/>
    </w:r>
    <w:r>
      <w:rPr>
        <w:rStyle w:val="Sivunumero"/>
      </w:rPr>
      <w:fldChar w:fldCharType="begin"/>
    </w:r>
    <w:r>
      <w:rPr>
        <w:rStyle w:val="Sivunumero"/>
      </w:rPr>
      <w:instrText xml:space="preserve"> PAGE </w:instrText>
    </w:r>
    <w:r>
      <w:rPr>
        <w:rStyle w:val="Sivunumero"/>
      </w:rPr>
      <w:fldChar w:fldCharType="separate"/>
    </w:r>
    <w:r w:rsidR="003F3410">
      <w:rPr>
        <w:rStyle w:val="Sivunumero"/>
        <w:noProof/>
      </w:rPr>
      <w:t>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3F3410">
      <w:rPr>
        <w:rStyle w:val="Sivunumero"/>
        <w:noProof/>
      </w:rPr>
      <w:t>88</w:t>
    </w:r>
    <w:r>
      <w:rPr>
        <w:rStyle w:val="Sivunumer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FFEAE" w14:textId="43D8E8B7" w:rsidR="00C834FB" w:rsidRDefault="008B3087">
    <w:pPr>
      <w:pStyle w:val="Yltunniste"/>
    </w:pPr>
    <w:r>
      <w:rPr>
        <w:noProof/>
      </w:rPr>
      <w:drawing>
        <wp:anchor distT="0" distB="0" distL="114300" distR="114300" simplePos="0" relativeHeight="251657216" behindDoc="0" locked="0" layoutInCell="1" allowOverlap="1" wp14:anchorId="6C43A678" wp14:editId="66EA4153">
          <wp:simplePos x="0" y="0"/>
          <wp:positionH relativeFrom="column">
            <wp:posOffset>2337435</wp:posOffset>
          </wp:positionH>
          <wp:positionV relativeFrom="paragraph">
            <wp:posOffset>0</wp:posOffset>
          </wp:positionV>
          <wp:extent cx="1097280" cy="794385"/>
          <wp:effectExtent l="0" t="0" r="0" b="0"/>
          <wp:wrapNone/>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A562E12" wp14:editId="24317869">
          <wp:extent cx="2108835" cy="558165"/>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8835" cy="5581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CEA"/>
    <w:multiLevelType w:val="hybridMultilevel"/>
    <w:tmpl w:val="96A26416"/>
    <w:lvl w:ilvl="0" w:tplc="040B000F">
      <w:start w:val="1"/>
      <w:numFmt w:val="decimal"/>
      <w:lvlText w:val="%1."/>
      <w:lvlJc w:val="left"/>
      <w:pPr>
        <w:ind w:left="1656" w:hanging="360"/>
      </w:pPr>
      <w:rPr>
        <w:rFonts w:ascii="Times New Roman" w:hAnsi="Times New Roman" w:cs="Times New Roman"/>
      </w:rPr>
    </w:lvl>
    <w:lvl w:ilvl="1" w:tplc="040B0019">
      <w:start w:val="1"/>
      <w:numFmt w:val="lowerLetter"/>
      <w:lvlText w:val="%2."/>
      <w:lvlJc w:val="left"/>
      <w:pPr>
        <w:ind w:left="2376" w:hanging="360"/>
      </w:pPr>
      <w:rPr>
        <w:rFonts w:ascii="Times New Roman" w:hAnsi="Times New Roman" w:cs="Times New Roman"/>
      </w:rPr>
    </w:lvl>
    <w:lvl w:ilvl="2" w:tplc="040B001B">
      <w:start w:val="1"/>
      <w:numFmt w:val="lowerRoman"/>
      <w:lvlText w:val="%3."/>
      <w:lvlJc w:val="right"/>
      <w:pPr>
        <w:ind w:left="3096" w:hanging="180"/>
      </w:pPr>
      <w:rPr>
        <w:rFonts w:ascii="Times New Roman" w:hAnsi="Times New Roman" w:cs="Times New Roman"/>
      </w:rPr>
    </w:lvl>
    <w:lvl w:ilvl="3" w:tplc="040B000F">
      <w:start w:val="1"/>
      <w:numFmt w:val="decimal"/>
      <w:lvlText w:val="%4."/>
      <w:lvlJc w:val="left"/>
      <w:pPr>
        <w:ind w:left="3816" w:hanging="360"/>
      </w:pPr>
      <w:rPr>
        <w:rFonts w:ascii="Times New Roman" w:hAnsi="Times New Roman" w:cs="Times New Roman"/>
      </w:rPr>
    </w:lvl>
    <w:lvl w:ilvl="4" w:tplc="040B0019">
      <w:start w:val="1"/>
      <w:numFmt w:val="lowerLetter"/>
      <w:lvlText w:val="%5."/>
      <w:lvlJc w:val="left"/>
      <w:pPr>
        <w:ind w:left="4536" w:hanging="360"/>
      </w:pPr>
      <w:rPr>
        <w:rFonts w:ascii="Times New Roman" w:hAnsi="Times New Roman" w:cs="Times New Roman"/>
      </w:rPr>
    </w:lvl>
    <w:lvl w:ilvl="5" w:tplc="040B001B">
      <w:start w:val="1"/>
      <w:numFmt w:val="lowerRoman"/>
      <w:lvlText w:val="%6."/>
      <w:lvlJc w:val="right"/>
      <w:pPr>
        <w:ind w:left="5256" w:hanging="180"/>
      </w:pPr>
      <w:rPr>
        <w:rFonts w:ascii="Times New Roman" w:hAnsi="Times New Roman" w:cs="Times New Roman"/>
      </w:rPr>
    </w:lvl>
    <w:lvl w:ilvl="6" w:tplc="040B000F">
      <w:start w:val="1"/>
      <w:numFmt w:val="decimal"/>
      <w:lvlText w:val="%7."/>
      <w:lvlJc w:val="left"/>
      <w:pPr>
        <w:ind w:left="5976" w:hanging="360"/>
      </w:pPr>
      <w:rPr>
        <w:rFonts w:ascii="Times New Roman" w:hAnsi="Times New Roman" w:cs="Times New Roman"/>
      </w:rPr>
    </w:lvl>
    <w:lvl w:ilvl="7" w:tplc="040B0019">
      <w:start w:val="1"/>
      <w:numFmt w:val="lowerLetter"/>
      <w:lvlText w:val="%8."/>
      <w:lvlJc w:val="left"/>
      <w:pPr>
        <w:ind w:left="6696" w:hanging="360"/>
      </w:pPr>
      <w:rPr>
        <w:rFonts w:ascii="Times New Roman" w:hAnsi="Times New Roman" w:cs="Times New Roman"/>
      </w:rPr>
    </w:lvl>
    <w:lvl w:ilvl="8" w:tplc="040B001B">
      <w:start w:val="1"/>
      <w:numFmt w:val="lowerRoman"/>
      <w:lvlText w:val="%9."/>
      <w:lvlJc w:val="right"/>
      <w:pPr>
        <w:ind w:left="7416" w:hanging="180"/>
      </w:pPr>
      <w:rPr>
        <w:rFonts w:ascii="Times New Roman" w:hAnsi="Times New Roman" w:cs="Times New Roman"/>
      </w:rPr>
    </w:lvl>
  </w:abstractNum>
  <w:abstractNum w:abstractNumId="1" w15:restartNumberingAfterBreak="0">
    <w:nsid w:val="084C7AD3"/>
    <w:multiLevelType w:val="hybridMultilevel"/>
    <w:tmpl w:val="892E33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9AB1A2A"/>
    <w:multiLevelType w:val="hybridMultilevel"/>
    <w:tmpl w:val="C4A81E78"/>
    <w:lvl w:ilvl="0" w:tplc="5C00DE46">
      <w:start w:val="1"/>
      <w:numFmt w:val="decimal"/>
      <w:lvlText w:val="%1."/>
      <w:lvlJc w:val="left"/>
      <w:pPr>
        <w:tabs>
          <w:tab w:val="num" w:pos="720"/>
        </w:tabs>
        <w:ind w:left="720" w:hanging="360"/>
      </w:pPr>
    </w:lvl>
    <w:lvl w:ilvl="1" w:tplc="B0621C24">
      <w:start w:val="1"/>
      <w:numFmt w:val="decimal"/>
      <w:lvlText w:val="%2."/>
      <w:lvlJc w:val="left"/>
      <w:pPr>
        <w:tabs>
          <w:tab w:val="num" w:pos="1440"/>
        </w:tabs>
        <w:ind w:left="1440" w:hanging="360"/>
      </w:pPr>
    </w:lvl>
    <w:lvl w:ilvl="2" w:tplc="D1D0B260" w:tentative="1">
      <w:start w:val="1"/>
      <w:numFmt w:val="decimal"/>
      <w:lvlText w:val="%3."/>
      <w:lvlJc w:val="left"/>
      <w:pPr>
        <w:tabs>
          <w:tab w:val="num" w:pos="2160"/>
        </w:tabs>
        <w:ind w:left="2160" w:hanging="360"/>
      </w:pPr>
    </w:lvl>
    <w:lvl w:ilvl="3" w:tplc="AF88A0D8" w:tentative="1">
      <w:start w:val="1"/>
      <w:numFmt w:val="decimal"/>
      <w:lvlText w:val="%4."/>
      <w:lvlJc w:val="left"/>
      <w:pPr>
        <w:tabs>
          <w:tab w:val="num" w:pos="2880"/>
        </w:tabs>
        <w:ind w:left="2880" w:hanging="360"/>
      </w:pPr>
    </w:lvl>
    <w:lvl w:ilvl="4" w:tplc="0A8E6E82" w:tentative="1">
      <w:start w:val="1"/>
      <w:numFmt w:val="decimal"/>
      <w:lvlText w:val="%5."/>
      <w:lvlJc w:val="left"/>
      <w:pPr>
        <w:tabs>
          <w:tab w:val="num" w:pos="3600"/>
        </w:tabs>
        <w:ind w:left="3600" w:hanging="360"/>
      </w:pPr>
    </w:lvl>
    <w:lvl w:ilvl="5" w:tplc="0056563E" w:tentative="1">
      <w:start w:val="1"/>
      <w:numFmt w:val="decimal"/>
      <w:lvlText w:val="%6."/>
      <w:lvlJc w:val="left"/>
      <w:pPr>
        <w:tabs>
          <w:tab w:val="num" w:pos="4320"/>
        </w:tabs>
        <w:ind w:left="4320" w:hanging="360"/>
      </w:pPr>
    </w:lvl>
    <w:lvl w:ilvl="6" w:tplc="D9B80708" w:tentative="1">
      <w:start w:val="1"/>
      <w:numFmt w:val="decimal"/>
      <w:lvlText w:val="%7."/>
      <w:lvlJc w:val="left"/>
      <w:pPr>
        <w:tabs>
          <w:tab w:val="num" w:pos="5040"/>
        </w:tabs>
        <w:ind w:left="5040" w:hanging="360"/>
      </w:pPr>
    </w:lvl>
    <w:lvl w:ilvl="7" w:tplc="280CA3BC" w:tentative="1">
      <w:start w:val="1"/>
      <w:numFmt w:val="decimal"/>
      <w:lvlText w:val="%8."/>
      <w:lvlJc w:val="left"/>
      <w:pPr>
        <w:tabs>
          <w:tab w:val="num" w:pos="5760"/>
        </w:tabs>
        <w:ind w:left="5760" w:hanging="360"/>
      </w:pPr>
    </w:lvl>
    <w:lvl w:ilvl="8" w:tplc="E17629E6" w:tentative="1">
      <w:start w:val="1"/>
      <w:numFmt w:val="decimal"/>
      <w:lvlText w:val="%9."/>
      <w:lvlJc w:val="left"/>
      <w:pPr>
        <w:tabs>
          <w:tab w:val="num" w:pos="6480"/>
        </w:tabs>
        <w:ind w:left="6480" w:hanging="360"/>
      </w:pPr>
    </w:lvl>
  </w:abstractNum>
  <w:abstractNum w:abstractNumId="3" w15:restartNumberingAfterBreak="0">
    <w:nsid w:val="0C596A24"/>
    <w:multiLevelType w:val="hybridMultilevel"/>
    <w:tmpl w:val="787CB734"/>
    <w:lvl w:ilvl="0" w:tplc="040B000F">
      <w:start w:val="1"/>
      <w:numFmt w:val="decimal"/>
      <w:lvlText w:val="%1."/>
      <w:lvlJc w:val="left"/>
      <w:pPr>
        <w:ind w:left="3456" w:hanging="360"/>
      </w:pPr>
    </w:lvl>
    <w:lvl w:ilvl="1" w:tplc="040B0019">
      <w:start w:val="1"/>
      <w:numFmt w:val="lowerLetter"/>
      <w:lvlText w:val="%2."/>
      <w:lvlJc w:val="left"/>
      <w:pPr>
        <w:ind w:left="4176" w:hanging="360"/>
      </w:pPr>
    </w:lvl>
    <w:lvl w:ilvl="2" w:tplc="040B001B" w:tentative="1">
      <w:start w:val="1"/>
      <w:numFmt w:val="lowerRoman"/>
      <w:lvlText w:val="%3."/>
      <w:lvlJc w:val="right"/>
      <w:pPr>
        <w:ind w:left="4896" w:hanging="180"/>
      </w:pPr>
    </w:lvl>
    <w:lvl w:ilvl="3" w:tplc="040B000F" w:tentative="1">
      <w:start w:val="1"/>
      <w:numFmt w:val="decimal"/>
      <w:lvlText w:val="%4."/>
      <w:lvlJc w:val="left"/>
      <w:pPr>
        <w:ind w:left="5616" w:hanging="360"/>
      </w:pPr>
    </w:lvl>
    <w:lvl w:ilvl="4" w:tplc="040B0019" w:tentative="1">
      <w:start w:val="1"/>
      <w:numFmt w:val="lowerLetter"/>
      <w:lvlText w:val="%5."/>
      <w:lvlJc w:val="left"/>
      <w:pPr>
        <w:ind w:left="6336" w:hanging="360"/>
      </w:pPr>
    </w:lvl>
    <w:lvl w:ilvl="5" w:tplc="040B001B" w:tentative="1">
      <w:start w:val="1"/>
      <w:numFmt w:val="lowerRoman"/>
      <w:lvlText w:val="%6."/>
      <w:lvlJc w:val="right"/>
      <w:pPr>
        <w:ind w:left="7056" w:hanging="180"/>
      </w:pPr>
    </w:lvl>
    <w:lvl w:ilvl="6" w:tplc="040B000F" w:tentative="1">
      <w:start w:val="1"/>
      <w:numFmt w:val="decimal"/>
      <w:lvlText w:val="%7."/>
      <w:lvlJc w:val="left"/>
      <w:pPr>
        <w:ind w:left="7776" w:hanging="360"/>
      </w:pPr>
    </w:lvl>
    <w:lvl w:ilvl="7" w:tplc="040B0019" w:tentative="1">
      <w:start w:val="1"/>
      <w:numFmt w:val="lowerLetter"/>
      <w:lvlText w:val="%8."/>
      <w:lvlJc w:val="left"/>
      <w:pPr>
        <w:ind w:left="8496" w:hanging="360"/>
      </w:pPr>
    </w:lvl>
    <w:lvl w:ilvl="8" w:tplc="040B001B" w:tentative="1">
      <w:start w:val="1"/>
      <w:numFmt w:val="lowerRoman"/>
      <w:lvlText w:val="%9."/>
      <w:lvlJc w:val="right"/>
      <w:pPr>
        <w:ind w:left="9216" w:hanging="180"/>
      </w:pPr>
    </w:lvl>
  </w:abstractNum>
  <w:abstractNum w:abstractNumId="4" w15:restartNumberingAfterBreak="0">
    <w:nsid w:val="0DCE3CD0"/>
    <w:multiLevelType w:val="hybridMultilevel"/>
    <w:tmpl w:val="55B684F6"/>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5" w15:restartNumberingAfterBreak="0">
    <w:nsid w:val="0F916E8D"/>
    <w:multiLevelType w:val="hybridMultilevel"/>
    <w:tmpl w:val="EDC432C6"/>
    <w:lvl w:ilvl="0" w:tplc="040B000F">
      <w:start w:val="1"/>
      <w:numFmt w:val="decimal"/>
      <w:lvlText w:val="%1."/>
      <w:lvlJc w:val="left"/>
      <w:pPr>
        <w:ind w:left="1296" w:hanging="360"/>
      </w:pPr>
      <w:rPr>
        <w:rFonts w:ascii="Times New Roman" w:hAnsi="Times New Roman" w:cs="Times New Roman"/>
      </w:rPr>
    </w:lvl>
    <w:lvl w:ilvl="1" w:tplc="8190E6CE">
      <w:start w:val="1"/>
      <w:numFmt w:val="decimal"/>
      <w:lvlText w:val="%2."/>
      <w:lvlJc w:val="left"/>
      <w:pPr>
        <w:ind w:left="2016" w:hanging="360"/>
      </w:pPr>
      <w:rPr>
        <w:rFonts w:hint="default"/>
      </w:r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B">
      <w:start w:val="1"/>
      <w:numFmt w:val="lowerRoman"/>
      <w:lvlText w:val="%6."/>
      <w:lvlJc w:val="righ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abstractNum w:abstractNumId="6" w15:restartNumberingAfterBreak="0">
    <w:nsid w:val="134609BA"/>
    <w:multiLevelType w:val="hybridMultilevel"/>
    <w:tmpl w:val="DFAC78F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32669E">
      <w:start w:val="1"/>
      <w:numFmt w:val="decimal"/>
      <w:lvlText w:val="%3)"/>
      <w:lvlJc w:val="left"/>
      <w:pPr>
        <w:ind w:left="2340" w:hanging="360"/>
      </w:pPr>
      <w:rPr>
        <w:rFonts w:hint="default"/>
      </w:r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3834CFD"/>
    <w:multiLevelType w:val="hybridMultilevel"/>
    <w:tmpl w:val="B0B212DC"/>
    <w:lvl w:ilvl="0" w:tplc="040B000F">
      <w:start w:val="1"/>
      <w:numFmt w:val="decimal"/>
      <w:lvlText w:val="%1."/>
      <w:lvlJc w:val="left"/>
      <w:pPr>
        <w:ind w:left="2016" w:hanging="360"/>
      </w:pPr>
    </w:lvl>
    <w:lvl w:ilvl="1" w:tplc="040B0019" w:tentative="1">
      <w:start w:val="1"/>
      <w:numFmt w:val="lowerLetter"/>
      <w:lvlText w:val="%2."/>
      <w:lvlJc w:val="left"/>
      <w:pPr>
        <w:ind w:left="2736" w:hanging="360"/>
      </w:pPr>
    </w:lvl>
    <w:lvl w:ilvl="2" w:tplc="040B001B" w:tentative="1">
      <w:start w:val="1"/>
      <w:numFmt w:val="lowerRoman"/>
      <w:lvlText w:val="%3."/>
      <w:lvlJc w:val="right"/>
      <w:pPr>
        <w:ind w:left="3456" w:hanging="180"/>
      </w:pPr>
    </w:lvl>
    <w:lvl w:ilvl="3" w:tplc="040B000F" w:tentative="1">
      <w:start w:val="1"/>
      <w:numFmt w:val="decimal"/>
      <w:lvlText w:val="%4."/>
      <w:lvlJc w:val="left"/>
      <w:pPr>
        <w:ind w:left="4176" w:hanging="360"/>
      </w:pPr>
    </w:lvl>
    <w:lvl w:ilvl="4" w:tplc="040B0019" w:tentative="1">
      <w:start w:val="1"/>
      <w:numFmt w:val="lowerLetter"/>
      <w:lvlText w:val="%5."/>
      <w:lvlJc w:val="left"/>
      <w:pPr>
        <w:ind w:left="4896" w:hanging="360"/>
      </w:pPr>
    </w:lvl>
    <w:lvl w:ilvl="5" w:tplc="040B001B" w:tentative="1">
      <w:start w:val="1"/>
      <w:numFmt w:val="lowerRoman"/>
      <w:lvlText w:val="%6."/>
      <w:lvlJc w:val="right"/>
      <w:pPr>
        <w:ind w:left="5616" w:hanging="180"/>
      </w:pPr>
    </w:lvl>
    <w:lvl w:ilvl="6" w:tplc="040B000F" w:tentative="1">
      <w:start w:val="1"/>
      <w:numFmt w:val="decimal"/>
      <w:lvlText w:val="%7."/>
      <w:lvlJc w:val="left"/>
      <w:pPr>
        <w:ind w:left="6336" w:hanging="360"/>
      </w:pPr>
    </w:lvl>
    <w:lvl w:ilvl="7" w:tplc="040B0019" w:tentative="1">
      <w:start w:val="1"/>
      <w:numFmt w:val="lowerLetter"/>
      <w:lvlText w:val="%8."/>
      <w:lvlJc w:val="left"/>
      <w:pPr>
        <w:ind w:left="7056" w:hanging="360"/>
      </w:pPr>
    </w:lvl>
    <w:lvl w:ilvl="8" w:tplc="040B001B" w:tentative="1">
      <w:start w:val="1"/>
      <w:numFmt w:val="lowerRoman"/>
      <w:lvlText w:val="%9."/>
      <w:lvlJc w:val="right"/>
      <w:pPr>
        <w:ind w:left="7776" w:hanging="180"/>
      </w:pPr>
    </w:lvl>
  </w:abstractNum>
  <w:abstractNum w:abstractNumId="8" w15:restartNumberingAfterBreak="0">
    <w:nsid w:val="16782AAF"/>
    <w:multiLevelType w:val="multilevel"/>
    <w:tmpl w:val="4CE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822945"/>
    <w:multiLevelType w:val="hybridMultilevel"/>
    <w:tmpl w:val="F0E404C0"/>
    <w:lvl w:ilvl="0" w:tplc="040B000F">
      <w:start w:val="1"/>
      <w:numFmt w:val="decimal"/>
      <w:lvlText w:val="%1."/>
      <w:lvlJc w:val="left"/>
      <w:pPr>
        <w:ind w:left="1800" w:hanging="360"/>
      </w:pPr>
    </w:lvl>
    <w:lvl w:ilvl="1" w:tplc="040B0019" w:tentative="1">
      <w:start w:val="1"/>
      <w:numFmt w:val="lowerLetter"/>
      <w:lvlText w:val="%2."/>
      <w:lvlJc w:val="left"/>
      <w:pPr>
        <w:ind w:left="2520" w:hanging="360"/>
      </w:pPr>
    </w:lvl>
    <w:lvl w:ilvl="2" w:tplc="040B001B">
      <w:start w:val="1"/>
      <w:numFmt w:val="lowerRoman"/>
      <w:lvlText w:val="%3."/>
      <w:lvlJc w:val="right"/>
      <w:pPr>
        <w:ind w:left="3240" w:hanging="180"/>
      </w:pPr>
    </w:lvl>
    <w:lvl w:ilvl="3" w:tplc="040B000F" w:tentative="1">
      <w:start w:val="1"/>
      <w:numFmt w:val="decimal"/>
      <w:lvlText w:val="%4."/>
      <w:lvlJc w:val="left"/>
      <w:pPr>
        <w:ind w:left="3960" w:hanging="360"/>
      </w:pPr>
    </w:lvl>
    <w:lvl w:ilvl="4" w:tplc="040B0019" w:tentative="1">
      <w:start w:val="1"/>
      <w:numFmt w:val="lowerLetter"/>
      <w:lvlText w:val="%5."/>
      <w:lvlJc w:val="left"/>
      <w:pPr>
        <w:ind w:left="4680" w:hanging="360"/>
      </w:pPr>
    </w:lvl>
    <w:lvl w:ilvl="5" w:tplc="040B001B" w:tentative="1">
      <w:start w:val="1"/>
      <w:numFmt w:val="lowerRoman"/>
      <w:lvlText w:val="%6."/>
      <w:lvlJc w:val="right"/>
      <w:pPr>
        <w:ind w:left="5400" w:hanging="180"/>
      </w:pPr>
    </w:lvl>
    <w:lvl w:ilvl="6" w:tplc="040B000F" w:tentative="1">
      <w:start w:val="1"/>
      <w:numFmt w:val="decimal"/>
      <w:lvlText w:val="%7."/>
      <w:lvlJc w:val="left"/>
      <w:pPr>
        <w:ind w:left="6120" w:hanging="360"/>
      </w:pPr>
    </w:lvl>
    <w:lvl w:ilvl="7" w:tplc="040B0019" w:tentative="1">
      <w:start w:val="1"/>
      <w:numFmt w:val="lowerLetter"/>
      <w:lvlText w:val="%8."/>
      <w:lvlJc w:val="left"/>
      <w:pPr>
        <w:ind w:left="6840" w:hanging="360"/>
      </w:pPr>
    </w:lvl>
    <w:lvl w:ilvl="8" w:tplc="040B001B" w:tentative="1">
      <w:start w:val="1"/>
      <w:numFmt w:val="lowerRoman"/>
      <w:lvlText w:val="%9."/>
      <w:lvlJc w:val="right"/>
      <w:pPr>
        <w:ind w:left="7560" w:hanging="180"/>
      </w:pPr>
    </w:lvl>
  </w:abstractNum>
  <w:abstractNum w:abstractNumId="10" w15:restartNumberingAfterBreak="0">
    <w:nsid w:val="243D7021"/>
    <w:multiLevelType w:val="hybridMultilevel"/>
    <w:tmpl w:val="FAA4FF9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24D41D9A"/>
    <w:multiLevelType w:val="hybridMultilevel"/>
    <w:tmpl w:val="83FA7FC2"/>
    <w:lvl w:ilvl="0" w:tplc="040B000F">
      <w:start w:val="1"/>
      <w:numFmt w:val="decimal"/>
      <w:lvlText w:val="%1."/>
      <w:lvlJc w:val="left"/>
      <w:pPr>
        <w:ind w:left="1800" w:hanging="360"/>
      </w:pPr>
    </w:lvl>
    <w:lvl w:ilvl="1" w:tplc="040B0019" w:tentative="1">
      <w:start w:val="1"/>
      <w:numFmt w:val="lowerLetter"/>
      <w:lvlText w:val="%2."/>
      <w:lvlJc w:val="left"/>
      <w:pPr>
        <w:ind w:left="2520" w:hanging="360"/>
      </w:pPr>
    </w:lvl>
    <w:lvl w:ilvl="2" w:tplc="040B001B" w:tentative="1">
      <w:start w:val="1"/>
      <w:numFmt w:val="lowerRoman"/>
      <w:lvlText w:val="%3."/>
      <w:lvlJc w:val="right"/>
      <w:pPr>
        <w:ind w:left="3240" w:hanging="180"/>
      </w:pPr>
    </w:lvl>
    <w:lvl w:ilvl="3" w:tplc="040B000F" w:tentative="1">
      <w:start w:val="1"/>
      <w:numFmt w:val="decimal"/>
      <w:lvlText w:val="%4."/>
      <w:lvlJc w:val="left"/>
      <w:pPr>
        <w:ind w:left="3960" w:hanging="360"/>
      </w:pPr>
    </w:lvl>
    <w:lvl w:ilvl="4" w:tplc="040B0019" w:tentative="1">
      <w:start w:val="1"/>
      <w:numFmt w:val="lowerLetter"/>
      <w:lvlText w:val="%5."/>
      <w:lvlJc w:val="left"/>
      <w:pPr>
        <w:ind w:left="4680" w:hanging="360"/>
      </w:pPr>
    </w:lvl>
    <w:lvl w:ilvl="5" w:tplc="040B001B" w:tentative="1">
      <w:start w:val="1"/>
      <w:numFmt w:val="lowerRoman"/>
      <w:lvlText w:val="%6."/>
      <w:lvlJc w:val="right"/>
      <w:pPr>
        <w:ind w:left="5400" w:hanging="180"/>
      </w:pPr>
    </w:lvl>
    <w:lvl w:ilvl="6" w:tplc="040B000F" w:tentative="1">
      <w:start w:val="1"/>
      <w:numFmt w:val="decimal"/>
      <w:lvlText w:val="%7."/>
      <w:lvlJc w:val="left"/>
      <w:pPr>
        <w:ind w:left="6120" w:hanging="360"/>
      </w:pPr>
    </w:lvl>
    <w:lvl w:ilvl="7" w:tplc="040B0019" w:tentative="1">
      <w:start w:val="1"/>
      <w:numFmt w:val="lowerLetter"/>
      <w:lvlText w:val="%8."/>
      <w:lvlJc w:val="left"/>
      <w:pPr>
        <w:ind w:left="6840" w:hanging="360"/>
      </w:pPr>
    </w:lvl>
    <w:lvl w:ilvl="8" w:tplc="040B001B" w:tentative="1">
      <w:start w:val="1"/>
      <w:numFmt w:val="lowerRoman"/>
      <w:lvlText w:val="%9."/>
      <w:lvlJc w:val="right"/>
      <w:pPr>
        <w:ind w:left="7560" w:hanging="180"/>
      </w:pPr>
    </w:lvl>
  </w:abstractNum>
  <w:abstractNum w:abstractNumId="12" w15:restartNumberingAfterBreak="0">
    <w:nsid w:val="2BB74CE3"/>
    <w:multiLevelType w:val="hybridMultilevel"/>
    <w:tmpl w:val="95AC5DFC"/>
    <w:lvl w:ilvl="0" w:tplc="801C1464">
      <w:start w:val="31"/>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631A72"/>
    <w:multiLevelType w:val="hybridMultilevel"/>
    <w:tmpl w:val="274621A6"/>
    <w:lvl w:ilvl="0" w:tplc="E91A4B6E">
      <w:start w:val="1"/>
      <w:numFmt w:val="decimal"/>
      <w:lvlText w:val="%1)"/>
      <w:lvlJc w:val="left"/>
      <w:pPr>
        <w:ind w:left="1080" w:hanging="360"/>
      </w:pPr>
      <w:rPr>
        <w:rFonts w:ascii="Calibri" w:hAnsi="Calibri" w:cs="Calibri"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15:restartNumberingAfterBreak="0">
    <w:nsid w:val="2E407CB8"/>
    <w:multiLevelType w:val="hybridMultilevel"/>
    <w:tmpl w:val="FA264E90"/>
    <w:lvl w:ilvl="0" w:tplc="040B000F">
      <w:start w:val="1"/>
      <w:numFmt w:val="decimal"/>
      <w:lvlText w:val="%1."/>
      <w:lvlJc w:val="left"/>
      <w:pPr>
        <w:ind w:left="1296" w:hanging="360"/>
      </w:pPr>
      <w:rPr>
        <w:rFonts w:ascii="Times New Roman" w:hAnsi="Times New Roman" w:cs="Times New Roman"/>
      </w:rPr>
    </w:lvl>
    <w:lvl w:ilvl="1" w:tplc="040B000F">
      <w:start w:val="1"/>
      <w:numFmt w:val="decimal"/>
      <w:lvlText w:val="%2."/>
      <w:lvlJc w:val="left"/>
      <w:pPr>
        <w:ind w:left="2016" w:hanging="360"/>
      </w:p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9">
      <w:start w:val="1"/>
      <w:numFmt w:val="lowerLetter"/>
      <w:lvlText w:val="%6."/>
      <w:lvlJc w:val="lef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abstractNum w:abstractNumId="15" w15:restartNumberingAfterBreak="0">
    <w:nsid w:val="4B4676F8"/>
    <w:multiLevelType w:val="hybridMultilevel"/>
    <w:tmpl w:val="D32E2716"/>
    <w:lvl w:ilvl="0" w:tplc="040B000F">
      <w:start w:val="1"/>
      <w:numFmt w:val="decimal"/>
      <w:lvlText w:val="%1."/>
      <w:lvlJc w:val="left"/>
      <w:pPr>
        <w:ind w:left="2160" w:hanging="360"/>
      </w:pPr>
    </w:lvl>
    <w:lvl w:ilvl="1" w:tplc="040B0019" w:tentative="1">
      <w:start w:val="1"/>
      <w:numFmt w:val="lowerLetter"/>
      <w:lvlText w:val="%2."/>
      <w:lvlJc w:val="left"/>
      <w:pPr>
        <w:ind w:left="2880" w:hanging="360"/>
      </w:pPr>
    </w:lvl>
    <w:lvl w:ilvl="2" w:tplc="040B001B" w:tentative="1">
      <w:start w:val="1"/>
      <w:numFmt w:val="lowerRoman"/>
      <w:lvlText w:val="%3."/>
      <w:lvlJc w:val="right"/>
      <w:pPr>
        <w:ind w:left="3600" w:hanging="180"/>
      </w:pPr>
    </w:lvl>
    <w:lvl w:ilvl="3" w:tplc="040B000F" w:tentative="1">
      <w:start w:val="1"/>
      <w:numFmt w:val="decimal"/>
      <w:lvlText w:val="%4."/>
      <w:lvlJc w:val="left"/>
      <w:pPr>
        <w:ind w:left="4320" w:hanging="360"/>
      </w:pPr>
    </w:lvl>
    <w:lvl w:ilvl="4" w:tplc="040B0019" w:tentative="1">
      <w:start w:val="1"/>
      <w:numFmt w:val="lowerLetter"/>
      <w:lvlText w:val="%5."/>
      <w:lvlJc w:val="left"/>
      <w:pPr>
        <w:ind w:left="5040" w:hanging="360"/>
      </w:pPr>
    </w:lvl>
    <w:lvl w:ilvl="5" w:tplc="040B001B" w:tentative="1">
      <w:start w:val="1"/>
      <w:numFmt w:val="lowerRoman"/>
      <w:lvlText w:val="%6."/>
      <w:lvlJc w:val="right"/>
      <w:pPr>
        <w:ind w:left="5760" w:hanging="180"/>
      </w:pPr>
    </w:lvl>
    <w:lvl w:ilvl="6" w:tplc="040B000F" w:tentative="1">
      <w:start w:val="1"/>
      <w:numFmt w:val="decimal"/>
      <w:lvlText w:val="%7."/>
      <w:lvlJc w:val="left"/>
      <w:pPr>
        <w:ind w:left="6480" w:hanging="360"/>
      </w:pPr>
    </w:lvl>
    <w:lvl w:ilvl="7" w:tplc="040B0019" w:tentative="1">
      <w:start w:val="1"/>
      <w:numFmt w:val="lowerLetter"/>
      <w:lvlText w:val="%8."/>
      <w:lvlJc w:val="left"/>
      <w:pPr>
        <w:ind w:left="7200" w:hanging="360"/>
      </w:pPr>
    </w:lvl>
    <w:lvl w:ilvl="8" w:tplc="040B001B" w:tentative="1">
      <w:start w:val="1"/>
      <w:numFmt w:val="lowerRoman"/>
      <w:lvlText w:val="%9."/>
      <w:lvlJc w:val="right"/>
      <w:pPr>
        <w:ind w:left="7920" w:hanging="180"/>
      </w:pPr>
    </w:lvl>
  </w:abstractNum>
  <w:abstractNum w:abstractNumId="16" w15:restartNumberingAfterBreak="0">
    <w:nsid w:val="4CC31D4A"/>
    <w:multiLevelType w:val="hybridMultilevel"/>
    <w:tmpl w:val="9BCEC7EA"/>
    <w:lvl w:ilvl="0" w:tplc="7BA0149A">
      <w:start w:val="1"/>
      <w:numFmt w:val="decimal"/>
      <w:lvlText w:val="%1."/>
      <w:lvlJc w:val="left"/>
      <w:pPr>
        <w:ind w:left="366" w:hanging="360"/>
      </w:pPr>
      <w:rPr>
        <w:rFonts w:hint="default"/>
      </w:rPr>
    </w:lvl>
    <w:lvl w:ilvl="1" w:tplc="040B0019" w:tentative="1">
      <w:start w:val="1"/>
      <w:numFmt w:val="lowerLetter"/>
      <w:lvlText w:val="%2."/>
      <w:lvlJc w:val="left"/>
      <w:pPr>
        <w:ind w:left="1086" w:hanging="360"/>
      </w:pPr>
    </w:lvl>
    <w:lvl w:ilvl="2" w:tplc="040B001B" w:tentative="1">
      <w:start w:val="1"/>
      <w:numFmt w:val="lowerRoman"/>
      <w:lvlText w:val="%3."/>
      <w:lvlJc w:val="right"/>
      <w:pPr>
        <w:ind w:left="1806" w:hanging="180"/>
      </w:pPr>
    </w:lvl>
    <w:lvl w:ilvl="3" w:tplc="040B000F" w:tentative="1">
      <w:start w:val="1"/>
      <w:numFmt w:val="decimal"/>
      <w:lvlText w:val="%4."/>
      <w:lvlJc w:val="left"/>
      <w:pPr>
        <w:ind w:left="2526" w:hanging="360"/>
      </w:pPr>
    </w:lvl>
    <w:lvl w:ilvl="4" w:tplc="040B0019" w:tentative="1">
      <w:start w:val="1"/>
      <w:numFmt w:val="lowerLetter"/>
      <w:lvlText w:val="%5."/>
      <w:lvlJc w:val="left"/>
      <w:pPr>
        <w:ind w:left="3246" w:hanging="360"/>
      </w:pPr>
    </w:lvl>
    <w:lvl w:ilvl="5" w:tplc="040B001B" w:tentative="1">
      <w:start w:val="1"/>
      <w:numFmt w:val="lowerRoman"/>
      <w:lvlText w:val="%6."/>
      <w:lvlJc w:val="right"/>
      <w:pPr>
        <w:ind w:left="3966" w:hanging="180"/>
      </w:pPr>
    </w:lvl>
    <w:lvl w:ilvl="6" w:tplc="040B000F" w:tentative="1">
      <w:start w:val="1"/>
      <w:numFmt w:val="decimal"/>
      <w:lvlText w:val="%7."/>
      <w:lvlJc w:val="left"/>
      <w:pPr>
        <w:ind w:left="4686" w:hanging="360"/>
      </w:pPr>
    </w:lvl>
    <w:lvl w:ilvl="7" w:tplc="040B0019" w:tentative="1">
      <w:start w:val="1"/>
      <w:numFmt w:val="lowerLetter"/>
      <w:lvlText w:val="%8."/>
      <w:lvlJc w:val="left"/>
      <w:pPr>
        <w:ind w:left="5406" w:hanging="360"/>
      </w:pPr>
    </w:lvl>
    <w:lvl w:ilvl="8" w:tplc="040B001B" w:tentative="1">
      <w:start w:val="1"/>
      <w:numFmt w:val="lowerRoman"/>
      <w:lvlText w:val="%9."/>
      <w:lvlJc w:val="right"/>
      <w:pPr>
        <w:ind w:left="6126" w:hanging="180"/>
      </w:pPr>
    </w:lvl>
  </w:abstractNum>
  <w:abstractNum w:abstractNumId="17" w15:restartNumberingAfterBreak="0">
    <w:nsid w:val="60F7248F"/>
    <w:multiLevelType w:val="hybridMultilevel"/>
    <w:tmpl w:val="D4D8DF1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658C6FF6"/>
    <w:multiLevelType w:val="singleLevel"/>
    <w:tmpl w:val="239A5464"/>
    <w:lvl w:ilvl="0">
      <w:numFmt w:val="bullet"/>
      <w:lvlText w:val="-"/>
      <w:lvlJc w:val="left"/>
      <w:pPr>
        <w:tabs>
          <w:tab w:val="num" w:pos="360"/>
        </w:tabs>
        <w:ind w:left="360" w:hanging="360"/>
      </w:pPr>
      <w:rPr>
        <w:rFonts w:hint="default"/>
      </w:rPr>
    </w:lvl>
  </w:abstractNum>
  <w:abstractNum w:abstractNumId="19" w15:restartNumberingAfterBreak="0">
    <w:nsid w:val="6A186740"/>
    <w:multiLevelType w:val="multilevel"/>
    <w:tmpl w:val="7D165B66"/>
    <w:lvl w:ilvl="0">
      <w:start w:val="1"/>
      <w:numFmt w:val="decimal"/>
      <w:pStyle w:val="Otsikko1"/>
      <w:lvlText w:val="%1."/>
      <w:lvlJc w:val="left"/>
      <w:pPr>
        <w:tabs>
          <w:tab w:val="num" w:pos="432"/>
        </w:tabs>
        <w:ind w:left="432" w:hanging="432"/>
      </w:pPr>
      <w:rPr>
        <w:rFonts w:ascii="Times New Roman" w:hAnsi="Times New Roman" w:hint="default"/>
        <w:b/>
        <w:i w:val="0"/>
        <w:sz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20" w15:restartNumberingAfterBreak="0">
    <w:nsid w:val="6CD61031"/>
    <w:multiLevelType w:val="hybridMultilevel"/>
    <w:tmpl w:val="ABA21850"/>
    <w:lvl w:ilvl="0" w:tplc="040B000F">
      <w:start w:val="1"/>
      <w:numFmt w:val="decimal"/>
      <w:lvlText w:val="%1."/>
      <w:lvlJc w:val="left"/>
      <w:pPr>
        <w:tabs>
          <w:tab w:val="num" w:pos="720"/>
        </w:tabs>
        <w:ind w:left="720" w:hanging="360"/>
      </w:pPr>
      <w:rPr>
        <w:rFonts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BB48A7"/>
    <w:multiLevelType w:val="hybridMultilevel"/>
    <w:tmpl w:val="C284DBDE"/>
    <w:lvl w:ilvl="0" w:tplc="5C00DE46">
      <w:start w:val="1"/>
      <w:numFmt w:val="decimal"/>
      <w:lvlText w:val="%1."/>
      <w:lvlJc w:val="left"/>
      <w:pPr>
        <w:tabs>
          <w:tab w:val="num" w:pos="720"/>
        </w:tabs>
        <w:ind w:left="720" w:hanging="360"/>
      </w:pPr>
    </w:lvl>
    <w:lvl w:ilvl="1" w:tplc="040B0001">
      <w:start w:val="1"/>
      <w:numFmt w:val="bullet"/>
      <w:lvlText w:val=""/>
      <w:lvlJc w:val="left"/>
      <w:pPr>
        <w:tabs>
          <w:tab w:val="num" w:pos="1440"/>
        </w:tabs>
        <w:ind w:left="1440" w:hanging="360"/>
      </w:pPr>
      <w:rPr>
        <w:rFonts w:ascii="Symbol" w:hAnsi="Symbol" w:hint="default"/>
      </w:rPr>
    </w:lvl>
    <w:lvl w:ilvl="2" w:tplc="D1D0B260" w:tentative="1">
      <w:start w:val="1"/>
      <w:numFmt w:val="decimal"/>
      <w:lvlText w:val="%3."/>
      <w:lvlJc w:val="left"/>
      <w:pPr>
        <w:tabs>
          <w:tab w:val="num" w:pos="2160"/>
        </w:tabs>
        <w:ind w:left="2160" w:hanging="360"/>
      </w:pPr>
    </w:lvl>
    <w:lvl w:ilvl="3" w:tplc="AF88A0D8" w:tentative="1">
      <w:start w:val="1"/>
      <w:numFmt w:val="decimal"/>
      <w:lvlText w:val="%4."/>
      <w:lvlJc w:val="left"/>
      <w:pPr>
        <w:tabs>
          <w:tab w:val="num" w:pos="2880"/>
        </w:tabs>
        <w:ind w:left="2880" w:hanging="360"/>
      </w:pPr>
    </w:lvl>
    <w:lvl w:ilvl="4" w:tplc="0A8E6E82" w:tentative="1">
      <w:start w:val="1"/>
      <w:numFmt w:val="decimal"/>
      <w:lvlText w:val="%5."/>
      <w:lvlJc w:val="left"/>
      <w:pPr>
        <w:tabs>
          <w:tab w:val="num" w:pos="3600"/>
        </w:tabs>
        <w:ind w:left="3600" w:hanging="360"/>
      </w:pPr>
    </w:lvl>
    <w:lvl w:ilvl="5" w:tplc="0056563E" w:tentative="1">
      <w:start w:val="1"/>
      <w:numFmt w:val="decimal"/>
      <w:lvlText w:val="%6."/>
      <w:lvlJc w:val="left"/>
      <w:pPr>
        <w:tabs>
          <w:tab w:val="num" w:pos="4320"/>
        </w:tabs>
        <w:ind w:left="4320" w:hanging="360"/>
      </w:pPr>
    </w:lvl>
    <w:lvl w:ilvl="6" w:tplc="D9B80708" w:tentative="1">
      <w:start w:val="1"/>
      <w:numFmt w:val="decimal"/>
      <w:lvlText w:val="%7."/>
      <w:lvlJc w:val="left"/>
      <w:pPr>
        <w:tabs>
          <w:tab w:val="num" w:pos="5040"/>
        </w:tabs>
        <w:ind w:left="5040" w:hanging="360"/>
      </w:pPr>
    </w:lvl>
    <w:lvl w:ilvl="7" w:tplc="280CA3BC" w:tentative="1">
      <w:start w:val="1"/>
      <w:numFmt w:val="decimal"/>
      <w:lvlText w:val="%8."/>
      <w:lvlJc w:val="left"/>
      <w:pPr>
        <w:tabs>
          <w:tab w:val="num" w:pos="5760"/>
        </w:tabs>
        <w:ind w:left="5760" w:hanging="360"/>
      </w:pPr>
    </w:lvl>
    <w:lvl w:ilvl="8" w:tplc="E17629E6" w:tentative="1">
      <w:start w:val="1"/>
      <w:numFmt w:val="decimal"/>
      <w:lvlText w:val="%9."/>
      <w:lvlJc w:val="left"/>
      <w:pPr>
        <w:tabs>
          <w:tab w:val="num" w:pos="6480"/>
        </w:tabs>
        <w:ind w:left="6480" w:hanging="360"/>
      </w:pPr>
    </w:lvl>
  </w:abstractNum>
  <w:abstractNum w:abstractNumId="22" w15:restartNumberingAfterBreak="0">
    <w:nsid w:val="787746F4"/>
    <w:multiLevelType w:val="hybridMultilevel"/>
    <w:tmpl w:val="F844D75E"/>
    <w:lvl w:ilvl="0" w:tplc="698815B4">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C1308D"/>
    <w:multiLevelType w:val="hybridMultilevel"/>
    <w:tmpl w:val="7654D6A0"/>
    <w:lvl w:ilvl="0" w:tplc="040B000F">
      <w:start w:val="1"/>
      <w:numFmt w:val="decimal"/>
      <w:lvlText w:val="%1."/>
      <w:lvlJc w:val="left"/>
      <w:pPr>
        <w:ind w:left="720" w:hanging="360"/>
      </w:pPr>
      <w:rPr>
        <w:rFonts w:hint="default"/>
        <w:b w:val="0"/>
        <w:bCs w:val="0"/>
      </w:rPr>
    </w:lvl>
    <w:lvl w:ilvl="1" w:tplc="040B0019">
      <w:start w:val="1"/>
      <w:numFmt w:val="lowerLetter"/>
      <w:lvlText w:val="%2."/>
      <w:lvlJc w:val="left"/>
      <w:pPr>
        <w:ind w:left="1440" w:hanging="360"/>
      </w:pPr>
      <w:rPr>
        <w:rFonts w:ascii="Times New Roman" w:hAnsi="Times New Roman" w:cs="Times New Roman"/>
      </w:rPr>
    </w:lvl>
    <w:lvl w:ilvl="2" w:tplc="040B001B">
      <w:start w:val="1"/>
      <w:numFmt w:val="lowerRoman"/>
      <w:lvlText w:val="%3."/>
      <w:lvlJc w:val="right"/>
      <w:pPr>
        <w:ind w:left="2160" w:hanging="180"/>
      </w:pPr>
      <w:rPr>
        <w:rFonts w:ascii="Times New Roman" w:hAnsi="Times New Roman" w:cs="Times New Roman"/>
      </w:rPr>
    </w:lvl>
    <w:lvl w:ilvl="3" w:tplc="040B000F">
      <w:start w:val="1"/>
      <w:numFmt w:val="decimal"/>
      <w:lvlText w:val="%4."/>
      <w:lvlJc w:val="left"/>
      <w:pPr>
        <w:ind w:left="2880" w:hanging="360"/>
      </w:pPr>
      <w:rPr>
        <w:rFonts w:ascii="Times New Roman" w:hAnsi="Times New Roman" w:cs="Times New Roman"/>
      </w:rPr>
    </w:lvl>
    <w:lvl w:ilvl="4" w:tplc="040B0019">
      <w:start w:val="1"/>
      <w:numFmt w:val="lowerLetter"/>
      <w:lvlText w:val="%5."/>
      <w:lvlJc w:val="left"/>
      <w:pPr>
        <w:ind w:left="3600" w:hanging="360"/>
      </w:pPr>
      <w:rPr>
        <w:rFonts w:ascii="Times New Roman" w:hAnsi="Times New Roman" w:cs="Times New Roman"/>
      </w:rPr>
    </w:lvl>
    <w:lvl w:ilvl="5" w:tplc="040B001B">
      <w:start w:val="1"/>
      <w:numFmt w:val="lowerRoman"/>
      <w:lvlText w:val="%6."/>
      <w:lvlJc w:val="right"/>
      <w:pPr>
        <w:ind w:left="4320" w:hanging="180"/>
      </w:pPr>
      <w:rPr>
        <w:rFonts w:ascii="Times New Roman" w:hAnsi="Times New Roman" w:cs="Times New Roman"/>
      </w:rPr>
    </w:lvl>
    <w:lvl w:ilvl="6" w:tplc="040B000F">
      <w:start w:val="1"/>
      <w:numFmt w:val="decimal"/>
      <w:lvlText w:val="%7."/>
      <w:lvlJc w:val="left"/>
      <w:pPr>
        <w:ind w:left="5040" w:hanging="360"/>
      </w:pPr>
      <w:rPr>
        <w:rFonts w:ascii="Times New Roman" w:hAnsi="Times New Roman" w:cs="Times New Roman"/>
      </w:rPr>
    </w:lvl>
    <w:lvl w:ilvl="7" w:tplc="040B0019">
      <w:start w:val="1"/>
      <w:numFmt w:val="lowerLetter"/>
      <w:lvlText w:val="%8."/>
      <w:lvlJc w:val="left"/>
      <w:pPr>
        <w:ind w:left="5760" w:hanging="360"/>
      </w:pPr>
      <w:rPr>
        <w:rFonts w:ascii="Times New Roman" w:hAnsi="Times New Roman" w:cs="Times New Roman"/>
      </w:rPr>
    </w:lvl>
    <w:lvl w:ilvl="8" w:tplc="040B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79C133C5"/>
    <w:multiLevelType w:val="hybridMultilevel"/>
    <w:tmpl w:val="6262B480"/>
    <w:lvl w:ilvl="0" w:tplc="B6B2730E">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14B55"/>
    <w:multiLevelType w:val="hybridMultilevel"/>
    <w:tmpl w:val="A4D2A2F0"/>
    <w:lvl w:ilvl="0" w:tplc="040B000F">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6" w15:restartNumberingAfterBreak="0">
    <w:nsid w:val="7C1753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576D75"/>
    <w:multiLevelType w:val="hybridMultilevel"/>
    <w:tmpl w:val="D8D0670E"/>
    <w:lvl w:ilvl="0" w:tplc="040B000F">
      <w:start w:val="1"/>
      <w:numFmt w:val="decimal"/>
      <w:lvlText w:val="%1."/>
      <w:lvlJc w:val="left"/>
      <w:pPr>
        <w:ind w:left="1296" w:hanging="360"/>
      </w:pPr>
      <w:rPr>
        <w:rFonts w:ascii="Times New Roman" w:hAnsi="Times New Roman" w:cs="Times New Roman"/>
      </w:rPr>
    </w:lvl>
    <w:lvl w:ilvl="1" w:tplc="040B000F">
      <w:start w:val="1"/>
      <w:numFmt w:val="decimal"/>
      <w:lvlText w:val="%2."/>
      <w:lvlJc w:val="left"/>
      <w:pPr>
        <w:ind w:left="2016" w:hanging="360"/>
      </w:pPr>
    </w:lvl>
    <w:lvl w:ilvl="2" w:tplc="040B001B">
      <w:start w:val="1"/>
      <w:numFmt w:val="lowerRoman"/>
      <w:lvlText w:val="%3."/>
      <w:lvlJc w:val="right"/>
      <w:pPr>
        <w:ind w:left="2736" w:hanging="180"/>
      </w:pPr>
      <w:rPr>
        <w:rFonts w:ascii="Times New Roman" w:hAnsi="Times New Roman" w:cs="Times New Roman"/>
      </w:rPr>
    </w:lvl>
    <w:lvl w:ilvl="3" w:tplc="040B000F">
      <w:start w:val="1"/>
      <w:numFmt w:val="decimal"/>
      <w:lvlText w:val="%4."/>
      <w:lvlJc w:val="left"/>
      <w:pPr>
        <w:ind w:left="3456" w:hanging="360"/>
      </w:pPr>
      <w:rPr>
        <w:rFonts w:ascii="Times New Roman" w:hAnsi="Times New Roman" w:cs="Times New Roman"/>
      </w:rPr>
    </w:lvl>
    <w:lvl w:ilvl="4" w:tplc="040B0019">
      <w:start w:val="1"/>
      <w:numFmt w:val="lowerLetter"/>
      <w:lvlText w:val="%5."/>
      <w:lvlJc w:val="left"/>
      <w:pPr>
        <w:ind w:left="4176" w:hanging="360"/>
      </w:pPr>
      <w:rPr>
        <w:rFonts w:ascii="Times New Roman" w:hAnsi="Times New Roman" w:cs="Times New Roman"/>
      </w:rPr>
    </w:lvl>
    <w:lvl w:ilvl="5" w:tplc="040B001B">
      <w:start w:val="1"/>
      <w:numFmt w:val="lowerRoman"/>
      <w:lvlText w:val="%6."/>
      <w:lvlJc w:val="right"/>
      <w:pPr>
        <w:ind w:left="4896" w:hanging="180"/>
      </w:pPr>
      <w:rPr>
        <w:rFonts w:ascii="Times New Roman" w:hAnsi="Times New Roman" w:cs="Times New Roman"/>
      </w:rPr>
    </w:lvl>
    <w:lvl w:ilvl="6" w:tplc="040B000F">
      <w:start w:val="1"/>
      <w:numFmt w:val="decimal"/>
      <w:lvlText w:val="%7."/>
      <w:lvlJc w:val="left"/>
      <w:pPr>
        <w:ind w:left="5616" w:hanging="360"/>
      </w:pPr>
      <w:rPr>
        <w:rFonts w:ascii="Times New Roman" w:hAnsi="Times New Roman" w:cs="Times New Roman"/>
      </w:rPr>
    </w:lvl>
    <w:lvl w:ilvl="7" w:tplc="040B0019">
      <w:start w:val="1"/>
      <w:numFmt w:val="lowerLetter"/>
      <w:lvlText w:val="%8."/>
      <w:lvlJc w:val="left"/>
      <w:pPr>
        <w:ind w:left="6336" w:hanging="360"/>
      </w:pPr>
      <w:rPr>
        <w:rFonts w:ascii="Times New Roman" w:hAnsi="Times New Roman" w:cs="Times New Roman"/>
      </w:rPr>
    </w:lvl>
    <w:lvl w:ilvl="8" w:tplc="040B001B">
      <w:start w:val="1"/>
      <w:numFmt w:val="lowerRoman"/>
      <w:lvlText w:val="%9."/>
      <w:lvlJc w:val="right"/>
      <w:pPr>
        <w:ind w:left="7056" w:hanging="180"/>
      </w:pPr>
      <w:rPr>
        <w:rFonts w:ascii="Times New Roman" w:hAnsi="Times New Roman" w:cs="Times New Roman"/>
      </w:rPr>
    </w:lvl>
  </w:abstractNum>
  <w:num w:numId="1">
    <w:abstractNumId w:val="18"/>
  </w:num>
  <w:num w:numId="2">
    <w:abstractNumId w:val="19"/>
  </w:num>
  <w:num w:numId="3">
    <w:abstractNumId w:val="26"/>
  </w:num>
  <w:num w:numId="4">
    <w:abstractNumId w:val="12"/>
  </w:num>
  <w:num w:numId="5">
    <w:abstractNumId w:val="2"/>
  </w:num>
  <w:num w:numId="6">
    <w:abstractNumId w:val="8"/>
  </w:num>
  <w:num w:numId="7">
    <w:abstractNumId w:val="22"/>
  </w:num>
  <w:num w:numId="8">
    <w:abstractNumId w:val="24"/>
  </w:num>
  <w:num w:numId="9">
    <w:abstractNumId w:val="21"/>
  </w:num>
  <w:num w:numId="10">
    <w:abstractNumId w:val="25"/>
  </w:num>
  <w:num w:numId="11">
    <w:abstractNumId w:val="4"/>
  </w:num>
  <w:num w:numId="12">
    <w:abstractNumId w:val="0"/>
  </w:num>
  <w:num w:numId="13">
    <w:abstractNumId w:val="23"/>
  </w:num>
  <w:num w:numId="14">
    <w:abstractNumId w:val="13"/>
  </w:num>
  <w:num w:numId="15">
    <w:abstractNumId w:val="6"/>
  </w:num>
  <w:num w:numId="16">
    <w:abstractNumId w:val="20"/>
  </w:num>
  <w:num w:numId="17">
    <w:abstractNumId w:val="10"/>
  </w:num>
  <w:num w:numId="18">
    <w:abstractNumId w:val="15"/>
  </w:num>
  <w:num w:numId="19">
    <w:abstractNumId w:val="27"/>
  </w:num>
  <w:num w:numId="20">
    <w:abstractNumId w:val="7"/>
  </w:num>
  <w:num w:numId="21">
    <w:abstractNumId w:val="9"/>
  </w:num>
  <w:num w:numId="22">
    <w:abstractNumId w:val="27"/>
    <w:lvlOverride w:ilvl="0">
      <w:lvl w:ilvl="0" w:tplc="040B000F">
        <w:start w:val="1"/>
        <w:numFmt w:val="decimal"/>
        <w:lvlText w:val="%1."/>
        <w:lvlJc w:val="left"/>
        <w:pPr>
          <w:ind w:left="2016" w:hanging="360"/>
        </w:pPr>
        <w:rPr>
          <w:rFonts w:hint="default"/>
        </w:rPr>
      </w:lvl>
    </w:lvlOverride>
    <w:lvlOverride w:ilvl="1">
      <w:lvl w:ilvl="1" w:tplc="040B000F">
        <w:start w:val="1"/>
        <w:numFmt w:val="lowerLetter"/>
        <w:lvlText w:val="%2."/>
        <w:lvlJc w:val="left"/>
        <w:pPr>
          <w:ind w:left="1440" w:hanging="360"/>
        </w:pPr>
      </w:lvl>
    </w:lvlOverride>
    <w:lvlOverride w:ilvl="2">
      <w:lvl w:ilvl="2" w:tplc="040B001B" w:tentative="1">
        <w:start w:val="1"/>
        <w:numFmt w:val="lowerRoman"/>
        <w:lvlText w:val="%3."/>
        <w:lvlJc w:val="right"/>
        <w:pPr>
          <w:ind w:left="2160" w:hanging="180"/>
        </w:pPr>
      </w:lvl>
    </w:lvlOverride>
    <w:lvlOverride w:ilvl="3">
      <w:lvl w:ilvl="3" w:tplc="040B000F" w:tentative="1">
        <w:start w:val="1"/>
        <w:numFmt w:val="decimal"/>
        <w:lvlText w:val="%4."/>
        <w:lvlJc w:val="left"/>
        <w:pPr>
          <w:ind w:left="2880" w:hanging="360"/>
        </w:pPr>
      </w:lvl>
    </w:lvlOverride>
    <w:lvlOverride w:ilvl="4">
      <w:lvl w:ilvl="4" w:tplc="040B0019" w:tentative="1">
        <w:start w:val="1"/>
        <w:numFmt w:val="lowerLetter"/>
        <w:lvlText w:val="%5."/>
        <w:lvlJc w:val="left"/>
        <w:pPr>
          <w:ind w:left="3600" w:hanging="360"/>
        </w:pPr>
      </w:lvl>
    </w:lvlOverride>
    <w:lvlOverride w:ilvl="5">
      <w:lvl w:ilvl="5" w:tplc="040B001B" w:tentative="1">
        <w:start w:val="1"/>
        <w:numFmt w:val="lowerRoman"/>
        <w:lvlText w:val="%6."/>
        <w:lvlJc w:val="right"/>
        <w:pPr>
          <w:ind w:left="4320" w:hanging="180"/>
        </w:pPr>
      </w:lvl>
    </w:lvlOverride>
    <w:lvlOverride w:ilvl="6">
      <w:lvl w:ilvl="6" w:tplc="040B000F" w:tentative="1">
        <w:start w:val="1"/>
        <w:numFmt w:val="decimal"/>
        <w:lvlText w:val="%7."/>
        <w:lvlJc w:val="left"/>
        <w:pPr>
          <w:ind w:left="5040" w:hanging="360"/>
        </w:pPr>
      </w:lvl>
    </w:lvlOverride>
    <w:lvlOverride w:ilvl="7">
      <w:lvl w:ilvl="7" w:tplc="040B0019" w:tentative="1">
        <w:start w:val="1"/>
        <w:numFmt w:val="lowerLetter"/>
        <w:lvlText w:val="%8."/>
        <w:lvlJc w:val="left"/>
        <w:pPr>
          <w:ind w:left="5760" w:hanging="360"/>
        </w:pPr>
      </w:lvl>
    </w:lvlOverride>
    <w:lvlOverride w:ilvl="8">
      <w:lvl w:ilvl="8" w:tplc="040B001B" w:tentative="1">
        <w:start w:val="1"/>
        <w:numFmt w:val="lowerRoman"/>
        <w:lvlText w:val="%9."/>
        <w:lvlJc w:val="right"/>
        <w:pPr>
          <w:ind w:left="6480" w:hanging="180"/>
        </w:pPr>
      </w:lvl>
    </w:lvlOverride>
  </w:num>
  <w:num w:numId="23">
    <w:abstractNumId w:val="5"/>
  </w:num>
  <w:num w:numId="24">
    <w:abstractNumId w:val="11"/>
  </w:num>
  <w:num w:numId="25">
    <w:abstractNumId w:val="3"/>
  </w:num>
  <w:num w:numId="26">
    <w:abstractNumId w:val="27"/>
    <w:lvlOverride w:ilvl="0">
      <w:lvl w:ilvl="0" w:tplc="040B000F">
        <w:start w:val="1"/>
        <w:numFmt w:val="lowerLetter"/>
        <w:lvlText w:val="%1."/>
        <w:lvlJc w:val="left"/>
        <w:pPr>
          <w:ind w:left="4176" w:hanging="360"/>
        </w:pPr>
        <w:rPr>
          <w:rFonts w:ascii="Times New Roman" w:hAnsi="Times New Roman" w:cs="Times New Roman" w:hint="default"/>
        </w:rPr>
      </w:lvl>
    </w:lvlOverride>
    <w:lvlOverride w:ilvl="1">
      <w:lvl w:ilvl="1" w:tplc="040B000F" w:tentative="1">
        <w:start w:val="1"/>
        <w:numFmt w:val="lowerLetter"/>
        <w:lvlText w:val="%2."/>
        <w:lvlJc w:val="left"/>
        <w:pPr>
          <w:ind w:left="1440" w:hanging="360"/>
        </w:pPr>
      </w:lvl>
    </w:lvlOverride>
    <w:lvlOverride w:ilvl="2">
      <w:lvl w:ilvl="2" w:tplc="040B001B" w:tentative="1">
        <w:start w:val="1"/>
        <w:numFmt w:val="lowerRoman"/>
        <w:lvlText w:val="%3."/>
        <w:lvlJc w:val="right"/>
        <w:pPr>
          <w:ind w:left="2160" w:hanging="180"/>
        </w:pPr>
      </w:lvl>
    </w:lvlOverride>
    <w:lvlOverride w:ilvl="3">
      <w:lvl w:ilvl="3" w:tplc="040B000F" w:tentative="1">
        <w:start w:val="1"/>
        <w:numFmt w:val="decimal"/>
        <w:lvlText w:val="%4."/>
        <w:lvlJc w:val="left"/>
        <w:pPr>
          <w:ind w:left="2880" w:hanging="360"/>
        </w:pPr>
      </w:lvl>
    </w:lvlOverride>
    <w:lvlOverride w:ilvl="4">
      <w:lvl w:ilvl="4" w:tplc="040B0019">
        <w:start w:val="1"/>
        <w:numFmt w:val="lowerLetter"/>
        <w:lvlText w:val="%5."/>
        <w:lvlJc w:val="left"/>
        <w:pPr>
          <w:ind w:left="3600" w:hanging="360"/>
        </w:pPr>
      </w:lvl>
    </w:lvlOverride>
    <w:lvlOverride w:ilvl="5">
      <w:lvl w:ilvl="5" w:tplc="040B001B">
        <w:start w:val="1"/>
        <w:numFmt w:val="lowerRoman"/>
        <w:lvlText w:val="%6."/>
        <w:lvlJc w:val="right"/>
        <w:pPr>
          <w:ind w:left="4320" w:hanging="180"/>
        </w:pPr>
      </w:lvl>
    </w:lvlOverride>
    <w:lvlOverride w:ilvl="6">
      <w:lvl w:ilvl="6" w:tplc="040B000F" w:tentative="1">
        <w:start w:val="1"/>
        <w:numFmt w:val="decimal"/>
        <w:lvlText w:val="%7."/>
        <w:lvlJc w:val="left"/>
        <w:pPr>
          <w:ind w:left="5040" w:hanging="360"/>
        </w:pPr>
      </w:lvl>
    </w:lvlOverride>
    <w:lvlOverride w:ilvl="7">
      <w:lvl w:ilvl="7" w:tplc="040B0019" w:tentative="1">
        <w:start w:val="1"/>
        <w:numFmt w:val="lowerLetter"/>
        <w:lvlText w:val="%8."/>
        <w:lvlJc w:val="left"/>
        <w:pPr>
          <w:ind w:left="5760" w:hanging="360"/>
        </w:pPr>
      </w:lvl>
    </w:lvlOverride>
    <w:lvlOverride w:ilvl="8">
      <w:lvl w:ilvl="8" w:tplc="040B001B" w:tentative="1">
        <w:start w:val="1"/>
        <w:numFmt w:val="lowerRoman"/>
        <w:lvlText w:val="%9."/>
        <w:lvlJc w:val="right"/>
        <w:pPr>
          <w:ind w:left="6480" w:hanging="180"/>
        </w:pPr>
      </w:lvl>
    </w:lvlOverride>
  </w:num>
  <w:num w:numId="27">
    <w:abstractNumId w:val="14"/>
  </w:num>
  <w:num w:numId="28">
    <w:abstractNumId w:val="17"/>
  </w:num>
  <w:num w:numId="29">
    <w:abstractNumId w:val="16"/>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E13"/>
    <w:rsid w:val="00000A11"/>
    <w:rsid w:val="00006B33"/>
    <w:rsid w:val="00006D2F"/>
    <w:rsid w:val="00010779"/>
    <w:rsid w:val="00011005"/>
    <w:rsid w:val="00012A43"/>
    <w:rsid w:val="00024D1B"/>
    <w:rsid w:val="00031330"/>
    <w:rsid w:val="00031D1E"/>
    <w:rsid w:val="00032DAA"/>
    <w:rsid w:val="00033E85"/>
    <w:rsid w:val="000347EC"/>
    <w:rsid w:val="00034CC0"/>
    <w:rsid w:val="000401CE"/>
    <w:rsid w:val="00042A51"/>
    <w:rsid w:val="00044166"/>
    <w:rsid w:val="000457BD"/>
    <w:rsid w:val="00045B50"/>
    <w:rsid w:val="00050365"/>
    <w:rsid w:val="00050469"/>
    <w:rsid w:val="00050E3D"/>
    <w:rsid w:val="000547D5"/>
    <w:rsid w:val="00055A33"/>
    <w:rsid w:val="0005721D"/>
    <w:rsid w:val="00057B89"/>
    <w:rsid w:val="0006014E"/>
    <w:rsid w:val="00061B2B"/>
    <w:rsid w:val="000622C4"/>
    <w:rsid w:val="00062FE7"/>
    <w:rsid w:val="00066447"/>
    <w:rsid w:val="00077440"/>
    <w:rsid w:val="0008020B"/>
    <w:rsid w:val="000874ED"/>
    <w:rsid w:val="0009117C"/>
    <w:rsid w:val="00091ABB"/>
    <w:rsid w:val="000921BA"/>
    <w:rsid w:val="00093F56"/>
    <w:rsid w:val="000952CC"/>
    <w:rsid w:val="000A05EB"/>
    <w:rsid w:val="000A3807"/>
    <w:rsid w:val="000A395B"/>
    <w:rsid w:val="000A3A29"/>
    <w:rsid w:val="000A5439"/>
    <w:rsid w:val="000A5ABA"/>
    <w:rsid w:val="000A672B"/>
    <w:rsid w:val="000A68A2"/>
    <w:rsid w:val="000A696F"/>
    <w:rsid w:val="000B053A"/>
    <w:rsid w:val="000B1D5C"/>
    <w:rsid w:val="000B2A03"/>
    <w:rsid w:val="000B50F6"/>
    <w:rsid w:val="000C0332"/>
    <w:rsid w:val="000C391B"/>
    <w:rsid w:val="000D5BAE"/>
    <w:rsid w:val="000E4824"/>
    <w:rsid w:val="000E547E"/>
    <w:rsid w:val="000E5CE4"/>
    <w:rsid w:val="000E6589"/>
    <w:rsid w:val="000E7C4B"/>
    <w:rsid w:val="000F6451"/>
    <w:rsid w:val="00100991"/>
    <w:rsid w:val="00101E60"/>
    <w:rsid w:val="00104109"/>
    <w:rsid w:val="00106E91"/>
    <w:rsid w:val="00107326"/>
    <w:rsid w:val="001106AD"/>
    <w:rsid w:val="00111C04"/>
    <w:rsid w:val="00113AA1"/>
    <w:rsid w:val="00127CD7"/>
    <w:rsid w:val="0013253C"/>
    <w:rsid w:val="001363C8"/>
    <w:rsid w:val="00136ADB"/>
    <w:rsid w:val="00140391"/>
    <w:rsid w:val="00141EC1"/>
    <w:rsid w:val="00144B38"/>
    <w:rsid w:val="00154581"/>
    <w:rsid w:val="00160FC3"/>
    <w:rsid w:val="00163075"/>
    <w:rsid w:val="0016575F"/>
    <w:rsid w:val="001661FD"/>
    <w:rsid w:val="00173DD4"/>
    <w:rsid w:val="001748F1"/>
    <w:rsid w:val="0017605F"/>
    <w:rsid w:val="0018405A"/>
    <w:rsid w:val="00185997"/>
    <w:rsid w:val="00187314"/>
    <w:rsid w:val="001876DF"/>
    <w:rsid w:val="00187D7C"/>
    <w:rsid w:val="00192D80"/>
    <w:rsid w:val="00193687"/>
    <w:rsid w:val="001950C1"/>
    <w:rsid w:val="001A11B5"/>
    <w:rsid w:val="001A1ABC"/>
    <w:rsid w:val="001A1BC9"/>
    <w:rsid w:val="001B007F"/>
    <w:rsid w:val="001B4980"/>
    <w:rsid w:val="001B5BF4"/>
    <w:rsid w:val="001B6CC5"/>
    <w:rsid w:val="001B7117"/>
    <w:rsid w:val="001C2D68"/>
    <w:rsid w:val="001C643E"/>
    <w:rsid w:val="001D06C3"/>
    <w:rsid w:val="001D2232"/>
    <w:rsid w:val="001D467F"/>
    <w:rsid w:val="001D48F3"/>
    <w:rsid w:val="001D6142"/>
    <w:rsid w:val="001E0F44"/>
    <w:rsid w:val="001E3FD1"/>
    <w:rsid w:val="001E4933"/>
    <w:rsid w:val="001E4FBE"/>
    <w:rsid w:val="001F1230"/>
    <w:rsid w:val="001F1E13"/>
    <w:rsid w:val="00202ECC"/>
    <w:rsid w:val="00204AE5"/>
    <w:rsid w:val="00214CC1"/>
    <w:rsid w:val="00216961"/>
    <w:rsid w:val="00217FBE"/>
    <w:rsid w:val="002200EE"/>
    <w:rsid w:val="00222FDB"/>
    <w:rsid w:val="00224E13"/>
    <w:rsid w:val="00225358"/>
    <w:rsid w:val="002357F8"/>
    <w:rsid w:val="0023602A"/>
    <w:rsid w:val="002421EE"/>
    <w:rsid w:val="00243984"/>
    <w:rsid w:val="00244333"/>
    <w:rsid w:val="002473A4"/>
    <w:rsid w:val="002477AD"/>
    <w:rsid w:val="00250FEF"/>
    <w:rsid w:val="00253E41"/>
    <w:rsid w:val="00254446"/>
    <w:rsid w:val="00254E84"/>
    <w:rsid w:val="002567E7"/>
    <w:rsid w:val="00257DF5"/>
    <w:rsid w:val="00260F02"/>
    <w:rsid w:val="00260F6C"/>
    <w:rsid w:val="0026127F"/>
    <w:rsid w:val="00262EB8"/>
    <w:rsid w:val="002650FF"/>
    <w:rsid w:val="002679B6"/>
    <w:rsid w:val="002708DA"/>
    <w:rsid w:val="00271262"/>
    <w:rsid w:val="0027522D"/>
    <w:rsid w:val="00280E82"/>
    <w:rsid w:val="0028143C"/>
    <w:rsid w:val="00282538"/>
    <w:rsid w:val="00282642"/>
    <w:rsid w:val="0028446C"/>
    <w:rsid w:val="0028459A"/>
    <w:rsid w:val="002855E0"/>
    <w:rsid w:val="0028618E"/>
    <w:rsid w:val="00286C55"/>
    <w:rsid w:val="002903A0"/>
    <w:rsid w:val="002903C2"/>
    <w:rsid w:val="00297AC4"/>
    <w:rsid w:val="00297EE0"/>
    <w:rsid w:val="002A0068"/>
    <w:rsid w:val="002A027F"/>
    <w:rsid w:val="002A16B7"/>
    <w:rsid w:val="002A1BD6"/>
    <w:rsid w:val="002A5845"/>
    <w:rsid w:val="002A5FAC"/>
    <w:rsid w:val="002A6CB3"/>
    <w:rsid w:val="002B30B2"/>
    <w:rsid w:val="002B55BE"/>
    <w:rsid w:val="002B5DF5"/>
    <w:rsid w:val="002C37DA"/>
    <w:rsid w:val="002C6EE5"/>
    <w:rsid w:val="002D2B88"/>
    <w:rsid w:val="002D4D6B"/>
    <w:rsid w:val="002E2E8A"/>
    <w:rsid w:val="002E31DB"/>
    <w:rsid w:val="002E472A"/>
    <w:rsid w:val="002E554A"/>
    <w:rsid w:val="002F06A7"/>
    <w:rsid w:val="002F431F"/>
    <w:rsid w:val="002F7440"/>
    <w:rsid w:val="003022DF"/>
    <w:rsid w:val="0030537A"/>
    <w:rsid w:val="003145A2"/>
    <w:rsid w:val="003148DE"/>
    <w:rsid w:val="00316808"/>
    <w:rsid w:val="0032152B"/>
    <w:rsid w:val="00321FD1"/>
    <w:rsid w:val="003240D4"/>
    <w:rsid w:val="003249D3"/>
    <w:rsid w:val="00325636"/>
    <w:rsid w:val="0032727A"/>
    <w:rsid w:val="00330471"/>
    <w:rsid w:val="00332F69"/>
    <w:rsid w:val="00341467"/>
    <w:rsid w:val="0034338E"/>
    <w:rsid w:val="0035013A"/>
    <w:rsid w:val="0035339A"/>
    <w:rsid w:val="00354D9D"/>
    <w:rsid w:val="003555C8"/>
    <w:rsid w:val="00360A8B"/>
    <w:rsid w:val="00360CC0"/>
    <w:rsid w:val="00362FA0"/>
    <w:rsid w:val="00363636"/>
    <w:rsid w:val="00363BD3"/>
    <w:rsid w:val="0036484D"/>
    <w:rsid w:val="0037408A"/>
    <w:rsid w:val="00381AC7"/>
    <w:rsid w:val="003829FC"/>
    <w:rsid w:val="00383F84"/>
    <w:rsid w:val="00384B07"/>
    <w:rsid w:val="00384F8A"/>
    <w:rsid w:val="003851C2"/>
    <w:rsid w:val="003853B2"/>
    <w:rsid w:val="003865DC"/>
    <w:rsid w:val="0039002A"/>
    <w:rsid w:val="00390373"/>
    <w:rsid w:val="0039067F"/>
    <w:rsid w:val="00393A10"/>
    <w:rsid w:val="00394BDA"/>
    <w:rsid w:val="003955F4"/>
    <w:rsid w:val="00395AD9"/>
    <w:rsid w:val="003A0C85"/>
    <w:rsid w:val="003A5C83"/>
    <w:rsid w:val="003A6913"/>
    <w:rsid w:val="003B3C54"/>
    <w:rsid w:val="003B646C"/>
    <w:rsid w:val="003B64D8"/>
    <w:rsid w:val="003C0961"/>
    <w:rsid w:val="003C0EA5"/>
    <w:rsid w:val="003C283F"/>
    <w:rsid w:val="003C35F8"/>
    <w:rsid w:val="003C3E28"/>
    <w:rsid w:val="003C3F41"/>
    <w:rsid w:val="003C6261"/>
    <w:rsid w:val="003C6E6A"/>
    <w:rsid w:val="003D2209"/>
    <w:rsid w:val="003D23BC"/>
    <w:rsid w:val="003D7175"/>
    <w:rsid w:val="003E132C"/>
    <w:rsid w:val="003E1EB4"/>
    <w:rsid w:val="003E69BE"/>
    <w:rsid w:val="003F0B42"/>
    <w:rsid w:val="003F3410"/>
    <w:rsid w:val="003F567B"/>
    <w:rsid w:val="004004E4"/>
    <w:rsid w:val="00403CFC"/>
    <w:rsid w:val="0040457C"/>
    <w:rsid w:val="00405025"/>
    <w:rsid w:val="00405358"/>
    <w:rsid w:val="00405553"/>
    <w:rsid w:val="00406902"/>
    <w:rsid w:val="00411344"/>
    <w:rsid w:val="0041216B"/>
    <w:rsid w:val="00414F1F"/>
    <w:rsid w:val="00415E46"/>
    <w:rsid w:val="0042022F"/>
    <w:rsid w:val="00420233"/>
    <w:rsid w:val="00420AE3"/>
    <w:rsid w:val="00423337"/>
    <w:rsid w:val="004241E2"/>
    <w:rsid w:val="00431223"/>
    <w:rsid w:val="00432590"/>
    <w:rsid w:val="00433197"/>
    <w:rsid w:val="00433E85"/>
    <w:rsid w:val="0043493B"/>
    <w:rsid w:val="004437F5"/>
    <w:rsid w:val="00447EAB"/>
    <w:rsid w:val="00450CDB"/>
    <w:rsid w:val="00462C30"/>
    <w:rsid w:val="00472ACE"/>
    <w:rsid w:val="004748B5"/>
    <w:rsid w:val="0048063A"/>
    <w:rsid w:val="004830DC"/>
    <w:rsid w:val="00484ED9"/>
    <w:rsid w:val="0048623E"/>
    <w:rsid w:val="004906CE"/>
    <w:rsid w:val="00494B2B"/>
    <w:rsid w:val="00494EC2"/>
    <w:rsid w:val="004A2FC2"/>
    <w:rsid w:val="004A7B00"/>
    <w:rsid w:val="004B2376"/>
    <w:rsid w:val="004C0019"/>
    <w:rsid w:val="004C14C4"/>
    <w:rsid w:val="004C1AC6"/>
    <w:rsid w:val="004C4572"/>
    <w:rsid w:val="004C4C01"/>
    <w:rsid w:val="004D02C2"/>
    <w:rsid w:val="004D3807"/>
    <w:rsid w:val="004D57C8"/>
    <w:rsid w:val="004E0C76"/>
    <w:rsid w:val="004E1388"/>
    <w:rsid w:val="004E4145"/>
    <w:rsid w:val="004E7A01"/>
    <w:rsid w:val="004F4272"/>
    <w:rsid w:val="004F74F1"/>
    <w:rsid w:val="004F7E61"/>
    <w:rsid w:val="00503EA3"/>
    <w:rsid w:val="005054DD"/>
    <w:rsid w:val="00505544"/>
    <w:rsid w:val="00506010"/>
    <w:rsid w:val="00506130"/>
    <w:rsid w:val="00522D5B"/>
    <w:rsid w:val="0052380D"/>
    <w:rsid w:val="0052478F"/>
    <w:rsid w:val="00526551"/>
    <w:rsid w:val="00531EE3"/>
    <w:rsid w:val="005328E1"/>
    <w:rsid w:val="0053402B"/>
    <w:rsid w:val="00534132"/>
    <w:rsid w:val="00544B13"/>
    <w:rsid w:val="005459E1"/>
    <w:rsid w:val="0055147F"/>
    <w:rsid w:val="005565F4"/>
    <w:rsid w:val="00556851"/>
    <w:rsid w:val="005609D5"/>
    <w:rsid w:val="0056121E"/>
    <w:rsid w:val="00561232"/>
    <w:rsid w:val="0056590F"/>
    <w:rsid w:val="00567024"/>
    <w:rsid w:val="00570856"/>
    <w:rsid w:val="00570D73"/>
    <w:rsid w:val="005805A1"/>
    <w:rsid w:val="005816DA"/>
    <w:rsid w:val="00582480"/>
    <w:rsid w:val="005836E6"/>
    <w:rsid w:val="005843F9"/>
    <w:rsid w:val="00584E63"/>
    <w:rsid w:val="0059265D"/>
    <w:rsid w:val="00595B15"/>
    <w:rsid w:val="005969F8"/>
    <w:rsid w:val="005975DD"/>
    <w:rsid w:val="005A3A00"/>
    <w:rsid w:val="005A3B1C"/>
    <w:rsid w:val="005A4B93"/>
    <w:rsid w:val="005B0F15"/>
    <w:rsid w:val="005B5B8F"/>
    <w:rsid w:val="005C1900"/>
    <w:rsid w:val="005C1914"/>
    <w:rsid w:val="005C3A78"/>
    <w:rsid w:val="005D0A27"/>
    <w:rsid w:val="005D0D67"/>
    <w:rsid w:val="005D4AF6"/>
    <w:rsid w:val="005D5F3C"/>
    <w:rsid w:val="005E0E4A"/>
    <w:rsid w:val="005E1B8D"/>
    <w:rsid w:val="005E3155"/>
    <w:rsid w:val="005E3EE5"/>
    <w:rsid w:val="005F1BE1"/>
    <w:rsid w:val="005F2C42"/>
    <w:rsid w:val="005F536C"/>
    <w:rsid w:val="005F6B9B"/>
    <w:rsid w:val="005F78F3"/>
    <w:rsid w:val="00617387"/>
    <w:rsid w:val="006204C9"/>
    <w:rsid w:val="00621DF1"/>
    <w:rsid w:val="0062208A"/>
    <w:rsid w:val="006226D2"/>
    <w:rsid w:val="00622B19"/>
    <w:rsid w:val="00623D4A"/>
    <w:rsid w:val="00627DE5"/>
    <w:rsid w:val="0063566D"/>
    <w:rsid w:val="00635AE6"/>
    <w:rsid w:val="00637FBD"/>
    <w:rsid w:val="00643000"/>
    <w:rsid w:val="006431F7"/>
    <w:rsid w:val="0064320F"/>
    <w:rsid w:val="00644BA0"/>
    <w:rsid w:val="00646BD5"/>
    <w:rsid w:val="00651472"/>
    <w:rsid w:val="0065185D"/>
    <w:rsid w:val="00652248"/>
    <w:rsid w:val="0066002D"/>
    <w:rsid w:val="00661089"/>
    <w:rsid w:val="006768BF"/>
    <w:rsid w:val="00687127"/>
    <w:rsid w:val="00690282"/>
    <w:rsid w:val="006919D4"/>
    <w:rsid w:val="00694BCA"/>
    <w:rsid w:val="006A18C1"/>
    <w:rsid w:val="006A2C22"/>
    <w:rsid w:val="006A3F52"/>
    <w:rsid w:val="006A4554"/>
    <w:rsid w:val="006A5144"/>
    <w:rsid w:val="006B40DA"/>
    <w:rsid w:val="006B66CD"/>
    <w:rsid w:val="006C143B"/>
    <w:rsid w:val="006C4D1E"/>
    <w:rsid w:val="006C4F20"/>
    <w:rsid w:val="006C589B"/>
    <w:rsid w:val="006D0109"/>
    <w:rsid w:val="006D197D"/>
    <w:rsid w:val="006D1A4B"/>
    <w:rsid w:val="006D212A"/>
    <w:rsid w:val="006D3614"/>
    <w:rsid w:val="006D3831"/>
    <w:rsid w:val="006D507D"/>
    <w:rsid w:val="006E0C8A"/>
    <w:rsid w:val="006E1449"/>
    <w:rsid w:val="006E2AC9"/>
    <w:rsid w:val="006E318B"/>
    <w:rsid w:val="006E7B50"/>
    <w:rsid w:val="006F0AF9"/>
    <w:rsid w:val="006F1D47"/>
    <w:rsid w:val="006F387F"/>
    <w:rsid w:val="006F441D"/>
    <w:rsid w:val="006F51B0"/>
    <w:rsid w:val="006F53FC"/>
    <w:rsid w:val="006F6502"/>
    <w:rsid w:val="006F7E5F"/>
    <w:rsid w:val="007007EF"/>
    <w:rsid w:val="00701D52"/>
    <w:rsid w:val="00702C96"/>
    <w:rsid w:val="007043EB"/>
    <w:rsid w:val="007045DF"/>
    <w:rsid w:val="00725145"/>
    <w:rsid w:val="007255E3"/>
    <w:rsid w:val="00725854"/>
    <w:rsid w:val="007258AD"/>
    <w:rsid w:val="00731CA0"/>
    <w:rsid w:val="00735D67"/>
    <w:rsid w:val="007367A4"/>
    <w:rsid w:val="007369DE"/>
    <w:rsid w:val="007510A4"/>
    <w:rsid w:val="00753664"/>
    <w:rsid w:val="00754899"/>
    <w:rsid w:val="00754F8F"/>
    <w:rsid w:val="00755871"/>
    <w:rsid w:val="0076034E"/>
    <w:rsid w:val="00771D1F"/>
    <w:rsid w:val="00773747"/>
    <w:rsid w:val="00775A5C"/>
    <w:rsid w:val="00775BAC"/>
    <w:rsid w:val="00777B3F"/>
    <w:rsid w:val="00777B7D"/>
    <w:rsid w:val="00781F8B"/>
    <w:rsid w:val="0078325F"/>
    <w:rsid w:val="00784BC5"/>
    <w:rsid w:val="00786C32"/>
    <w:rsid w:val="00790F16"/>
    <w:rsid w:val="0079266C"/>
    <w:rsid w:val="00793156"/>
    <w:rsid w:val="007951FF"/>
    <w:rsid w:val="00796633"/>
    <w:rsid w:val="0079703C"/>
    <w:rsid w:val="007A2AEF"/>
    <w:rsid w:val="007A3316"/>
    <w:rsid w:val="007A3561"/>
    <w:rsid w:val="007A49B7"/>
    <w:rsid w:val="007A55D4"/>
    <w:rsid w:val="007B4992"/>
    <w:rsid w:val="007B6DD9"/>
    <w:rsid w:val="007C1A71"/>
    <w:rsid w:val="007C4107"/>
    <w:rsid w:val="007C54D3"/>
    <w:rsid w:val="007D3BB6"/>
    <w:rsid w:val="007D4A82"/>
    <w:rsid w:val="007D6399"/>
    <w:rsid w:val="007E01E9"/>
    <w:rsid w:val="007E16AC"/>
    <w:rsid w:val="007E1FF4"/>
    <w:rsid w:val="007E2D7C"/>
    <w:rsid w:val="007E2FCF"/>
    <w:rsid w:val="007E3436"/>
    <w:rsid w:val="007E3915"/>
    <w:rsid w:val="007E3EEB"/>
    <w:rsid w:val="007E41F9"/>
    <w:rsid w:val="007E78D4"/>
    <w:rsid w:val="007F1625"/>
    <w:rsid w:val="007F166F"/>
    <w:rsid w:val="007F3F2E"/>
    <w:rsid w:val="007F5FCC"/>
    <w:rsid w:val="008012DE"/>
    <w:rsid w:val="00802649"/>
    <w:rsid w:val="00806551"/>
    <w:rsid w:val="008110A8"/>
    <w:rsid w:val="00812B1F"/>
    <w:rsid w:val="008148C3"/>
    <w:rsid w:val="008223C3"/>
    <w:rsid w:val="008241B6"/>
    <w:rsid w:val="00826184"/>
    <w:rsid w:val="008265EF"/>
    <w:rsid w:val="0082715E"/>
    <w:rsid w:val="0082735F"/>
    <w:rsid w:val="00827393"/>
    <w:rsid w:val="008305AD"/>
    <w:rsid w:val="0084278D"/>
    <w:rsid w:val="008431D0"/>
    <w:rsid w:val="00845D57"/>
    <w:rsid w:val="00846B5D"/>
    <w:rsid w:val="00854BAA"/>
    <w:rsid w:val="008553DB"/>
    <w:rsid w:val="00857B6A"/>
    <w:rsid w:val="008603A4"/>
    <w:rsid w:val="00860C9B"/>
    <w:rsid w:val="00861700"/>
    <w:rsid w:val="00861FDA"/>
    <w:rsid w:val="0086486E"/>
    <w:rsid w:val="00867726"/>
    <w:rsid w:val="00870D14"/>
    <w:rsid w:val="008726E3"/>
    <w:rsid w:val="00873C4E"/>
    <w:rsid w:val="0087679D"/>
    <w:rsid w:val="00876DD3"/>
    <w:rsid w:val="00876E98"/>
    <w:rsid w:val="00877D3F"/>
    <w:rsid w:val="00880358"/>
    <w:rsid w:val="00883C47"/>
    <w:rsid w:val="00886962"/>
    <w:rsid w:val="00890FCA"/>
    <w:rsid w:val="00891A05"/>
    <w:rsid w:val="00893AB8"/>
    <w:rsid w:val="00895BBF"/>
    <w:rsid w:val="00896314"/>
    <w:rsid w:val="00896A7B"/>
    <w:rsid w:val="008A124D"/>
    <w:rsid w:val="008A51DA"/>
    <w:rsid w:val="008B0128"/>
    <w:rsid w:val="008B023D"/>
    <w:rsid w:val="008B1094"/>
    <w:rsid w:val="008B1DAC"/>
    <w:rsid w:val="008B21AE"/>
    <w:rsid w:val="008B3087"/>
    <w:rsid w:val="008B3234"/>
    <w:rsid w:val="008B55BB"/>
    <w:rsid w:val="008B5862"/>
    <w:rsid w:val="008C04C2"/>
    <w:rsid w:val="008C3589"/>
    <w:rsid w:val="008C482C"/>
    <w:rsid w:val="008C742F"/>
    <w:rsid w:val="008D1C29"/>
    <w:rsid w:val="008D38A9"/>
    <w:rsid w:val="008D3A22"/>
    <w:rsid w:val="008D478A"/>
    <w:rsid w:val="008D4B11"/>
    <w:rsid w:val="008D4CF4"/>
    <w:rsid w:val="008E0343"/>
    <w:rsid w:val="008E2A30"/>
    <w:rsid w:val="008E7B65"/>
    <w:rsid w:val="00900228"/>
    <w:rsid w:val="00900A92"/>
    <w:rsid w:val="00901EF3"/>
    <w:rsid w:val="009035BF"/>
    <w:rsid w:val="009055C7"/>
    <w:rsid w:val="0090579D"/>
    <w:rsid w:val="0090672D"/>
    <w:rsid w:val="0091104C"/>
    <w:rsid w:val="00912048"/>
    <w:rsid w:val="00913B22"/>
    <w:rsid w:val="00913F5F"/>
    <w:rsid w:val="009142CB"/>
    <w:rsid w:val="00916242"/>
    <w:rsid w:val="00916B51"/>
    <w:rsid w:val="00920A26"/>
    <w:rsid w:val="0092146E"/>
    <w:rsid w:val="00923FCC"/>
    <w:rsid w:val="009250F2"/>
    <w:rsid w:val="00925645"/>
    <w:rsid w:val="00926ECE"/>
    <w:rsid w:val="00933345"/>
    <w:rsid w:val="009359CE"/>
    <w:rsid w:val="00940C50"/>
    <w:rsid w:val="00941307"/>
    <w:rsid w:val="0094194A"/>
    <w:rsid w:val="009434FE"/>
    <w:rsid w:val="0094591C"/>
    <w:rsid w:val="009474DB"/>
    <w:rsid w:val="009478D0"/>
    <w:rsid w:val="00947E80"/>
    <w:rsid w:val="00950003"/>
    <w:rsid w:val="00951EED"/>
    <w:rsid w:val="00957ED8"/>
    <w:rsid w:val="0096136C"/>
    <w:rsid w:val="009629A7"/>
    <w:rsid w:val="00963EF7"/>
    <w:rsid w:val="00966634"/>
    <w:rsid w:val="00966EDA"/>
    <w:rsid w:val="009724E9"/>
    <w:rsid w:val="009738EF"/>
    <w:rsid w:val="0097782C"/>
    <w:rsid w:val="00980C95"/>
    <w:rsid w:val="00980F31"/>
    <w:rsid w:val="00985A34"/>
    <w:rsid w:val="009861A5"/>
    <w:rsid w:val="009872ED"/>
    <w:rsid w:val="00991A7F"/>
    <w:rsid w:val="009965B0"/>
    <w:rsid w:val="00997125"/>
    <w:rsid w:val="009A0E95"/>
    <w:rsid w:val="009A57FE"/>
    <w:rsid w:val="009A607B"/>
    <w:rsid w:val="009A7249"/>
    <w:rsid w:val="009A7638"/>
    <w:rsid w:val="009B54D6"/>
    <w:rsid w:val="009B6D89"/>
    <w:rsid w:val="009C0E30"/>
    <w:rsid w:val="009C1D5B"/>
    <w:rsid w:val="009C3390"/>
    <w:rsid w:val="009C5E76"/>
    <w:rsid w:val="009D0CD2"/>
    <w:rsid w:val="009D1428"/>
    <w:rsid w:val="009D1D28"/>
    <w:rsid w:val="009D433F"/>
    <w:rsid w:val="009D4F57"/>
    <w:rsid w:val="009E09A8"/>
    <w:rsid w:val="009E1424"/>
    <w:rsid w:val="009E17F3"/>
    <w:rsid w:val="009E371E"/>
    <w:rsid w:val="009F02DF"/>
    <w:rsid w:val="009F08A0"/>
    <w:rsid w:val="009F0BCB"/>
    <w:rsid w:val="009F17E6"/>
    <w:rsid w:val="009F6497"/>
    <w:rsid w:val="009F66CC"/>
    <w:rsid w:val="00A01C06"/>
    <w:rsid w:val="00A030F0"/>
    <w:rsid w:val="00A0343C"/>
    <w:rsid w:val="00A043E4"/>
    <w:rsid w:val="00A06CEB"/>
    <w:rsid w:val="00A11C7F"/>
    <w:rsid w:val="00A14564"/>
    <w:rsid w:val="00A14673"/>
    <w:rsid w:val="00A15425"/>
    <w:rsid w:val="00A224C0"/>
    <w:rsid w:val="00A24113"/>
    <w:rsid w:val="00A26456"/>
    <w:rsid w:val="00A279B5"/>
    <w:rsid w:val="00A30B11"/>
    <w:rsid w:val="00A3407A"/>
    <w:rsid w:val="00A40586"/>
    <w:rsid w:val="00A40941"/>
    <w:rsid w:val="00A411D3"/>
    <w:rsid w:val="00A42A05"/>
    <w:rsid w:val="00A43DB7"/>
    <w:rsid w:val="00A50ADE"/>
    <w:rsid w:val="00A517E9"/>
    <w:rsid w:val="00A52073"/>
    <w:rsid w:val="00A53D6E"/>
    <w:rsid w:val="00A5573F"/>
    <w:rsid w:val="00A559E7"/>
    <w:rsid w:val="00A577D3"/>
    <w:rsid w:val="00A57B12"/>
    <w:rsid w:val="00A6133D"/>
    <w:rsid w:val="00A617B2"/>
    <w:rsid w:val="00A63CBF"/>
    <w:rsid w:val="00A65CF6"/>
    <w:rsid w:val="00A6678E"/>
    <w:rsid w:val="00A66BC8"/>
    <w:rsid w:val="00A72F71"/>
    <w:rsid w:val="00A7513B"/>
    <w:rsid w:val="00A83903"/>
    <w:rsid w:val="00A83A52"/>
    <w:rsid w:val="00A83F18"/>
    <w:rsid w:val="00A85263"/>
    <w:rsid w:val="00A85452"/>
    <w:rsid w:val="00A91694"/>
    <w:rsid w:val="00A9398E"/>
    <w:rsid w:val="00A9437B"/>
    <w:rsid w:val="00AA0A92"/>
    <w:rsid w:val="00AA2414"/>
    <w:rsid w:val="00AA503E"/>
    <w:rsid w:val="00AA5D68"/>
    <w:rsid w:val="00AA6581"/>
    <w:rsid w:val="00AB1A09"/>
    <w:rsid w:val="00AB2AD5"/>
    <w:rsid w:val="00AB4430"/>
    <w:rsid w:val="00AB5F97"/>
    <w:rsid w:val="00AB668B"/>
    <w:rsid w:val="00AB6D02"/>
    <w:rsid w:val="00AB7446"/>
    <w:rsid w:val="00AC1310"/>
    <w:rsid w:val="00AC1338"/>
    <w:rsid w:val="00AC168D"/>
    <w:rsid w:val="00AC3921"/>
    <w:rsid w:val="00AC6310"/>
    <w:rsid w:val="00AC6704"/>
    <w:rsid w:val="00AD053D"/>
    <w:rsid w:val="00AD2DA9"/>
    <w:rsid w:val="00AD4BE0"/>
    <w:rsid w:val="00AD5A40"/>
    <w:rsid w:val="00AE10D1"/>
    <w:rsid w:val="00AE4286"/>
    <w:rsid w:val="00AE5BBE"/>
    <w:rsid w:val="00AF2AD9"/>
    <w:rsid w:val="00AF4A9C"/>
    <w:rsid w:val="00AF5BD8"/>
    <w:rsid w:val="00AF6CA2"/>
    <w:rsid w:val="00AF75C5"/>
    <w:rsid w:val="00B04627"/>
    <w:rsid w:val="00B05523"/>
    <w:rsid w:val="00B06495"/>
    <w:rsid w:val="00B135D8"/>
    <w:rsid w:val="00B14037"/>
    <w:rsid w:val="00B143A5"/>
    <w:rsid w:val="00B16F36"/>
    <w:rsid w:val="00B21556"/>
    <w:rsid w:val="00B222C3"/>
    <w:rsid w:val="00B228BA"/>
    <w:rsid w:val="00B22B8C"/>
    <w:rsid w:val="00B23174"/>
    <w:rsid w:val="00B26663"/>
    <w:rsid w:val="00B34A71"/>
    <w:rsid w:val="00B34E84"/>
    <w:rsid w:val="00B35302"/>
    <w:rsid w:val="00B35335"/>
    <w:rsid w:val="00B36D25"/>
    <w:rsid w:val="00B429F0"/>
    <w:rsid w:val="00B46EB8"/>
    <w:rsid w:val="00B47238"/>
    <w:rsid w:val="00B518B1"/>
    <w:rsid w:val="00B51DA1"/>
    <w:rsid w:val="00B52413"/>
    <w:rsid w:val="00B538C4"/>
    <w:rsid w:val="00B56690"/>
    <w:rsid w:val="00B5676B"/>
    <w:rsid w:val="00B57720"/>
    <w:rsid w:val="00B61F96"/>
    <w:rsid w:val="00B62DE8"/>
    <w:rsid w:val="00B6769C"/>
    <w:rsid w:val="00B80350"/>
    <w:rsid w:val="00B8418B"/>
    <w:rsid w:val="00B854F6"/>
    <w:rsid w:val="00B85F82"/>
    <w:rsid w:val="00B86495"/>
    <w:rsid w:val="00B9473F"/>
    <w:rsid w:val="00B95D91"/>
    <w:rsid w:val="00B9608F"/>
    <w:rsid w:val="00B97552"/>
    <w:rsid w:val="00BA003A"/>
    <w:rsid w:val="00BA30DF"/>
    <w:rsid w:val="00BA3BA2"/>
    <w:rsid w:val="00BB1563"/>
    <w:rsid w:val="00BB523E"/>
    <w:rsid w:val="00BC2DA8"/>
    <w:rsid w:val="00BC3DCB"/>
    <w:rsid w:val="00BC75DB"/>
    <w:rsid w:val="00BC7C28"/>
    <w:rsid w:val="00BD39B8"/>
    <w:rsid w:val="00BD5EBC"/>
    <w:rsid w:val="00BD66EC"/>
    <w:rsid w:val="00BE07E2"/>
    <w:rsid w:val="00BE2FCA"/>
    <w:rsid w:val="00BE6024"/>
    <w:rsid w:val="00BE6532"/>
    <w:rsid w:val="00BE7AB4"/>
    <w:rsid w:val="00BF06D9"/>
    <w:rsid w:val="00BF1655"/>
    <w:rsid w:val="00C00A50"/>
    <w:rsid w:val="00C07CFD"/>
    <w:rsid w:val="00C103E4"/>
    <w:rsid w:val="00C14D6F"/>
    <w:rsid w:val="00C15246"/>
    <w:rsid w:val="00C15F64"/>
    <w:rsid w:val="00C23897"/>
    <w:rsid w:val="00C24F9A"/>
    <w:rsid w:val="00C263E9"/>
    <w:rsid w:val="00C316FC"/>
    <w:rsid w:val="00C31AC5"/>
    <w:rsid w:val="00C34916"/>
    <w:rsid w:val="00C351A9"/>
    <w:rsid w:val="00C366CF"/>
    <w:rsid w:val="00C3761E"/>
    <w:rsid w:val="00C37733"/>
    <w:rsid w:val="00C40CA3"/>
    <w:rsid w:val="00C44C52"/>
    <w:rsid w:val="00C45F47"/>
    <w:rsid w:val="00C46FB9"/>
    <w:rsid w:val="00C533EC"/>
    <w:rsid w:val="00C61DDD"/>
    <w:rsid w:val="00C6599F"/>
    <w:rsid w:val="00C668AE"/>
    <w:rsid w:val="00C66FED"/>
    <w:rsid w:val="00C73867"/>
    <w:rsid w:val="00C74A98"/>
    <w:rsid w:val="00C74BE0"/>
    <w:rsid w:val="00C74EEE"/>
    <w:rsid w:val="00C7608B"/>
    <w:rsid w:val="00C76218"/>
    <w:rsid w:val="00C76D67"/>
    <w:rsid w:val="00C834FB"/>
    <w:rsid w:val="00C8463C"/>
    <w:rsid w:val="00C87691"/>
    <w:rsid w:val="00C87ED6"/>
    <w:rsid w:val="00C9471F"/>
    <w:rsid w:val="00CA0795"/>
    <w:rsid w:val="00CA58D5"/>
    <w:rsid w:val="00CB4D04"/>
    <w:rsid w:val="00CB67FD"/>
    <w:rsid w:val="00CB7A35"/>
    <w:rsid w:val="00CB7AF4"/>
    <w:rsid w:val="00CB7CE0"/>
    <w:rsid w:val="00CB7E9E"/>
    <w:rsid w:val="00CC3A66"/>
    <w:rsid w:val="00CC7515"/>
    <w:rsid w:val="00CC76BD"/>
    <w:rsid w:val="00CC7D46"/>
    <w:rsid w:val="00CD115A"/>
    <w:rsid w:val="00CD2B4E"/>
    <w:rsid w:val="00CD6D72"/>
    <w:rsid w:val="00CE046A"/>
    <w:rsid w:val="00CE4D28"/>
    <w:rsid w:val="00CE6385"/>
    <w:rsid w:val="00CF001B"/>
    <w:rsid w:val="00CF2677"/>
    <w:rsid w:val="00CF6FE2"/>
    <w:rsid w:val="00D027D5"/>
    <w:rsid w:val="00D032E0"/>
    <w:rsid w:val="00D04732"/>
    <w:rsid w:val="00D048BA"/>
    <w:rsid w:val="00D101EC"/>
    <w:rsid w:val="00D108E4"/>
    <w:rsid w:val="00D12313"/>
    <w:rsid w:val="00D13314"/>
    <w:rsid w:val="00D14497"/>
    <w:rsid w:val="00D17081"/>
    <w:rsid w:val="00D205E5"/>
    <w:rsid w:val="00D20D51"/>
    <w:rsid w:val="00D215AA"/>
    <w:rsid w:val="00D2280D"/>
    <w:rsid w:val="00D2656B"/>
    <w:rsid w:val="00D3312D"/>
    <w:rsid w:val="00D34969"/>
    <w:rsid w:val="00D356F8"/>
    <w:rsid w:val="00D36BAA"/>
    <w:rsid w:val="00D36FB1"/>
    <w:rsid w:val="00D375F7"/>
    <w:rsid w:val="00D42F97"/>
    <w:rsid w:val="00D46335"/>
    <w:rsid w:val="00D4769C"/>
    <w:rsid w:val="00D4784B"/>
    <w:rsid w:val="00D50F60"/>
    <w:rsid w:val="00D51608"/>
    <w:rsid w:val="00D52789"/>
    <w:rsid w:val="00D53F71"/>
    <w:rsid w:val="00D5546E"/>
    <w:rsid w:val="00D57796"/>
    <w:rsid w:val="00D60E9F"/>
    <w:rsid w:val="00D65091"/>
    <w:rsid w:val="00D657D2"/>
    <w:rsid w:val="00D731BE"/>
    <w:rsid w:val="00D8240D"/>
    <w:rsid w:val="00D84329"/>
    <w:rsid w:val="00D90498"/>
    <w:rsid w:val="00D90B86"/>
    <w:rsid w:val="00D9419D"/>
    <w:rsid w:val="00D95136"/>
    <w:rsid w:val="00D965D0"/>
    <w:rsid w:val="00D965EC"/>
    <w:rsid w:val="00DA0BE2"/>
    <w:rsid w:val="00DB00A5"/>
    <w:rsid w:val="00DB3051"/>
    <w:rsid w:val="00DB40DE"/>
    <w:rsid w:val="00DB4285"/>
    <w:rsid w:val="00DC3078"/>
    <w:rsid w:val="00DC42C2"/>
    <w:rsid w:val="00DC4AE7"/>
    <w:rsid w:val="00DC7C0C"/>
    <w:rsid w:val="00DD6D57"/>
    <w:rsid w:val="00DE0772"/>
    <w:rsid w:val="00DE20F8"/>
    <w:rsid w:val="00DE2D67"/>
    <w:rsid w:val="00DE3468"/>
    <w:rsid w:val="00DE3905"/>
    <w:rsid w:val="00DE5384"/>
    <w:rsid w:val="00DE5AAF"/>
    <w:rsid w:val="00DE6F37"/>
    <w:rsid w:val="00DF039A"/>
    <w:rsid w:val="00DF0F01"/>
    <w:rsid w:val="00DF1E6A"/>
    <w:rsid w:val="00DF3388"/>
    <w:rsid w:val="00DF33B9"/>
    <w:rsid w:val="00DF4825"/>
    <w:rsid w:val="00E0230C"/>
    <w:rsid w:val="00E03A59"/>
    <w:rsid w:val="00E04C15"/>
    <w:rsid w:val="00E10B54"/>
    <w:rsid w:val="00E10F6B"/>
    <w:rsid w:val="00E1297D"/>
    <w:rsid w:val="00E12BA2"/>
    <w:rsid w:val="00E16649"/>
    <w:rsid w:val="00E17ADF"/>
    <w:rsid w:val="00E201A0"/>
    <w:rsid w:val="00E241C4"/>
    <w:rsid w:val="00E24470"/>
    <w:rsid w:val="00E26E21"/>
    <w:rsid w:val="00E30BBE"/>
    <w:rsid w:val="00E337A9"/>
    <w:rsid w:val="00E353A0"/>
    <w:rsid w:val="00E37197"/>
    <w:rsid w:val="00E41D7B"/>
    <w:rsid w:val="00E43D53"/>
    <w:rsid w:val="00E454B3"/>
    <w:rsid w:val="00E46E4C"/>
    <w:rsid w:val="00E4744C"/>
    <w:rsid w:val="00E528E4"/>
    <w:rsid w:val="00E52BCE"/>
    <w:rsid w:val="00E545F3"/>
    <w:rsid w:val="00E60CA1"/>
    <w:rsid w:val="00E6149B"/>
    <w:rsid w:val="00E6642D"/>
    <w:rsid w:val="00E713D4"/>
    <w:rsid w:val="00E7143E"/>
    <w:rsid w:val="00E7152B"/>
    <w:rsid w:val="00E72D0F"/>
    <w:rsid w:val="00E77A13"/>
    <w:rsid w:val="00E8072E"/>
    <w:rsid w:val="00E835D7"/>
    <w:rsid w:val="00E8726E"/>
    <w:rsid w:val="00E91209"/>
    <w:rsid w:val="00E912D2"/>
    <w:rsid w:val="00E9316C"/>
    <w:rsid w:val="00E95485"/>
    <w:rsid w:val="00EA05E4"/>
    <w:rsid w:val="00EA086F"/>
    <w:rsid w:val="00EA3B69"/>
    <w:rsid w:val="00EA3BE8"/>
    <w:rsid w:val="00EA406E"/>
    <w:rsid w:val="00EA4570"/>
    <w:rsid w:val="00EA4FC4"/>
    <w:rsid w:val="00EB079A"/>
    <w:rsid w:val="00EB31A4"/>
    <w:rsid w:val="00EB324C"/>
    <w:rsid w:val="00EB3450"/>
    <w:rsid w:val="00EB58A2"/>
    <w:rsid w:val="00EB5F5C"/>
    <w:rsid w:val="00EC0A43"/>
    <w:rsid w:val="00EC0C71"/>
    <w:rsid w:val="00EC3B20"/>
    <w:rsid w:val="00EC3CB3"/>
    <w:rsid w:val="00EC3F70"/>
    <w:rsid w:val="00EC54EC"/>
    <w:rsid w:val="00EC69B9"/>
    <w:rsid w:val="00ED21A7"/>
    <w:rsid w:val="00ED21E2"/>
    <w:rsid w:val="00ED4D31"/>
    <w:rsid w:val="00ED7B4D"/>
    <w:rsid w:val="00EE1A42"/>
    <w:rsid w:val="00EE6CD7"/>
    <w:rsid w:val="00EE7705"/>
    <w:rsid w:val="00EF0235"/>
    <w:rsid w:val="00EF09A2"/>
    <w:rsid w:val="00EF1221"/>
    <w:rsid w:val="00F00D02"/>
    <w:rsid w:val="00F013A4"/>
    <w:rsid w:val="00F01F50"/>
    <w:rsid w:val="00F035ED"/>
    <w:rsid w:val="00F12F44"/>
    <w:rsid w:val="00F13FA1"/>
    <w:rsid w:val="00F23986"/>
    <w:rsid w:val="00F244A0"/>
    <w:rsid w:val="00F270E7"/>
    <w:rsid w:val="00F303A8"/>
    <w:rsid w:val="00F303C8"/>
    <w:rsid w:val="00F30AD9"/>
    <w:rsid w:val="00F33902"/>
    <w:rsid w:val="00F3423C"/>
    <w:rsid w:val="00F3576B"/>
    <w:rsid w:val="00F36492"/>
    <w:rsid w:val="00F407EA"/>
    <w:rsid w:val="00F4344A"/>
    <w:rsid w:val="00F440DE"/>
    <w:rsid w:val="00F47A13"/>
    <w:rsid w:val="00F515FD"/>
    <w:rsid w:val="00F5178E"/>
    <w:rsid w:val="00F52F45"/>
    <w:rsid w:val="00F556A8"/>
    <w:rsid w:val="00F557C6"/>
    <w:rsid w:val="00F56113"/>
    <w:rsid w:val="00F577E3"/>
    <w:rsid w:val="00F6008C"/>
    <w:rsid w:val="00F626DD"/>
    <w:rsid w:val="00F65366"/>
    <w:rsid w:val="00F67B45"/>
    <w:rsid w:val="00F73A84"/>
    <w:rsid w:val="00F743E8"/>
    <w:rsid w:val="00F74D2A"/>
    <w:rsid w:val="00F827F9"/>
    <w:rsid w:val="00F82D46"/>
    <w:rsid w:val="00F83109"/>
    <w:rsid w:val="00F87BDA"/>
    <w:rsid w:val="00F911D9"/>
    <w:rsid w:val="00F91352"/>
    <w:rsid w:val="00F91A04"/>
    <w:rsid w:val="00F91B05"/>
    <w:rsid w:val="00F9609E"/>
    <w:rsid w:val="00F961CD"/>
    <w:rsid w:val="00F97999"/>
    <w:rsid w:val="00FA01CD"/>
    <w:rsid w:val="00FB0764"/>
    <w:rsid w:val="00FB2EC5"/>
    <w:rsid w:val="00FB30E7"/>
    <w:rsid w:val="00FB6E30"/>
    <w:rsid w:val="00FC0842"/>
    <w:rsid w:val="00FC1C58"/>
    <w:rsid w:val="00FC1F19"/>
    <w:rsid w:val="00FC4E96"/>
    <w:rsid w:val="00FC7DD4"/>
    <w:rsid w:val="00FD2725"/>
    <w:rsid w:val="00FD4552"/>
    <w:rsid w:val="00FD55D1"/>
    <w:rsid w:val="00FE220F"/>
    <w:rsid w:val="00FE404F"/>
    <w:rsid w:val="00FE4266"/>
    <w:rsid w:val="00FE6C82"/>
    <w:rsid w:val="00FE6E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14:docId w14:val="30A56B53"/>
  <w15:chartTrackingRefBased/>
  <w15:docId w15:val="{1AEB8D72-E3E5-46FB-A3FA-08FC83DF8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style>
  <w:style w:type="paragraph" w:styleId="Otsikko1">
    <w:name w:val="heading 1"/>
    <w:basedOn w:val="Normaali"/>
    <w:next w:val="Normaali"/>
    <w:qFormat/>
    <w:pPr>
      <w:keepNext/>
      <w:numPr>
        <w:numId w:val="2"/>
      </w:numPr>
      <w:spacing w:before="240" w:after="60"/>
      <w:outlineLvl w:val="0"/>
    </w:pPr>
    <w:rPr>
      <w:rFonts w:ascii="Arial" w:hAnsi="Arial"/>
      <w:b/>
      <w:kern w:val="28"/>
      <w:sz w:val="28"/>
    </w:rPr>
  </w:style>
  <w:style w:type="paragraph" w:styleId="Otsikko2">
    <w:name w:val="heading 2"/>
    <w:basedOn w:val="Normaali"/>
    <w:next w:val="Normaali"/>
    <w:qFormat/>
    <w:pPr>
      <w:keepNext/>
      <w:numPr>
        <w:ilvl w:val="1"/>
        <w:numId w:val="2"/>
      </w:numPr>
      <w:spacing w:before="240" w:after="60"/>
      <w:outlineLvl w:val="1"/>
    </w:pPr>
    <w:rPr>
      <w:rFonts w:ascii="Arial" w:hAnsi="Arial"/>
      <w:b/>
      <w:i/>
      <w:sz w:val="24"/>
    </w:rPr>
  </w:style>
  <w:style w:type="paragraph" w:styleId="Otsikko3">
    <w:name w:val="heading 3"/>
    <w:basedOn w:val="Normaali"/>
    <w:next w:val="Normaali"/>
    <w:qFormat/>
    <w:pPr>
      <w:keepNext/>
      <w:numPr>
        <w:ilvl w:val="2"/>
        <w:numId w:val="2"/>
      </w:numPr>
      <w:jc w:val="center"/>
      <w:outlineLvl w:val="2"/>
    </w:pPr>
    <w:rPr>
      <w:b/>
      <w:sz w:val="24"/>
    </w:rPr>
  </w:style>
  <w:style w:type="paragraph" w:styleId="Otsikko4">
    <w:name w:val="heading 4"/>
    <w:basedOn w:val="Normaali"/>
    <w:next w:val="Normaali"/>
    <w:qFormat/>
    <w:pPr>
      <w:keepNext/>
      <w:numPr>
        <w:ilvl w:val="3"/>
        <w:numId w:val="2"/>
      </w:numPr>
      <w:spacing w:before="240" w:after="60"/>
      <w:outlineLvl w:val="3"/>
    </w:pPr>
    <w:rPr>
      <w:rFonts w:ascii="Arial" w:hAnsi="Arial"/>
      <w:b/>
      <w:sz w:val="24"/>
    </w:rPr>
  </w:style>
  <w:style w:type="paragraph" w:styleId="Otsikko5">
    <w:name w:val="heading 5"/>
    <w:basedOn w:val="Normaali"/>
    <w:next w:val="Normaali"/>
    <w:qFormat/>
    <w:pPr>
      <w:numPr>
        <w:ilvl w:val="4"/>
        <w:numId w:val="2"/>
      </w:numPr>
      <w:spacing w:before="240" w:after="60"/>
      <w:outlineLvl w:val="4"/>
    </w:pPr>
    <w:rPr>
      <w:sz w:val="22"/>
    </w:rPr>
  </w:style>
  <w:style w:type="paragraph" w:styleId="Otsikko6">
    <w:name w:val="heading 6"/>
    <w:basedOn w:val="Normaali"/>
    <w:next w:val="Normaali"/>
    <w:qFormat/>
    <w:pPr>
      <w:numPr>
        <w:ilvl w:val="5"/>
        <w:numId w:val="2"/>
      </w:numPr>
      <w:spacing w:before="240" w:after="60"/>
      <w:outlineLvl w:val="5"/>
    </w:pPr>
    <w:rPr>
      <w:i/>
      <w:sz w:val="22"/>
    </w:rPr>
  </w:style>
  <w:style w:type="paragraph" w:styleId="Otsikko7">
    <w:name w:val="heading 7"/>
    <w:basedOn w:val="Normaali"/>
    <w:next w:val="Normaali"/>
    <w:qFormat/>
    <w:pPr>
      <w:numPr>
        <w:ilvl w:val="6"/>
        <w:numId w:val="2"/>
      </w:numPr>
      <w:spacing w:before="240" w:after="60"/>
      <w:outlineLvl w:val="6"/>
    </w:pPr>
    <w:rPr>
      <w:rFonts w:ascii="Arial" w:hAnsi="Arial"/>
    </w:rPr>
  </w:style>
  <w:style w:type="paragraph" w:styleId="Otsikko8">
    <w:name w:val="heading 8"/>
    <w:basedOn w:val="Normaali"/>
    <w:next w:val="Normaali"/>
    <w:qFormat/>
    <w:pPr>
      <w:numPr>
        <w:ilvl w:val="7"/>
        <w:numId w:val="2"/>
      </w:numPr>
      <w:spacing w:before="240" w:after="60"/>
      <w:outlineLvl w:val="7"/>
    </w:pPr>
    <w:rPr>
      <w:rFonts w:ascii="Arial" w:hAnsi="Arial"/>
      <w:i/>
    </w:rPr>
  </w:style>
  <w:style w:type="paragraph" w:styleId="Otsikko9">
    <w:name w:val="heading 9"/>
    <w:basedOn w:val="Normaali"/>
    <w:next w:val="Normaali"/>
    <w:qFormat/>
    <w:pPr>
      <w:numPr>
        <w:ilvl w:val="8"/>
        <w:numId w:val="2"/>
      </w:numPr>
      <w:spacing w:before="240" w:after="60"/>
      <w:outlineLvl w:val="8"/>
    </w:pPr>
    <w:rPr>
      <w:rFonts w:ascii="Arial" w:hAnsi="Arial"/>
      <w:b/>
      <w:i/>
      <w:sz w:val="18"/>
    </w:rPr>
  </w:style>
  <w:style w:type="character" w:default="1" w:styleId="Kappaleenoletusfontti">
    <w:name w:val="Default Paragraph Font"/>
    <w:semiHidden/>
  </w:style>
  <w:style w:type="table" w:default="1" w:styleId="Normaalitaulukko">
    <w:name w:val="Normal Table"/>
    <w:semiHidden/>
    <w:tblPr>
      <w:tblInd w:w="0" w:type="dxa"/>
      <w:tblCellMar>
        <w:top w:w="0" w:type="dxa"/>
        <w:left w:w="108" w:type="dxa"/>
        <w:bottom w:w="0" w:type="dxa"/>
        <w:right w:w="108" w:type="dxa"/>
      </w:tblCellMar>
    </w:tblPr>
  </w:style>
  <w:style w:type="numbering" w:default="1" w:styleId="Eiluetteloa">
    <w:name w:val="No List"/>
    <w:semiHidden/>
  </w:style>
  <w:style w:type="paragraph" w:styleId="Sisluet1">
    <w:name w:val="toc 1"/>
    <w:basedOn w:val="Normaali"/>
    <w:next w:val="Normaali"/>
    <w:autoRedefine/>
    <w:semiHidden/>
    <w:pPr>
      <w:spacing w:before="120"/>
    </w:pPr>
    <w:rPr>
      <w:b/>
      <w:i/>
      <w:sz w:val="24"/>
    </w:rPr>
  </w:style>
  <w:style w:type="paragraph" w:styleId="Sisluet2">
    <w:name w:val="toc 2"/>
    <w:basedOn w:val="Normaali"/>
    <w:next w:val="Normaali"/>
    <w:autoRedefine/>
    <w:semiHidden/>
    <w:pPr>
      <w:spacing w:before="120"/>
      <w:ind w:left="200"/>
    </w:pPr>
    <w:rPr>
      <w:b/>
      <w:sz w:val="22"/>
    </w:rPr>
  </w:style>
  <w:style w:type="paragraph" w:styleId="Sisluet3">
    <w:name w:val="toc 3"/>
    <w:basedOn w:val="Normaali"/>
    <w:next w:val="Normaali"/>
    <w:autoRedefine/>
    <w:semiHidden/>
    <w:pPr>
      <w:ind w:left="400"/>
    </w:pPr>
  </w:style>
  <w:style w:type="paragraph" w:styleId="Sisluet4">
    <w:name w:val="toc 4"/>
    <w:basedOn w:val="Normaali"/>
    <w:next w:val="Normaali"/>
    <w:autoRedefine/>
    <w:semiHidden/>
    <w:pPr>
      <w:ind w:left="600"/>
    </w:pPr>
  </w:style>
  <w:style w:type="paragraph" w:styleId="Sisluet5">
    <w:name w:val="toc 5"/>
    <w:basedOn w:val="Normaali"/>
    <w:next w:val="Normaali"/>
    <w:autoRedefine/>
    <w:semiHidden/>
    <w:pPr>
      <w:ind w:left="800"/>
    </w:pPr>
  </w:style>
  <w:style w:type="paragraph" w:styleId="Sisluet6">
    <w:name w:val="toc 6"/>
    <w:basedOn w:val="Normaali"/>
    <w:next w:val="Normaali"/>
    <w:autoRedefine/>
    <w:semiHidden/>
    <w:pPr>
      <w:ind w:left="1000"/>
    </w:pPr>
  </w:style>
  <w:style w:type="paragraph" w:styleId="Sisluet7">
    <w:name w:val="toc 7"/>
    <w:basedOn w:val="Normaali"/>
    <w:next w:val="Normaali"/>
    <w:autoRedefine/>
    <w:semiHidden/>
    <w:pPr>
      <w:ind w:left="1200"/>
    </w:pPr>
  </w:style>
  <w:style w:type="paragraph" w:styleId="Sisluet8">
    <w:name w:val="toc 8"/>
    <w:basedOn w:val="Normaali"/>
    <w:next w:val="Normaali"/>
    <w:autoRedefine/>
    <w:semiHidden/>
    <w:pPr>
      <w:ind w:left="1400"/>
    </w:pPr>
  </w:style>
  <w:style w:type="paragraph" w:styleId="Sisluet9">
    <w:name w:val="toc 9"/>
    <w:basedOn w:val="Normaali"/>
    <w:next w:val="Normaali"/>
    <w:autoRedefine/>
    <w:semiHidden/>
    <w:pPr>
      <w:ind w:left="1600"/>
    </w:pPr>
  </w:style>
  <w:style w:type="paragraph" w:styleId="Yltunniste">
    <w:name w:val="header"/>
    <w:basedOn w:val="Normaali"/>
    <w:pPr>
      <w:tabs>
        <w:tab w:val="center" w:pos="4320"/>
        <w:tab w:val="right" w:pos="8640"/>
      </w:tabs>
    </w:pPr>
  </w:style>
  <w:style w:type="paragraph" w:styleId="Alatunniste">
    <w:name w:val="footer"/>
    <w:basedOn w:val="Normaali"/>
    <w:pPr>
      <w:tabs>
        <w:tab w:val="center" w:pos="4320"/>
        <w:tab w:val="right" w:pos="8640"/>
      </w:tabs>
    </w:pPr>
  </w:style>
  <w:style w:type="character" w:styleId="Sivunumero">
    <w:name w:val="page number"/>
    <w:basedOn w:val="Kappaleenoletusfontti"/>
  </w:style>
  <w:style w:type="paragraph" w:styleId="Asiakirjanrakenneruutu">
    <w:name w:val="Document Map"/>
    <w:basedOn w:val="Normaali"/>
    <w:semiHidden/>
    <w:pPr>
      <w:shd w:val="clear" w:color="auto" w:fill="000080"/>
    </w:pPr>
    <w:rPr>
      <w:rFonts w:ascii="Tahoma" w:hAnsi="Tahoma"/>
    </w:rPr>
  </w:style>
  <w:style w:type="paragraph" w:styleId="Leipteksti">
    <w:name w:val="Body Text"/>
    <w:basedOn w:val="Normaali"/>
    <w:rPr>
      <w:sz w:val="24"/>
    </w:rPr>
  </w:style>
  <w:style w:type="character" w:styleId="Kommentinviite">
    <w:name w:val="annotation reference"/>
    <w:semiHidden/>
    <w:rPr>
      <w:sz w:val="16"/>
      <w:szCs w:val="16"/>
    </w:rPr>
  </w:style>
  <w:style w:type="paragraph" w:styleId="Kommentinteksti">
    <w:name w:val="annotation text"/>
    <w:basedOn w:val="Normaali"/>
    <w:semiHidden/>
  </w:style>
  <w:style w:type="paragraph" w:styleId="Otsikko">
    <w:name w:val="Title"/>
    <w:basedOn w:val="Normaali"/>
    <w:qFormat/>
    <w:pPr>
      <w:spacing w:before="240" w:after="60"/>
      <w:jc w:val="center"/>
      <w:outlineLvl w:val="0"/>
    </w:pPr>
    <w:rPr>
      <w:rFonts w:ascii="Arial" w:hAnsi="Arial"/>
      <w:b/>
      <w:kern w:val="28"/>
      <w:sz w:val="32"/>
      <w:lang w:eastAsia="en-US"/>
    </w:rPr>
  </w:style>
  <w:style w:type="paragraph" w:styleId="Alaotsikko">
    <w:name w:val="Subtitle"/>
    <w:basedOn w:val="Normaali"/>
    <w:qFormat/>
    <w:pPr>
      <w:jc w:val="center"/>
    </w:pPr>
    <w:rPr>
      <w:b/>
      <w:bCs/>
      <w:sz w:val="32"/>
    </w:rPr>
  </w:style>
  <w:style w:type="paragraph" w:styleId="Seliteteksti">
    <w:name w:val="Balloon Text"/>
    <w:basedOn w:val="Normaali"/>
    <w:semiHidden/>
    <w:rsid w:val="000921BA"/>
    <w:rPr>
      <w:rFonts w:ascii="Tahoma" w:hAnsi="Tahoma" w:cs="Tahoma"/>
      <w:sz w:val="16"/>
      <w:szCs w:val="16"/>
    </w:rPr>
  </w:style>
  <w:style w:type="table" w:styleId="TaulukkoRuudukko">
    <w:name w:val="Table Grid"/>
    <w:basedOn w:val="Normaalitaulukko"/>
    <w:rsid w:val="00F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y">
    <w:name w:val="py"/>
    <w:basedOn w:val="Normaali"/>
    <w:rsid w:val="00FB2EC5"/>
    <w:pPr>
      <w:spacing w:before="100" w:beforeAutospacing="1" w:after="100" w:afterAutospacing="1"/>
    </w:pPr>
    <w:rPr>
      <w:sz w:val="24"/>
      <w:szCs w:val="24"/>
    </w:rPr>
  </w:style>
  <w:style w:type="character" w:styleId="Korostus">
    <w:name w:val="Emphasis"/>
    <w:qFormat/>
    <w:rsid w:val="00FB2EC5"/>
    <w:rPr>
      <w:i/>
      <w:iCs/>
    </w:rPr>
  </w:style>
  <w:style w:type="paragraph" w:styleId="Kommentinotsikko">
    <w:name w:val="annotation subject"/>
    <w:basedOn w:val="Kommentinteksti"/>
    <w:next w:val="Kommentinteksti"/>
    <w:semiHidden/>
    <w:rsid w:val="000A68A2"/>
    <w:rPr>
      <w:b/>
      <w:bCs/>
    </w:rPr>
  </w:style>
  <w:style w:type="paragraph" w:styleId="Luettelokappale">
    <w:name w:val="List Paragraph"/>
    <w:basedOn w:val="Normaali"/>
    <w:uiPriority w:val="99"/>
    <w:qFormat/>
    <w:rsid w:val="00F56113"/>
    <w:pPr>
      <w:spacing w:after="200" w:line="276" w:lineRule="auto"/>
      <w:ind w:left="720"/>
    </w:pPr>
    <w:rPr>
      <w:rFonts w:ascii="Calibri" w:hAnsi="Calibri" w:cs="Calibri"/>
      <w:sz w:val="22"/>
      <w:szCs w:val="22"/>
      <w:lang w:eastAsia="en-US"/>
    </w:rPr>
  </w:style>
  <w:style w:type="paragraph" w:customStyle="1" w:styleId="NormaaliP">
    <w:name w:val="Normaali.P"/>
    <w:rsid w:val="00000A11"/>
    <w:pPr>
      <w:widowControl w:val="0"/>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070">
      <w:bodyDiv w:val="1"/>
      <w:marLeft w:val="0"/>
      <w:marRight w:val="0"/>
      <w:marTop w:val="0"/>
      <w:marBottom w:val="0"/>
      <w:divBdr>
        <w:top w:val="none" w:sz="0" w:space="0" w:color="auto"/>
        <w:left w:val="none" w:sz="0" w:space="0" w:color="auto"/>
        <w:bottom w:val="none" w:sz="0" w:space="0" w:color="auto"/>
        <w:right w:val="none" w:sz="0" w:space="0" w:color="auto"/>
      </w:divBdr>
    </w:div>
    <w:div w:id="40592663">
      <w:bodyDiv w:val="1"/>
      <w:marLeft w:val="0"/>
      <w:marRight w:val="0"/>
      <w:marTop w:val="0"/>
      <w:marBottom w:val="0"/>
      <w:divBdr>
        <w:top w:val="none" w:sz="0" w:space="0" w:color="auto"/>
        <w:left w:val="none" w:sz="0" w:space="0" w:color="auto"/>
        <w:bottom w:val="none" w:sz="0" w:space="0" w:color="auto"/>
        <w:right w:val="none" w:sz="0" w:space="0" w:color="auto"/>
      </w:divBdr>
    </w:div>
    <w:div w:id="113645659">
      <w:bodyDiv w:val="1"/>
      <w:marLeft w:val="0"/>
      <w:marRight w:val="0"/>
      <w:marTop w:val="0"/>
      <w:marBottom w:val="0"/>
      <w:divBdr>
        <w:top w:val="none" w:sz="0" w:space="0" w:color="auto"/>
        <w:left w:val="none" w:sz="0" w:space="0" w:color="auto"/>
        <w:bottom w:val="none" w:sz="0" w:space="0" w:color="auto"/>
        <w:right w:val="none" w:sz="0" w:space="0" w:color="auto"/>
      </w:divBdr>
    </w:div>
    <w:div w:id="158160846">
      <w:bodyDiv w:val="1"/>
      <w:marLeft w:val="0"/>
      <w:marRight w:val="0"/>
      <w:marTop w:val="0"/>
      <w:marBottom w:val="0"/>
      <w:divBdr>
        <w:top w:val="none" w:sz="0" w:space="0" w:color="auto"/>
        <w:left w:val="none" w:sz="0" w:space="0" w:color="auto"/>
        <w:bottom w:val="none" w:sz="0" w:space="0" w:color="auto"/>
        <w:right w:val="none" w:sz="0" w:space="0" w:color="auto"/>
      </w:divBdr>
    </w:div>
    <w:div w:id="178667760">
      <w:bodyDiv w:val="1"/>
      <w:marLeft w:val="0"/>
      <w:marRight w:val="0"/>
      <w:marTop w:val="0"/>
      <w:marBottom w:val="0"/>
      <w:divBdr>
        <w:top w:val="none" w:sz="0" w:space="0" w:color="auto"/>
        <w:left w:val="none" w:sz="0" w:space="0" w:color="auto"/>
        <w:bottom w:val="none" w:sz="0" w:space="0" w:color="auto"/>
        <w:right w:val="none" w:sz="0" w:space="0" w:color="auto"/>
      </w:divBdr>
    </w:div>
    <w:div w:id="246814024">
      <w:bodyDiv w:val="1"/>
      <w:marLeft w:val="0"/>
      <w:marRight w:val="0"/>
      <w:marTop w:val="0"/>
      <w:marBottom w:val="0"/>
      <w:divBdr>
        <w:top w:val="none" w:sz="0" w:space="0" w:color="auto"/>
        <w:left w:val="none" w:sz="0" w:space="0" w:color="auto"/>
        <w:bottom w:val="none" w:sz="0" w:space="0" w:color="auto"/>
        <w:right w:val="none" w:sz="0" w:space="0" w:color="auto"/>
      </w:divBdr>
    </w:div>
    <w:div w:id="292566015">
      <w:bodyDiv w:val="1"/>
      <w:marLeft w:val="0"/>
      <w:marRight w:val="0"/>
      <w:marTop w:val="0"/>
      <w:marBottom w:val="0"/>
      <w:divBdr>
        <w:top w:val="none" w:sz="0" w:space="0" w:color="auto"/>
        <w:left w:val="none" w:sz="0" w:space="0" w:color="auto"/>
        <w:bottom w:val="none" w:sz="0" w:space="0" w:color="auto"/>
        <w:right w:val="none" w:sz="0" w:space="0" w:color="auto"/>
      </w:divBdr>
    </w:div>
    <w:div w:id="333384565">
      <w:bodyDiv w:val="1"/>
      <w:marLeft w:val="0"/>
      <w:marRight w:val="0"/>
      <w:marTop w:val="0"/>
      <w:marBottom w:val="0"/>
      <w:divBdr>
        <w:top w:val="none" w:sz="0" w:space="0" w:color="auto"/>
        <w:left w:val="none" w:sz="0" w:space="0" w:color="auto"/>
        <w:bottom w:val="none" w:sz="0" w:space="0" w:color="auto"/>
        <w:right w:val="none" w:sz="0" w:space="0" w:color="auto"/>
      </w:divBdr>
    </w:div>
    <w:div w:id="376392742">
      <w:bodyDiv w:val="1"/>
      <w:marLeft w:val="0"/>
      <w:marRight w:val="0"/>
      <w:marTop w:val="0"/>
      <w:marBottom w:val="0"/>
      <w:divBdr>
        <w:top w:val="none" w:sz="0" w:space="0" w:color="auto"/>
        <w:left w:val="none" w:sz="0" w:space="0" w:color="auto"/>
        <w:bottom w:val="none" w:sz="0" w:space="0" w:color="auto"/>
        <w:right w:val="none" w:sz="0" w:space="0" w:color="auto"/>
      </w:divBdr>
    </w:div>
    <w:div w:id="380983508">
      <w:bodyDiv w:val="1"/>
      <w:marLeft w:val="0"/>
      <w:marRight w:val="0"/>
      <w:marTop w:val="0"/>
      <w:marBottom w:val="0"/>
      <w:divBdr>
        <w:top w:val="none" w:sz="0" w:space="0" w:color="auto"/>
        <w:left w:val="none" w:sz="0" w:space="0" w:color="auto"/>
        <w:bottom w:val="none" w:sz="0" w:space="0" w:color="auto"/>
        <w:right w:val="none" w:sz="0" w:space="0" w:color="auto"/>
      </w:divBdr>
    </w:div>
    <w:div w:id="388843150">
      <w:bodyDiv w:val="1"/>
      <w:marLeft w:val="0"/>
      <w:marRight w:val="0"/>
      <w:marTop w:val="0"/>
      <w:marBottom w:val="0"/>
      <w:divBdr>
        <w:top w:val="none" w:sz="0" w:space="0" w:color="auto"/>
        <w:left w:val="none" w:sz="0" w:space="0" w:color="auto"/>
        <w:bottom w:val="none" w:sz="0" w:space="0" w:color="auto"/>
        <w:right w:val="none" w:sz="0" w:space="0" w:color="auto"/>
      </w:divBdr>
    </w:div>
    <w:div w:id="396323891">
      <w:bodyDiv w:val="1"/>
      <w:marLeft w:val="0"/>
      <w:marRight w:val="0"/>
      <w:marTop w:val="0"/>
      <w:marBottom w:val="0"/>
      <w:divBdr>
        <w:top w:val="none" w:sz="0" w:space="0" w:color="auto"/>
        <w:left w:val="none" w:sz="0" w:space="0" w:color="auto"/>
        <w:bottom w:val="none" w:sz="0" w:space="0" w:color="auto"/>
        <w:right w:val="none" w:sz="0" w:space="0" w:color="auto"/>
      </w:divBdr>
    </w:div>
    <w:div w:id="425738251">
      <w:bodyDiv w:val="1"/>
      <w:marLeft w:val="0"/>
      <w:marRight w:val="0"/>
      <w:marTop w:val="0"/>
      <w:marBottom w:val="0"/>
      <w:divBdr>
        <w:top w:val="none" w:sz="0" w:space="0" w:color="auto"/>
        <w:left w:val="none" w:sz="0" w:space="0" w:color="auto"/>
        <w:bottom w:val="none" w:sz="0" w:space="0" w:color="auto"/>
        <w:right w:val="none" w:sz="0" w:space="0" w:color="auto"/>
      </w:divBdr>
    </w:div>
    <w:div w:id="608708575">
      <w:bodyDiv w:val="1"/>
      <w:marLeft w:val="0"/>
      <w:marRight w:val="0"/>
      <w:marTop w:val="0"/>
      <w:marBottom w:val="0"/>
      <w:divBdr>
        <w:top w:val="none" w:sz="0" w:space="0" w:color="auto"/>
        <w:left w:val="none" w:sz="0" w:space="0" w:color="auto"/>
        <w:bottom w:val="none" w:sz="0" w:space="0" w:color="auto"/>
        <w:right w:val="none" w:sz="0" w:space="0" w:color="auto"/>
      </w:divBdr>
    </w:div>
    <w:div w:id="677465592">
      <w:bodyDiv w:val="1"/>
      <w:marLeft w:val="0"/>
      <w:marRight w:val="0"/>
      <w:marTop w:val="0"/>
      <w:marBottom w:val="0"/>
      <w:divBdr>
        <w:top w:val="none" w:sz="0" w:space="0" w:color="auto"/>
        <w:left w:val="none" w:sz="0" w:space="0" w:color="auto"/>
        <w:bottom w:val="none" w:sz="0" w:space="0" w:color="auto"/>
        <w:right w:val="none" w:sz="0" w:space="0" w:color="auto"/>
      </w:divBdr>
    </w:div>
    <w:div w:id="684479953">
      <w:bodyDiv w:val="1"/>
      <w:marLeft w:val="0"/>
      <w:marRight w:val="0"/>
      <w:marTop w:val="0"/>
      <w:marBottom w:val="0"/>
      <w:divBdr>
        <w:top w:val="none" w:sz="0" w:space="0" w:color="auto"/>
        <w:left w:val="none" w:sz="0" w:space="0" w:color="auto"/>
        <w:bottom w:val="none" w:sz="0" w:space="0" w:color="auto"/>
        <w:right w:val="none" w:sz="0" w:space="0" w:color="auto"/>
      </w:divBdr>
    </w:div>
    <w:div w:id="986587319">
      <w:bodyDiv w:val="1"/>
      <w:marLeft w:val="0"/>
      <w:marRight w:val="0"/>
      <w:marTop w:val="0"/>
      <w:marBottom w:val="0"/>
      <w:divBdr>
        <w:top w:val="none" w:sz="0" w:space="0" w:color="auto"/>
        <w:left w:val="none" w:sz="0" w:space="0" w:color="auto"/>
        <w:bottom w:val="none" w:sz="0" w:space="0" w:color="auto"/>
        <w:right w:val="none" w:sz="0" w:space="0" w:color="auto"/>
      </w:divBdr>
    </w:div>
    <w:div w:id="997656787">
      <w:bodyDiv w:val="1"/>
      <w:marLeft w:val="0"/>
      <w:marRight w:val="0"/>
      <w:marTop w:val="0"/>
      <w:marBottom w:val="0"/>
      <w:divBdr>
        <w:top w:val="none" w:sz="0" w:space="0" w:color="auto"/>
        <w:left w:val="none" w:sz="0" w:space="0" w:color="auto"/>
        <w:bottom w:val="none" w:sz="0" w:space="0" w:color="auto"/>
        <w:right w:val="none" w:sz="0" w:space="0" w:color="auto"/>
      </w:divBdr>
    </w:div>
    <w:div w:id="1005791379">
      <w:bodyDiv w:val="1"/>
      <w:marLeft w:val="0"/>
      <w:marRight w:val="0"/>
      <w:marTop w:val="0"/>
      <w:marBottom w:val="0"/>
      <w:divBdr>
        <w:top w:val="none" w:sz="0" w:space="0" w:color="auto"/>
        <w:left w:val="none" w:sz="0" w:space="0" w:color="auto"/>
        <w:bottom w:val="none" w:sz="0" w:space="0" w:color="auto"/>
        <w:right w:val="none" w:sz="0" w:space="0" w:color="auto"/>
      </w:divBdr>
    </w:div>
    <w:div w:id="1049112009">
      <w:bodyDiv w:val="1"/>
      <w:marLeft w:val="0"/>
      <w:marRight w:val="0"/>
      <w:marTop w:val="0"/>
      <w:marBottom w:val="0"/>
      <w:divBdr>
        <w:top w:val="none" w:sz="0" w:space="0" w:color="auto"/>
        <w:left w:val="none" w:sz="0" w:space="0" w:color="auto"/>
        <w:bottom w:val="none" w:sz="0" w:space="0" w:color="auto"/>
        <w:right w:val="none" w:sz="0" w:space="0" w:color="auto"/>
      </w:divBdr>
    </w:div>
    <w:div w:id="1050229765">
      <w:bodyDiv w:val="1"/>
      <w:marLeft w:val="0"/>
      <w:marRight w:val="0"/>
      <w:marTop w:val="0"/>
      <w:marBottom w:val="0"/>
      <w:divBdr>
        <w:top w:val="none" w:sz="0" w:space="0" w:color="auto"/>
        <w:left w:val="none" w:sz="0" w:space="0" w:color="auto"/>
        <w:bottom w:val="none" w:sz="0" w:space="0" w:color="auto"/>
        <w:right w:val="none" w:sz="0" w:space="0" w:color="auto"/>
      </w:divBdr>
    </w:div>
    <w:div w:id="1175194573">
      <w:bodyDiv w:val="1"/>
      <w:marLeft w:val="0"/>
      <w:marRight w:val="0"/>
      <w:marTop w:val="0"/>
      <w:marBottom w:val="0"/>
      <w:divBdr>
        <w:top w:val="none" w:sz="0" w:space="0" w:color="auto"/>
        <w:left w:val="none" w:sz="0" w:space="0" w:color="auto"/>
        <w:bottom w:val="none" w:sz="0" w:space="0" w:color="auto"/>
        <w:right w:val="none" w:sz="0" w:space="0" w:color="auto"/>
      </w:divBdr>
      <w:divsChild>
        <w:div w:id="717318660">
          <w:marLeft w:val="0"/>
          <w:marRight w:val="0"/>
          <w:marTop w:val="0"/>
          <w:marBottom w:val="0"/>
          <w:divBdr>
            <w:top w:val="none" w:sz="0" w:space="0" w:color="auto"/>
            <w:left w:val="none" w:sz="0" w:space="0" w:color="auto"/>
            <w:bottom w:val="none" w:sz="0" w:space="0" w:color="auto"/>
            <w:right w:val="none" w:sz="0" w:space="0" w:color="auto"/>
          </w:divBdr>
          <w:divsChild>
            <w:div w:id="39483222">
              <w:marLeft w:val="0"/>
              <w:marRight w:val="0"/>
              <w:marTop w:val="0"/>
              <w:marBottom w:val="0"/>
              <w:divBdr>
                <w:top w:val="none" w:sz="0" w:space="0" w:color="auto"/>
                <w:left w:val="none" w:sz="0" w:space="0" w:color="auto"/>
                <w:bottom w:val="none" w:sz="0" w:space="0" w:color="auto"/>
                <w:right w:val="none" w:sz="0" w:space="0" w:color="auto"/>
              </w:divBdr>
            </w:div>
            <w:div w:id="333073284">
              <w:marLeft w:val="0"/>
              <w:marRight w:val="0"/>
              <w:marTop w:val="0"/>
              <w:marBottom w:val="0"/>
              <w:divBdr>
                <w:top w:val="none" w:sz="0" w:space="0" w:color="auto"/>
                <w:left w:val="none" w:sz="0" w:space="0" w:color="auto"/>
                <w:bottom w:val="none" w:sz="0" w:space="0" w:color="auto"/>
                <w:right w:val="none" w:sz="0" w:space="0" w:color="auto"/>
              </w:divBdr>
            </w:div>
            <w:div w:id="1175264952">
              <w:marLeft w:val="0"/>
              <w:marRight w:val="0"/>
              <w:marTop w:val="0"/>
              <w:marBottom w:val="0"/>
              <w:divBdr>
                <w:top w:val="none" w:sz="0" w:space="0" w:color="auto"/>
                <w:left w:val="none" w:sz="0" w:space="0" w:color="auto"/>
                <w:bottom w:val="none" w:sz="0" w:space="0" w:color="auto"/>
                <w:right w:val="none" w:sz="0" w:space="0" w:color="auto"/>
              </w:divBdr>
            </w:div>
            <w:div w:id="1535386862">
              <w:marLeft w:val="0"/>
              <w:marRight w:val="0"/>
              <w:marTop w:val="0"/>
              <w:marBottom w:val="0"/>
              <w:divBdr>
                <w:top w:val="none" w:sz="0" w:space="0" w:color="auto"/>
                <w:left w:val="none" w:sz="0" w:space="0" w:color="auto"/>
                <w:bottom w:val="none" w:sz="0" w:space="0" w:color="auto"/>
                <w:right w:val="none" w:sz="0" w:space="0" w:color="auto"/>
              </w:divBdr>
            </w:div>
            <w:div w:id="1558009515">
              <w:marLeft w:val="0"/>
              <w:marRight w:val="0"/>
              <w:marTop w:val="0"/>
              <w:marBottom w:val="0"/>
              <w:divBdr>
                <w:top w:val="none" w:sz="0" w:space="0" w:color="auto"/>
                <w:left w:val="none" w:sz="0" w:space="0" w:color="auto"/>
                <w:bottom w:val="none" w:sz="0" w:space="0" w:color="auto"/>
                <w:right w:val="none" w:sz="0" w:space="0" w:color="auto"/>
              </w:divBdr>
            </w:div>
            <w:div w:id="201773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4975">
      <w:bodyDiv w:val="1"/>
      <w:marLeft w:val="0"/>
      <w:marRight w:val="0"/>
      <w:marTop w:val="0"/>
      <w:marBottom w:val="0"/>
      <w:divBdr>
        <w:top w:val="none" w:sz="0" w:space="0" w:color="auto"/>
        <w:left w:val="none" w:sz="0" w:space="0" w:color="auto"/>
        <w:bottom w:val="none" w:sz="0" w:space="0" w:color="auto"/>
        <w:right w:val="none" w:sz="0" w:space="0" w:color="auto"/>
      </w:divBdr>
    </w:div>
    <w:div w:id="1296721142">
      <w:bodyDiv w:val="1"/>
      <w:marLeft w:val="0"/>
      <w:marRight w:val="0"/>
      <w:marTop w:val="0"/>
      <w:marBottom w:val="0"/>
      <w:divBdr>
        <w:top w:val="none" w:sz="0" w:space="0" w:color="auto"/>
        <w:left w:val="none" w:sz="0" w:space="0" w:color="auto"/>
        <w:bottom w:val="none" w:sz="0" w:space="0" w:color="auto"/>
        <w:right w:val="none" w:sz="0" w:space="0" w:color="auto"/>
      </w:divBdr>
    </w:div>
    <w:div w:id="1313409929">
      <w:bodyDiv w:val="1"/>
      <w:marLeft w:val="0"/>
      <w:marRight w:val="0"/>
      <w:marTop w:val="0"/>
      <w:marBottom w:val="0"/>
      <w:divBdr>
        <w:top w:val="none" w:sz="0" w:space="0" w:color="auto"/>
        <w:left w:val="none" w:sz="0" w:space="0" w:color="auto"/>
        <w:bottom w:val="none" w:sz="0" w:space="0" w:color="auto"/>
        <w:right w:val="none" w:sz="0" w:space="0" w:color="auto"/>
      </w:divBdr>
    </w:div>
    <w:div w:id="1352878056">
      <w:bodyDiv w:val="1"/>
      <w:marLeft w:val="0"/>
      <w:marRight w:val="0"/>
      <w:marTop w:val="0"/>
      <w:marBottom w:val="0"/>
      <w:divBdr>
        <w:top w:val="none" w:sz="0" w:space="0" w:color="auto"/>
        <w:left w:val="none" w:sz="0" w:space="0" w:color="auto"/>
        <w:bottom w:val="none" w:sz="0" w:space="0" w:color="auto"/>
        <w:right w:val="none" w:sz="0" w:space="0" w:color="auto"/>
      </w:divBdr>
    </w:div>
    <w:div w:id="1373189556">
      <w:bodyDiv w:val="1"/>
      <w:marLeft w:val="0"/>
      <w:marRight w:val="0"/>
      <w:marTop w:val="0"/>
      <w:marBottom w:val="0"/>
      <w:divBdr>
        <w:top w:val="none" w:sz="0" w:space="0" w:color="auto"/>
        <w:left w:val="none" w:sz="0" w:space="0" w:color="auto"/>
        <w:bottom w:val="none" w:sz="0" w:space="0" w:color="auto"/>
        <w:right w:val="none" w:sz="0" w:space="0" w:color="auto"/>
      </w:divBdr>
    </w:div>
    <w:div w:id="1376125986">
      <w:bodyDiv w:val="1"/>
      <w:marLeft w:val="0"/>
      <w:marRight w:val="0"/>
      <w:marTop w:val="0"/>
      <w:marBottom w:val="0"/>
      <w:divBdr>
        <w:top w:val="none" w:sz="0" w:space="0" w:color="auto"/>
        <w:left w:val="none" w:sz="0" w:space="0" w:color="auto"/>
        <w:bottom w:val="none" w:sz="0" w:space="0" w:color="auto"/>
        <w:right w:val="none" w:sz="0" w:space="0" w:color="auto"/>
      </w:divBdr>
    </w:div>
    <w:div w:id="1423645827">
      <w:bodyDiv w:val="1"/>
      <w:marLeft w:val="0"/>
      <w:marRight w:val="0"/>
      <w:marTop w:val="0"/>
      <w:marBottom w:val="0"/>
      <w:divBdr>
        <w:top w:val="none" w:sz="0" w:space="0" w:color="auto"/>
        <w:left w:val="none" w:sz="0" w:space="0" w:color="auto"/>
        <w:bottom w:val="none" w:sz="0" w:space="0" w:color="auto"/>
        <w:right w:val="none" w:sz="0" w:space="0" w:color="auto"/>
      </w:divBdr>
    </w:div>
    <w:div w:id="1493565800">
      <w:bodyDiv w:val="1"/>
      <w:marLeft w:val="0"/>
      <w:marRight w:val="0"/>
      <w:marTop w:val="0"/>
      <w:marBottom w:val="0"/>
      <w:divBdr>
        <w:top w:val="none" w:sz="0" w:space="0" w:color="auto"/>
        <w:left w:val="none" w:sz="0" w:space="0" w:color="auto"/>
        <w:bottom w:val="none" w:sz="0" w:space="0" w:color="auto"/>
        <w:right w:val="none" w:sz="0" w:space="0" w:color="auto"/>
      </w:divBdr>
    </w:div>
    <w:div w:id="1500001313">
      <w:bodyDiv w:val="1"/>
      <w:marLeft w:val="0"/>
      <w:marRight w:val="0"/>
      <w:marTop w:val="0"/>
      <w:marBottom w:val="0"/>
      <w:divBdr>
        <w:top w:val="none" w:sz="0" w:space="0" w:color="auto"/>
        <w:left w:val="none" w:sz="0" w:space="0" w:color="auto"/>
        <w:bottom w:val="none" w:sz="0" w:space="0" w:color="auto"/>
        <w:right w:val="none" w:sz="0" w:space="0" w:color="auto"/>
      </w:divBdr>
    </w:div>
    <w:div w:id="1533569989">
      <w:bodyDiv w:val="1"/>
      <w:marLeft w:val="0"/>
      <w:marRight w:val="0"/>
      <w:marTop w:val="0"/>
      <w:marBottom w:val="0"/>
      <w:divBdr>
        <w:top w:val="none" w:sz="0" w:space="0" w:color="auto"/>
        <w:left w:val="none" w:sz="0" w:space="0" w:color="auto"/>
        <w:bottom w:val="none" w:sz="0" w:space="0" w:color="auto"/>
        <w:right w:val="none" w:sz="0" w:space="0" w:color="auto"/>
      </w:divBdr>
    </w:div>
    <w:div w:id="1564293779">
      <w:bodyDiv w:val="1"/>
      <w:marLeft w:val="0"/>
      <w:marRight w:val="0"/>
      <w:marTop w:val="0"/>
      <w:marBottom w:val="0"/>
      <w:divBdr>
        <w:top w:val="none" w:sz="0" w:space="0" w:color="auto"/>
        <w:left w:val="none" w:sz="0" w:space="0" w:color="auto"/>
        <w:bottom w:val="none" w:sz="0" w:space="0" w:color="auto"/>
        <w:right w:val="none" w:sz="0" w:space="0" w:color="auto"/>
      </w:divBdr>
    </w:div>
    <w:div w:id="1615674255">
      <w:bodyDiv w:val="1"/>
      <w:marLeft w:val="0"/>
      <w:marRight w:val="0"/>
      <w:marTop w:val="0"/>
      <w:marBottom w:val="0"/>
      <w:divBdr>
        <w:top w:val="none" w:sz="0" w:space="0" w:color="auto"/>
        <w:left w:val="none" w:sz="0" w:space="0" w:color="auto"/>
        <w:bottom w:val="none" w:sz="0" w:space="0" w:color="auto"/>
        <w:right w:val="none" w:sz="0" w:space="0" w:color="auto"/>
      </w:divBdr>
    </w:div>
    <w:div w:id="1644655987">
      <w:bodyDiv w:val="1"/>
      <w:marLeft w:val="0"/>
      <w:marRight w:val="0"/>
      <w:marTop w:val="0"/>
      <w:marBottom w:val="0"/>
      <w:divBdr>
        <w:top w:val="none" w:sz="0" w:space="0" w:color="auto"/>
        <w:left w:val="none" w:sz="0" w:space="0" w:color="auto"/>
        <w:bottom w:val="none" w:sz="0" w:space="0" w:color="auto"/>
        <w:right w:val="none" w:sz="0" w:space="0" w:color="auto"/>
      </w:divBdr>
    </w:div>
    <w:div w:id="1723358078">
      <w:bodyDiv w:val="1"/>
      <w:marLeft w:val="0"/>
      <w:marRight w:val="0"/>
      <w:marTop w:val="0"/>
      <w:marBottom w:val="0"/>
      <w:divBdr>
        <w:top w:val="none" w:sz="0" w:space="0" w:color="auto"/>
        <w:left w:val="none" w:sz="0" w:space="0" w:color="auto"/>
        <w:bottom w:val="none" w:sz="0" w:space="0" w:color="auto"/>
        <w:right w:val="none" w:sz="0" w:space="0" w:color="auto"/>
      </w:divBdr>
    </w:div>
    <w:div w:id="1843857084">
      <w:bodyDiv w:val="1"/>
      <w:marLeft w:val="0"/>
      <w:marRight w:val="0"/>
      <w:marTop w:val="0"/>
      <w:marBottom w:val="0"/>
      <w:divBdr>
        <w:top w:val="none" w:sz="0" w:space="0" w:color="auto"/>
        <w:left w:val="none" w:sz="0" w:space="0" w:color="auto"/>
        <w:bottom w:val="none" w:sz="0" w:space="0" w:color="auto"/>
        <w:right w:val="none" w:sz="0" w:space="0" w:color="auto"/>
      </w:divBdr>
    </w:div>
    <w:div w:id="1862931168">
      <w:bodyDiv w:val="1"/>
      <w:marLeft w:val="0"/>
      <w:marRight w:val="0"/>
      <w:marTop w:val="0"/>
      <w:marBottom w:val="0"/>
      <w:divBdr>
        <w:top w:val="none" w:sz="0" w:space="0" w:color="auto"/>
        <w:left w:val="none" w:sz="0" w:space="0" w:color="auto"/>
        <w:bottom w:val="none" w:sz="0" w:space="0" w:color="auto"/>
        <w:right w:val="none" w:sz="0" w:space="0" w:color="auto"/>
      </w:divBdr>
    </w:div>
    <w:div w:id="1889797282">
      <w:bodyDiv w:val="1"/>
      <w:marLeft w:val="0"/>
      <w:marRight w:val="0"/>
      <w:marTop w:val="0"/>
      <w:marBottom w:val="0"/>
      <w:divBdr>
        <w:top w:val="none" w:sz="0" w:space="0" w:color="auto"/>
        <w:left w:val="none" w:sz="0" w:space="0" w:color="auto"/>
        <w:bottom w:val="none" w:sz="0" w:space="0" w:color="auto"/>
        <w:right w:val="none" w:sz="0" w:space="0" w:color="auto"/>
      </w:divBdr>
    </w:div>
    <w:div w:id="1890728072">
      <w:bodyDiv w:val="1"/>
      <w:marLeft w:val="0"/>
      <w:marRight w:val="0"/>
      <w:marTop w:val="0"/>
      <w:marBottom w:val="0"/>
      <w:divBdr>
        <w:top w:val="none" w:sz="0" w:space="0" w:color="auto"/>
        <w:left w:val="none" w:sz="0" w:space="0" w:color="auto"/>
        <w:bottom w:val="none" w:sz="0" w:space="0" w:color="auto"/>
        <w:right w:val="none" w:sz="0" w:space="0" w:color="auto"/>
      </w:divBdr>
    </w:div>
    <w:div w:id="1895651385">
      <w:bodyDiv w:val="1"/>
      <w:marLeft w:val="0"/>
      <w:marRight w:val="0"/>
      <w:marTop w:val="0"/>
      <w:marBottom w:val="0"/>
      <w:divBdr>
        <w:top w:val="none" w:sz="0" w:space="0" w:color="auto"/>
        <w:left w:val="none" w:sz="0" w:space="0" w:color="auto"/>
        <w:bottom w:val="none" w:sz="0" w:space="0" w:color="auto"/>
        <w:right w:val="none" w:sz="0" w:space="0" w:color="auto"/>
      </w:divBdr>
    </w:div>
    <w:div w:id="1919442250">
      <w:bodyDiv w:val="1"/>
      <w:marLeft w:val="0"/>
      <w:marRight w:val="0"/>
      <w:marTop w:val="0"/>
      <w:marBottom w:val="0"/>
      <w:divBdr>
        <w:top w:val="none" w:sz="0" w:space="0" w:color="auto"/>
        <w:left w:val="none" w:sz="0" w:space="0" w:color="auto"/>
        <w:bottom w:val="none" w:sz="0" w:space="0" w:color="auto"/>
        <w:right w:val="none" w:sz="0" w:space="0" w:color="auto"/>
      </w:divBdr>
    </w:div>
    <w:div w:id="1999918721">
      <w:bodyDiv w:val="1"/>
      <w:marLeft w:val="0"/>
      <w:marRight w:val="0"/>
      <w:marTop w:val="0"/>
      <w:marBottom w:val="0"/>
      <w:divBdr>
        <w:top w:val="none" w:sz="0" w:space="0" w:color="auto"/>
        <w:left w:val="none" w:sz="0" w:space="0" w:color="auto"/>
        <w:bottom w:val="none" w:sz="0" w:space="0" w:color="auto"/>
        <w:right w:val="none" w:sz="0" w:space="0" w:color="auto"/>
      </w:divBdr>
    </w:div>
    <w:div w:id="213728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5AC52-CCD9-4182-9909-A7645D8A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11797</Words>
  <Characters>95561</Characters>
  <Application>Microsoft Office Word</Application>
  <DocSecurity>0</DocSecurity>
  <Lines>796</Lines>
  <Paragraphs>214</Paragraphs>
  <ScaleCrop>false</ScaleCrop>
  <HeadingPairs>
    <vt:vector size="2" baseType="variant">
      <vt:variant>
        <vt:lpstr>Otsikko</vt:lpstr>
      </vt:variant>
      <vt:variant>
        <vt:i4>1</vt:i4>
      </vt:variant>
    </vt:vector>
  </HeadingPairs>
  <TitlesOfParts>
    <vt:vector size="1" baseType="lpstr">
      <vt:lpstr>Lääkityslista 1.01</vt:lpstr>
    </vt:vector>
  </TitlesOfParts>
  <Company>Tietotarha</Company>
  <LinksUpToDate>false</LinksUpToDate>
  <CharactersWithSpaces>107144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Lääkityslista 1.01</dc:title>
  <dc:subject/>
  <dc:creator>tarhoti</dc:creator>
  <cp:keywords/>
  <cp:lastModifiedBy>Kunnari Riitta</cp:lastModifiedBy>
  <cp:revision>2</cp:revision>
  <cp:lastPrinted>2010-01-12T11:07:00Z</cp:lastPrinted>
  <dcterms:created xsi:type="dcterms:W3CDTF">2025-07-01T05:14:00Z</dcterms:created>
  <dcterms:modified xsi:type="dcterms:W3CDTF">2025-07-01T05:14:00Z</dcterms:modified>
</cp:coreProperties>
</file>